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497F3" w14:textId="7502A774" w:rsidR="00480C58" w:rsidRPr="00480C58" w:rsidRDefault="000D7880" w:rsidP="00480C58">
      <w:r w:rsidRPr="00480C58">
        <w:rPr>
          <w:b/>
          <w:noProof/>
          <w:color w:val="FFFFFF" w:themeColor="background1"/>
        </w:rPr>
        <mc:AlternateContent>
          <mc:Choice Requires="wps">
            <w:drawing>
              <wp:anchor distT="45720" distB="45720" distL="114300" distR="114300" simplePos="0" relativeHeight="251661312" behindDoc="0" locked="0" layoutInCell="1" allowOverlap="1" wp14:anchorId="4ABB73D2" wp14:editId="62948C3E">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0A8CD5CB" w14:textId="65F86FCE" w:rsidR="00F46310" w:rsidRDefault="00F463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B73D2"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0A8CD5CB" w14:textId="65F86FCE" w:rsidR="00F46310" w:rsidRDefault="00F46310"/>
                  </w:txbxContent>
                </v:textbox>
                <w10:wrap type="square"/>
              </v:shape>
            </w:pict>
          </mc:Fallback>
        </mc:AlternateContent>
      </w:r>
      <w:r w:rsidR="00480C58">
        <w:rPr>
          <w:noProof/>
        </w:rPr>
        <mc:AlternateContent>
          <mc:Choice Requires="wps">
            <w:drawing>
              <wp:anchor distT="45720" distB="45720" distL="114300" distR="114300" simplePos="0" relativeHeight="251663360" behindDoc="0" locked="0" layoutInCell="1" allowOverlap="1" wp14:anchorId="65CC2666" wp14:editId="02F3B32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CC2666"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v:textbox>
                <w10:wrap type="square" anchorx="margin"/>
              </v:shape>
            </w:pict>
          </mc:Fallback>
        </mc:AlternateContent>
      </w:r>
    </w:p>
    <w:p w14:paraId="0B051659" w14:textId="74CBCD69" w:rsidR="007B7FEC" w:rsidRPr="00093294" w:rsidRDefault="007C3798" w:rsidP="000D7880">
      <w:pPr>
        <w:pStyle w:val="Documentnumber"/>
        <w:tabs>
          <w:tab w:val="left" w:pos="5777"/>
        </w:tabs>
      </w:pPr>
      <w:r>
        <w:t>V-103/1</w:t>
      </w:r>
      <w:r w:rsidR="000D7880">
        <w:tab/>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FA5EDF" w:rsidRDefault="00BC27F6" w:rsidP="00D74AE1">
      <w:pPr>
        <w:rPr>
          <w:sz w:val="20"/>
          <w:szCs w:val="28"/>
        </w:rPr>
      </w:pPr>
    </w:p>
    <w:p w14:paraId="482CA064" w14:textId="77777777" w:rsidR="00CE5674" w:rsidRPr="00FA5EDF" w:rsidRDefault="001A30CC" w:rsidP="00D74AE1">
      <w:pPr>
        <w:rPr>
          <w:ins w:id="0" w:author="Jillian Carson-Jackson" w:date="2021-01-31T17:58:00Z"/>
          <w:sz w:val="20"/>
          <w:szCs w:val="28"/>
        </w:rPr>
      </w:pPr>
      <w:ins w:id="1" w:author="Jillian Carson-Jackson" w:date="2020-12-27T17:06:00Z">
        <w:r w:rsidRPr="00FA5EDF">
          <w:rPr>
            <w:sz w:val="20"/>
            <w:szCs w:val="28"/>
          </w:rPr>
          <w:t>This version incorporates the comments from the intersessional meeting hel</w:t>
        </w:r>
        <w:r w:rsidR="00A76A14" w:rsidRPr="00FA5EDF">
          <w:rPr>
            <w:sz w:val="20"/>
            <w:szCs w:val="28"/>
          </w:rPr>
          <w:t>d</w:t>
        </w:r>
        <w:r w:rsidRPr="00FA5EDF">
          <w:rPr>
            <w:sz w:val="20"/>
            <w:szCs w:val="28"/>
          </w:rPr>
          <w:t xml:space="preserve"> </w:t>
        </w:r>
        <w:r w:rsidR="00A76A14" w:rsidRPr="00FA5EDF">
          <w:rPr>
            <w:sz w:val="20"/>
            <w:szCs w:val="28"/>
          </w:rPr>
          <w:t>16 December 2020</w:t>
        </w:r>
      </w:ins>
      <w:ins w:id="2" w:author="Jillian Carson-Jackson" w:date="2021-01-31T17:58:00Z">
        <w:r w:rsidR="00CE5674" w:rsidRPr="00FA5EDF">
          <w:rPr>
            <w:sz w:val="20"/>
            <w:szCs w:val="28"/>
          </w:rPr>
          <w:t xml:space="preserve"> and reflects detailed review of content based on the revisions. </w:t>
        </w:r>
      </w:ins>
    </w:p>
    <w:p w14:paraId="040E1159" w14:textId="49B88BE0" w:rsidR="00A76A14" w:rsidRPr="00FA5EDF" w:rsidRDefault="00CE5674" w:rsidP="00D74AE1">
      <w:pPr>
        <w:rPr>
          <w:ins w:id="3" w:author="Jillian Carson-Jackson" w:date="2021-05-19T19:36:00Z"/>
          <w:sz w:val="20"/>
          <w:szCs w:val="28"/>
        </w:rPr>
      </w:pPr>
      <w:ins w:id="4" w:author="Jillian Carson-Jackson" w:date="2021-01-31T17:58:00Z">
        <w:r w:rsidRPr="00FA5EDF">
          <w:rPr>
            <w:sz w:val="20"/>
            <w:szCs w:val="28"/>
          </w:rPr>
          <w:t xml:space="preserve">This version is provided for further review at </w:t>
        </w:r>
      </w:ins>
      <w:ins w:id="5" w:author="Jillian Carson-Jackson" w:date="2021-02-05T09:44:00Z">
        <w:r w:rsidR="00EB6784" w:rsidRPr="00FA5EDF">
          <w:rPr>
            <w:sz w:val="20"/>
            <w:szCs w:val="28"/>
          </w:rPr>
          <w:t>VTS50</w:t>
        </w:r>
      </w:ins>
      <w:ins w:id="6" w:author="Jillian Carson-Jackson" w:date="2021-04-21T19:59:00Z">
        <w:r w:rsidR="001734F5" w:rsidRPr="00FA5EDF">
          <w:rPr>
            <w:sz w:val="20"/>
            <w:szCs w:val="28"/>
          </w:rPr>
          <w:t xml:space="preserve"> / VTS intersessional meetings </w:t>
        </w:r>
      </w:ins>
    </w:p>
    <w:p w14:paraId="47DAF335" w14:textId="075C6BFC" w:rsidR="00067166" w:rsidRPr="00FA5EDF" w:rsidRDefault="00604239" w:rsidP="00D74AE1">
      <w:pPr>
        <w:rPr>
          <w:ins w:id="7" w:author="Jillian Carson-Jackson" w:date="2021-05-19T19:35:00Z"/>
          <w:sz w:val="20"/>
          <w:szCs w:val="28"/>
        </w:rPr>
      </w:pPr>
      <w:ins w:id="8" w:author="Jillian Carson-Jackson" w:date="2021-05-19T19:37:00Z">
        <w:r w:rsidRPr="00FA5EDF">
          <w:rPr>
            <w:sz w:val="20"/>
            <w:szCs w:val="28"/>
          </w:rPr>
          <w:t>Note – this document is model course – it is in</w:t>
        </w:r>
      </w:ins>
      <w:ins w:id="9" w:author="Jillian Carson-Jackson" w:date="2021-05-19T19:38:00Z">
        <w:r w:rsidRPr="00FA5EDF">
          <w:rPr>
            <w:sz w:val="20"/>
            <w:szCs w:val="28"/>
          </w:rPr>
          <w:t>tended to be used by training organisations in the preparation of training courses</w:t>
        </w:r>
      </w:ins>
      <w:ins w:id="10" w:author="Jillian Carson-Jackson" w:date="2021-05-19T19:42:00Z">
        <w:r w:rsidR="001E1BE5" w:rsidRPr="00FA5EDF">
          <w:rPr>
            <w:sz w:val="20"/>
            <w:szCs w:val="28"/>
          </w:rPr>
          <w:t xml:space="preserve"> only – it is not to be taken as a course in its own right.  .  </w:t>
        </w:r>
      </w:ins>
    </w:p>
    <w:p w14:paraId="4CC1DC07" w14:textId="7258E981" w:rsidR="001A1BAB" w:rsidRPr="00FA5EDF" w:rsidRDefault="001A1BAB" w:rsidP="00D74AE1">
      <w:pPr>
        <w:rPr>
          <w:ins w:id="11" w:author="Jillian Carson-Jackson" w:date="2021-05-19T19:35:00Z"/>
          <w:sz w:val="20"/>
          <w:szCs w:val="28"/>
        </w:rPr>
      </w:pPr>
    </w:p>
    <w:p w14:paraId="5802DEF1" w14:textId="2C975B91" w:rsidR="001A1BAB" w:rsidRPr="00FA5EDF" w:rsidRDefault="001A1BAB" w:rsidP="00D74AE1">
      <w:pPr>
        <w:rPr>
          <w:ins w:id="12" w:author="Jillian Carson-Jackson" w:date="2021-05-19T19:36:00Z"/>
          <w:sz w:val="20"/>
          <w:szCs w:val="28"/>
        </w:rPr>
      </w:pPr>
      <w:ins w:id="13" w:author="Jillian Carson-Jackson" w:date="2021-05-19T19:35:00Z">
        <w:r w:rsidRPr="00FA5EDF">
          <w:rPr>
            <w:sz w:val="20"/>
            <w:szCs w:val="28"/>
          </w:rPr>
          <w:t>Post IC</w:t>
        </w:r>
      </w:ins>
      <w:ins w:id="14" w:author="Jillian Carson-Jackson" w:date="2021-05-19T19:36:00Z">
        <w:r w:rsidR="00AD5C3D" w:rsidRPr="00FA5EDF">
          <w:rPr>
            <w:sz w:val="20"/>
            <w:szCs w:val="28"/>
          </w:rPr>
          <w:t xml:space="preserve">G-03 – 20210421 </w:t>
        </w:r>
      </w:ins>
    </w:p>
    <w:p w14:paraId="6DC4C0F3" w14:textId="363B0BCA" w:rsidR="00AD5C3D" w:rsidRPr="00FA5EDF" w:rsidRDefault="00AD5C3D" w:rsidP="00D74AE1">
      <w:pPr>
        <w:rPr>
          <w:ins w:id="15" w:author="Jillian Carson-Jackson" w:date="2021-05-19T19:36:00Z"/>
          <w:sz w:val="20"/>
          <w:szCs w:val="28"/>
        </w:rPr>
      </w:pPr>
    </w:p>
    <w:p w14:paraId="124024BF" w14:textId="4E551E9F" w:rsidR="00AD5C3D" w:rsidRPr="00FA5EDF" w:rsidRDefault="00AD5C3D" w:rsidP="00D74AE1">
      <w:pPr>
        <w:rPr>
          <w:sz w:val="20"/>
          <w:szCs w:val="28"/>
        </w:rPr>
      </w:pPr>
      <w:ins w:id="16" w:author="Jillian Carson-Jackson" w:date="2021-05-19T19:36:00Z">
        <w:r w:rsidRPr="00FA5EDF">
          <w:rPr>
            <w:sz w:val="20"/>
            <w:szCs w:val="28"/>
          </w:rPr>
          <w:t>Input to ICG-04 – 20210519 – updated with input received</w:t>
        </w:r>
        <w:r w:rsidR="00067166" w:rsidRPr="00FA5EDF">
          <w:rPr>
            <w:sz w:val="20"/>
            <w:szCs w:val="28"/>
          </w:rPr>
          <w:t xml:space="preserve">.  </w:t>
        </w:r>
      </w:ins>
    </w:p>
    <w:p w14:paraId="5822DB52" w14:textId="77777777" w:rsidR="00913B44" w:rsidRPr="00FA5EDF" w:rsidRDefault="00913B44" w:rsidP="00D74AE1">
      <w:pPr>
        <w:rPr>
          <w:sz w:val="20"/>
          <w:szCs w:val="28"/>
        </w:rPr>
      </w:pPr>
    </w:p>
    <w:p w14:paraId="4C44D026" w14:textId="747E6EFE" w:rsidR="00913B44" w:rsidRPr="00FA5EDF" w:rsidRDefault="005A552F" w:rsidP="00D74AE1">
      <w:pPr>
        <w:rPr>
          <w:ins w:id="17" w:author="Jillian Carson-Jackson" w:date="2021-06-30T19:58:00Z"/>
          <w:sz w:val="20"/>
          <w:szCs w:val="28"/>
        </w:rPr>
      </w:pPr>
      <w:ins w:id="18" w:author="Jillian Carson-Jackson" w:date="2021-06-09T19:58:00Z">
        <w:r w:rsidRPr="00FA5EDF">
          <w:rPr>
            <w:sz w:val="20"/>
            <w:szCs w:val="28"/>
          </w:rPr>
          <w:t>For IC</w:t>
        </w:r>
      </w:ins>
      <w:ins w:id="19" w:author="Jillian Carson-Jackson" w:date="2021-06-30T19:58:00Z">
        <w:r w:rsidR="00332C61" w:rsidRPr="00FA5EDF">
          <w:rPr>
            <w:sz w:val="20"/>
            <w:szCs w:val="28"/>
          </w:rPr>
          <w:t>G</w:t>
        </w:r>
      </w:ins>
      <w:ins w:id="20" w:author="Jillian Carson-Jackson" w:date="2021-06-09T19:58:00Z">
        <w:r w:rsidRPr="00FA5EDF">
          <w:rPr>
            <w:sz w:val="20"/>
            <w:szCs w:val="28"/>
          </w:rPr>
          <w:t xml:space="preserve">-05 – 20210609 – continue review </w:t>
        </w:r>
      </w:ins>
    </w:p>
    <w:p w14:paraId="59A458F4" w14:textId="42BF5536" w:rsidR="00332C61" w:rsidRPr="00FA5EDF" w:rsidRDefault="00332C61" w:rsidP="00D74AE1">
      <w:pPr>
        <w:rPr>
          <w:ins w:id="21" w:author="Jillian Carson-Jackson" w:date="2021-06-30T19:58:00Z"/>
          <w:sz w:val="20"/>
          <w:szCs w:val="28"/>
        </w:rPr>
      </w:pPr>
    </w:p>
    <w:p w14:paraId="4134C917" w14:textId="5F516F44" w:rsidR="00332C61" w:rsidRPr="00FA5EDF" w:rsidRDefault="00332C61" w:rsidP="00D74AE1">
      <w:pPr>
        <w:rPr>
          <w:ins w:id="22" w:author="Jillian Carson-Jackson" w:date="2021-06-30T21:47:00Z"/>
          <w:sz w:val="20"/>
          <w:szCs w:val="28"/>
        </w:rPr>
      </w:pPr>
      <w:ins w:id="23" w:author="Jillian Carson-Jackson" w:date="2021-06-30T19:58:00Z">
        <w:r w:rsidRPr="00FA5EDF">
          <w:rPr>
            <w:sz w:val="20"/>
            <w:szCs w:val="28"/>
          </w:rPr>
          <w:t xml:space="preserve">For ICG-06 </w:t>
        </w:r>
      </w:ins>
      <w:ins w:id="24" w:author="Jillian Carson-Jackson" w:date="2021-06-30T19:59:00Z">
        <w:r w:rsidRPr="00FA5EDF">
          <w:rPr>
            <w:sz w:val="20"/>
            <w:szCs w:val="28"/>
          </w:rPr>
          <w:t>–</w:t>
        </w:r>
      </w:ins>
      <w:ins w:id="25" w:author="Jillian Carson-Jackson" w:date="2021-06-30T19:58:00Z">
        <w:r w:rsidRPr="00FA5EDF">
          <w:rPr>
            <w:sz w:val="20"/>
            <w:szCs w:val="28"/>
          </w:rPr>
          <w:t xml:space="preserve"> 2021</w:t>
        </w:r>
      </w:ins>
      <w:ins w:id="26" w:author="Jillian Carson-Jackson" w:date="2021-06-30T19:59:00Z">
        <w:r w:rsidRPr="00FA5EDF">
          <w:rPr>
            <w:sz w:val="20"/>
            <w:szCs w:val="28"/>
          </w:rPr>
          <w:t>0630 – continue review</w:t>
        </w:r>
      </w:ins>
      <w:ins w:id="27" w:author="Jillian Carson-Jackson" w:date="2021-06-30T21:47:00Z">
        <w:r w:rsidR="00C671BE" w:rsidRPr="00FA5EDF">
          <w:rPr>
            <w:sz w:val="20"/>
            <w:szCs w:val="28"/>
          </w:rPr>
          <w:t xml:space="preserve"> </w:t>
        </w:r>
      </w:ins>
    </w:p>
    <w:p w14:paraId="52266C87" w14:textId="0DB57CB9" w:rsidR="00C671BE" w:rsidRPr="00FA5EDF" w:rsidRDefault="00C671BE" w:rsidP="00D74AE1">
      <w:pPr>
        <w:rPr>
          <w:ins w:id="28" w:author="Jillian Carson-Jackson" w:date="2021-06-30T21:48:00Z"/>
          <w:sz w:val="20"/>
          <w:szCs w:val="28"/>
        </w:rPr>
      </w:pPr>
      <w:ins w:id="29" w:author="Jillian Carson-Jackson" w:date="2021-06-30T21:47:00Z">
        <w:r w:rsidRPr="00FA5EDF">
          <w:rPr>
            <w:sz w:val="20"/>
            <w:szCs w:val="28"/>
          </w:rPr>
          <w:t>Docume</w:t>
        </w:r>
      </w:ins>
      <w:ins w:id="30" w:author="Jillian Carson-Jackson" w:date="2021-06-30T21:48:00Z">
        <w:r w:rsidRPr="00FA5EDF">
          <w:rPr>
            <w:sz w:val="20"/>
            <w:szCs w:val="28"/>
          </w:rPr>
          <w:t xml:space="preserve">nt as reviewed at ICG-06 on </w:t>
        </w:r>
        <w:r w:rsidR="00835C0B" w:rsidRPr="00FA5EDF">
          <w:rPr>
            <w:sz w:val="20"/>
            <w:szCs w:val="28"/>
          </w:rPr>
          <w:t xml:space="preserve">30 June 2021 </w:t>
        </w:r>
      </w:ins>
    </w:p>
    <w:p w14:paraId="067E8DD1" w14:textId="5926A0C1" w:rsidR="00835C0B" w:rsidRPr="00FA5EDF" w:rsidRDefault="00835C0B" w:rsidP="00D74AE1">
      <w:pPr>
        <w:rPr>
          <w:ins w:id="31" w:author="Jillian Carson-Jackson" w:date="2021-06-30T21:48:00Z"/>
          <w:sz w:val="20"/>
          <w:szCs w:val="28"/>
        </w:rPr>
      </w:pPr>
      <w:ins w:id="32" w:author="Jillian Carson-Jackson" w:date="2021-06-30T21:48:00Z">
        <w:r w:rsidRPr="00FA5EDF">
          <w:rPr>
            <w:sz w:val="20"/>
            <w:szCs w:val="28"/>
          </w:rPr>
          <w:t>Actions</w:t>
        </w:r>
      </w:ins>
      <w:ins w:id="33" w:author="Jillian Carson-Jackson" w:date="2021-06-30T21:49:00Z">
        <w:r w:rsidR="00FA5EDF" w:rsidRPr="00FA5EDF">
          <w:rPr>
            <w:sz w:val="20"/>
            <w:szCs w:val="28"/>
          </w:rPr>
          <w:t xml:space="preserve"> – JCJ to</w:t>
        </w:r>
      </w:ins>
      <w:ins w:id="34" w:author="Jillian Carson-Jackson" w:date="2021-06-30T21:48:00Z">
        <w:r w:rsidRPr="00FA5EDF">
          <w:rPr>
            <w:sz w:val="20"/>
            <w:szCs w:val="28"/>
          </w:rPr>
          <w:t xml:space="preserve">: </w:t>
        </w:r>
      </w:ins>
    </w:p>
    <w:p w14:paraId="3E1A1044" w14:textId="37A7EFB4" w:rsidR="00835C0B" w:rsidRPr="00FA5EDF" w:rsidRDefault="00835C0B" w:rsidP="00835C0B">
      <w:pPr>
        <w:pStyle w:val="ListParagraph"/>
        <w:numPr>
          <w:ilvl w:val="0"/>
          <w:numId w:val="65"/>
        </w:numPr>
        <w:rPr>
          <w:ins w:id="35" w:author="Jillian Carson-Jackson" w:date="2021-06-30T21:48:00Z"/>
          <w:rFonts w:asciiTheme="minorHAnsi" w:hAnsiTheme="minorHAnsi" w:cstheme="minorHAnsi"/>
          <w:sz w:val="20"/>
          <w:szCs w:val="22"/>
        </w:rPr>
      </w:pPr>
      <w:ins w:id="36" w:author="Jillian Carson-Jackson" w:date="2021-06-30T21:48:00Z">
        <w:r w:rsidRPr="00FA5EDF">
          <w:rPr>
            <w:rFonts w:asciiTheme="minorHAnsi" w:hAnsiTheme="minorHAnsi" w:cstheme="minorHAnsi"/>
            <w:sz w:val="20"/>
            <w:szCs w:val="22"/>
          </w:rPr>
          <w:t>Tidy up all content</w:t>
        </w:r>
      </w:ins>
      <w:ins w:id="37" w:author="Jillian Carson-Jackson" w:date="2021-09-08T16:28:00Z">
        <w:r w:rsidR="007974AF">
          <w:rPr>
            <w:rFonts w:asciiTheme="minorHAnsi" w:hAnsiTheme="minorHAnsi" w:cstheme="minorHAnsi"/>
            <w:sz w:val="20"/>
            <w:szCs w:val="22"/>
          </w:rPr>
          <w:t xml:space="preserve"> </w:t>
        </w:r>
      </w:ins>
      <w:ins w:id="38" w:author="Jillian Carson-Jackson" w:date="2021-09-08T16:29:00Z">
        <w:r w:rsidR="007974AF" w:rsidRPr="007974AF">
          <w:rPr>
            <w:rFonts w:asciiTheme="minorHAnsi" w:hAnsiTheme="minorHAnsi" w:cstheme="minorHAnsi"/>
            <w:sz w:val="20"/>
            <w:szCs w:val="22"/>
            <w:highlight w:val="green"/>
          </w:rPr>
          <w:t>[update 20210908 – in Progress]</w:t>
        </w:r>
      </w:ins>
    </w:p>
    <w:p w14:paraId="212C02CB" w14:textId="58B39952" w:rsidR="00835C0B" w:rsidRPr="00FA5EDF" w:rsidRDefault="00835C0B" w:rsidP="00835C0B">
      <w:pPr>
        <w:pStyle w:val="ListParagraph"/>
        <w:numPr>
          <w:ilvl w:val="0"/>
          <w:numId w:val="65"/>
        </w:numPr>
        <w:rPr>
          <w:ins w:id="39" w:author="Jillian Carson-Jackson" w:date="2021-06-30T21:48:00Z"/>
          <w:rFonts w:asciiTheme="minorHAnsi" w:hAnsiTheme="minorHAnsi" w:cstheme="minorHAnsi"/>
          <w:sz w:val="20"/>
          <w:szCs w:val="22"/>
        </w:rPr>
      </w:pPr>
      <w:ins w:id="40" w:author="Jillian Carson-Jackson" w:date="2021-06-30T21:48:00Z">
        <w:r w:rsidRPr="00FA5EDF">
          <w:rPr>
            <w:rFonts w:asciiTheme="minorHAnsi" w:hAnsiTheme="minorHAnsi" w:cstheme="minorHAnsi"/>
            <w:sz w:val="20"/>
            <w:szCs w:val="22"/>
          </w:rPr>
          <w:t xml:space="preserve">Verify coverage (and no duplications) </w:t>
        </w:r>
      </w:ins>
      <w:ins w:id="41" w:author="Jillian Carson-Jackson" w:date="2021-09-08T16:29:00Z">
        <w:r w:rsidR="007974AF" w:rsidRPr="007974AF">
          <w:rPr>
            <w:rFonts w:asciiTheme="minorHAnsi" w:hAnsiTheme="minorHAnsi" w:cstheme="minorHAnsi"/>
            <w:sz w:val="20"/>
            <w:szCs w:val="22"/>
            <w:highlight w:val="green"/>
          </w:rPr>
          <w:t>update 20210908 – in Progress]</w:t>
        </w:r>
      </w:ins>
    </w:p>
    <w:p w14:paraId="6AEF3F05" w14:textId="5629F80E" w:rsidR="00835C0B" w:rsidRPr="00FA5EDF" w:rsidRDefault="00835C0B" w:rsidP="00835C0B">
      <w:pPr>
        <w:pStyle w:val="ListParagraph"/>
        <w:numPr>
          <w:ilvl w:val="0"/>
          <w:numId w:val="65"/>
        </w:numPr>
        <w:rPr>
          <w:ins w:id="42" w:author="Jillian Carson-Jackson" w:date="2021-06-30T21:48:00Z"/>
          <w:rFonts w:asciiTheme="minorHAnsi" w:hAnsiTheme="minorHAnsi" w:cstheme="minorHAnsi"/>
          <w:sz w:val="20"/>
          <w:szCs w:val="22"/>
        </w:rPr>
      </w:pPr>
      <w:ins w:id="43" w:author="Jillian Carson-Jackson" w:date="2021-06-30T21:48:00Z">
        <w:r w:rsidRPr="00FA5EDF">
          <w:rPr>
            <w:rFonts w:asciiTheme="minorHAnsi" w:hAnsiTheme="minorHAnsi" w:cstheme="minorHAnsi"/>
            <w:sz w:val="20"/>
            <w:szCs w:val="22"/>
          </w:rPr>
          <w:t xml:space="preserve">Address comments in </w:t>
        </w:r>
        <w:r w:rsidR="00FA5EDF" w:rsidRPr="00FA5EDF">
          <w:rPr>
            <w:rFonts w:asciiTheme="minorHAnsi" w:hAnsiTheme="minorHAnsi" w:cstheme="minorHAnsi"/>
            <w:sz w:val="20"/>
            <w:szCs w:val="22"/>
          </w:rPr>
          <w:t>comment blocks</w:t>
        </w:r>
      </w:ins>
      <w:ins w:id="44" w:author="Jillian Carson-Jackson" w:date="2021-09-08T16:29:00Z">
        <w:r w:rsidR="007974AF">
          <w:rPr>
            <w:rFonts w:asciiTheme="minorHAnsi" w:hAnsiTheme="minorHAnsi" w:cstheme="minorHAnsi"/>
            <w:sz w:val="20"/>
            <w:szCs w:val="22"/>
          </w:rPr>
          <w:t xml:space="preserve"> </w:t>
        </w:r>
        <w:r w:rsidR="007974AF" w:rsidRPr="007974AF">
          <w:rPr>
            <w:rFonts w:asciiTheme="minorHAnsi" w:hAnsiTheme="minorHAnsi" w:cstheme="minorHAnsi"/>
            <w:sz w:val="20"/>
            <w:szCs w:val="22"/>
            <w:highlight w:val="green"/>
          </w:rPr>
          <w:t>update 20210908 – in Progress]</w:t>
        </w:r>
      </w:ins>
    </w:p>
    <w:p w14:paraId="07C650F3" w14:textId="7374024D" w:rsidR="00FA5EDF" w:rsidRPr="00FA5EDF" w:rsidRDefault="00FA5EDF" w:rsidP="00835C0B">
      <w:pPr>
        <w:pStyle w:val="ListParagraph"/>
        <w:numPr>
          <w:ilvl w:val="0"/>
          <w:numId w:val="65"/>
        </w:numPr>
        <w:rPr>
          <w:rFonts w:asciiTheme="minorHAnsi" w:hAnsiTheme="minorHAnsi" w:cstheme="minorHAnsi"/>
          <w:sz w:val="20"/>
          <w:szCs w:val="22"/>
        </w:rPr>
      </w:pPr>
      <w:ins w:id="45" w:author="Jillian Carson-Jackson" w:date="2021-06-30T21:48:00Z">
        <w:r w:rsidRPr="00FA5EDF">
          <w:rPr>
            <w:rFonts w:asciiTheme="minorHAnsi" w:hAnsiTheme="minorHAnsi" w:cstheme="minorHAnsi"/>
            <w:sz w:val="20"/>
            <w:szCs w:val="22"/>
          </w:rPr>
          <w:t>Prepare input for VTS 51</w:t>
        </w:r>
      </w:ins>
      <w:ins w:id="46" w:author="Jillian Carson-Jackson" w:date="2021-06-30T21:49:00Z">
        <w:r w:rsidRPr="00FA5EDF">
          <w:rPr>
            <w:rFonts w:asciiTheme="minorHAnsi" w:hAnsiTheme="minorHAnsi" w:cstheme="minorHAnsi"/>
            <w:sz w:val="20"/>
            <w:szCs w:val="22"/>
          </w:rPr>
          <w:t xml:space="preserve"> </w:t>
        </w:r>
      </w:ins>
      <w:ins w:id="47" w:author="Jillian Carson-Jackson" w:date="2021-09-08T16:29:00Z">
        <w:r w:rsidR="00C7000A">
          <w:rPr>
            <w:rFonts w:asciiTheme="minorHAnsi" w:hAnsiTheme="minorHAnsi" w:cstheme="minorHAnsi"/>
            <w:sz w:val="20"/>
            <w:szCs w:val="22"/>
          </w:rPr>
          <w:t>[</w:t>
        </w:r>
        <w:r w:rsidR="00C7000A" w:rsidRPr="00C7000A">
          <w:rPr>
            <w:rFonts w:asciiTheme="minorHAnsi" w:hAnsiTheme="minorHAnsi" w:cstheme="minorHAnsi"/>
            <w:sz w:val="20"/>
            <w:szCs w:val="22"/>
            <w:highlight w:val="green"/>
          </w:rPr>
          <w:t>update 20210908 – input prepared, to be forwarded after ICG</w:t>
        </w:r>
      </w:ins>
      <w:ins w:id="48" w:author="Jillian Carson-Jackson" w:date="2021-09-08T16:30:00Z">
        <w:r w:rsidR="00C7000A" w:rsidRPr="00C7000A">
          <w:rPr>
            <w:rFonts w:asciiTheme="minorHAnsi" w:hAnsiTheme="minorHAnsi" w:cstheme="minorHAnsi"/>
            <w:sz w:val="20"/>
            <w:szCs w:val="22"/>
            <w:highlight w:val="green"/>
          </w:rPr>
          <w:t>-07]</w:t>
        </w:r>
      </w:ins>
    </w:p>
    <w:p w14:paraId="06F22936" w14:textId="77777777" w:rsidR="00913B44" w:rsidRPr="00093294" w:rsidRDefault="00913B44" w:rsidP="00D74AE1"/>
    <w:p w14:paraId="1323A335" w14:textId="039B683E" w:rsidR="00913B44" w:rsidRPr="00C25739" w:rsidRDefault="00DD723B" w:rsidP="00D74AE1">
      <w:pPr>
        <w:rPr>
          <w:sz w:val="20"/>
          <w:szCs w:val="28"/>
        </w:rPr>
      </w:pPr>
      <w:ins w:id="49" w:author="Jillian Carson-Jackson" w:date="2021-09-08T16:28:00Z">
        <w:r w:rsidRPr="00C25739">
          <w:rPr>
            <w:sz w:val="20"/>
            <w:szCs w:val="28"/>
          </w:rPr>
          <w:t xml:space="preserve">For ICG-07 – 20210809 – Revision to date, all in track changes.  Including revision of ‘front end’ and initial review of competence tables.   </w:t>
        </w:r>
      </w:ins>
    </w:p>
    <w:p w14:paraId="5938F0A2" w14:textId="77777777" w:rsidR="00913B44" w:rsidRPr="00C25739" w:rsidRDefault="00913B44" w:rsidP="00D74AE1">
      <w:pPr>
        <w:rPr>
          <w:sz w:val="20"/>
          <w:szCs w:val="28"/>
        </w:rPr>
      </w:pPr>
    </w:p>
    <w:p w14:paraId="78746285" w14:textId="77777777" w:rsidR="00913B44" w:rsidRPr="00C25739" w:rsidRDefault="00913B44" w:rsidP="00D74AE1">
      <w:pPr>
        <w:rPr>
          <w:sz w:val="20"/>
          <w:szCs w:val="28"/>
        </w:rPr>
      </w:pPr>
    </w:p>
    <w:p w14:paraId="23F48932" w14:textId="77777777" w:rsidR="00913B44" w:rsidRPr="00C25739" w:rsidRDefault="00913B44" w:rsidP="00D74AE1">
      <w:pPr>
        <w:rPr>
          <w:sz w:val="20"/>
          <w:szCs w:val="28"/>
        </w:rPr>
      </w:pPr>
    </w:p>
    <w:p w14:paraId="774006D2" w14:textId="77777777" w:rsidR="00913B44" w:rsidRPr="00C25739" w:rsidRDefault="00913B44" w:rsidP="00D74AE1">
      <w:pPr>
        <w:rPr>
          <w:sz w:val="20"/>
          <w:szCs w:val="28"/>
        </w:rPr>
      </w:pPr>
    </w:p>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4C08483A" w:rsidR="00914E26" w:rsidRPr="00093294" w:rsidRDefault="00BE2219" w:rsidP="00914E26">
            <w:pPr>
              <w:pStyle w:val="Tabletext"/>
            </w:pPr>
            <w:r>
              <w:t>March 1988</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5AA9A3A0" w14:textId="2266A303" w:rsidR="00BE2219" w:rsidRPr="00093294" w:rsidRDefault="00BE2219" w:rsidP="00BE2219">
            <w:pPr>
              <w:pStyle w:val="Tabletext"/>
            </w:pPr>
            <w:r>
              <w:t>Ed.1.1</w:t>
            </w:r>
          </w:p>
        </w:tc>
        <w:tc>
          <w:tcPr>
            <w:tcW w:w="5001" w:type="dxa"/>
            <w:vAlign w:val="center"/>
          </w:tcPr>
          <w:p w14:paraId="38F728A3" w14:textId="2E93F3AF" w:rsidR="00BE2219" w:rsidRPr="00093294" w:rsidRDefault="00BE2219" w:rsidP="00BE2219">
            <w:pPr>
              <w:pStyle w:val="Tabletext"/>
            </w:pP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6B930388" w:rsidR="00BE2219" w:rsidRPr="00093294" w:rsidRDefault="00BE2219" w:rsidP="00BE2219">
            <w:pPr>
              <w:pStyle w:val="Tabletext"/>
            </w:pPr>
            <w:r w:rsidRPr="007560C3">
              <w:t>Reflecting 10 years</w:t>
            </w:r>
            <w:r>
              <w:t>’</w:t>
            </w:r>
            <w:r w:rsidRPr="007560C3">
              <w:t xml:space="preserve"> experience and the evolution of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3"/>
          <w:footerReference w:type="default" r:id="rId14"/>
          <w:pgSz w:w="11906" w:h="16838" w:code="9"/>
          <w:pgMar w:top="567" w:right="794" w:bottom="567" w:left="907" w:header="567" w:footer="567" w:gutter="0"/>
          <w:cols w:space="708"/>
          <w:docGrid w:linePitch="360"/>
        </w:sectPr>
      </w:pPr>
    </w:p>
    <w:commentRangeStart w:id="50"/>
    <w:commentRangeStart w:id="51"/>
    <w:p w14:paraId="4809C632" w14:textId="0E89EC41" w:rsidR="00793FB4" w:rsidRDefault="00B53268">
      <w:pPr>
        <w:pStyle w:val="TOC1"/>
        <w:rPr>
          <w:rFonts w:eastAsiaTheme="minorEastAsia" w:cstheme="minorBidi"/>
          <w:b w:val="0"/>
          <w:color w:val="auto"/>
          <w:sz w:val="22"/>
          <w:szCs w:val="22"/>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793FB4">
        <w:t>FOREWORD</w:t>
      </w:r>
      <w:r w:rsidR="00793FB4">
        <w:tab/>
      </w:r>
      <w:r w:rsidR="00793FB4">
        <w:fldChar w:fldCharType="begin"/>
      </w:r>
      <w:r w:rsidR="00793FB4">
        <w:instrText xml:space="preserve"> PAGEREF _Toc6298994 \h </w:instrText>
      </w:r>
      <w:r w:rsidR="00793FB4">
        <w:fldChar w:fldCharType="separate"/>
      </w:r>
      <w:ins w:id="52" w:author="Jillian Carson-Jackson" w:date="2021-08-28T14:08:00Z">
        <w:r w:rsidR="005F4195">
          <w:t>7</w:t>
        </w:r>
      </w:ins>
      <w:del w:id="53" w:author="Jillian Carson-Jackson" w:date="2021-08-28T14:07:00Z">
        <w:r w:rsidR="00E67BBC" w:rsidDel="005F4195">
          <w:delText>6</w:delText>
        </w:r>
      </w:del>
      <w:r w:rsidR="00793FB4">
        <w:fldChar w:fldCharType="end"/>
      </w:r>
    </w:p>
    <w:p w14:paraId="3A053DD6" w14:textId="1A834603" w:rsidR="00793FB4" w:rsidRDefault="00793FB4">
      <w:pPr>
        <w:pStyle w:val="TOC1"/>
        <w:tabs>
          <w:tab w:val="left" w:pos="1134"/>
        </w:tabs>
        <w:rPr>
          <w:rFonts w:eastAsiaTheme="minorEastAsia" w:cstheme="minorBidi"/>
          <w:b w:val="0"/>
          <w:color w:val="auto"/>
          <w:sz w:val="22"/>
          <w:szCs w:val="22"/>
        </w:rPr>
      </w:pPr>
      <w:r w:rsidRPr="00D35751">
        <w:t>PART A</w:t>
      </w:r>
      <w:r>
        <w:rPr>
          <w:rFonts w:eastAsiaTheme="minorEastAsia" w:cstheme="minorBidi"/>
          <w:b w:val="0"/>
          <w:color w:val="auto"/>
          <w:sz w:val="22"/>
          <w:szCs w:val="22"/>
        </w:rPr>
        <w:tab/>
      </w:r>
      <w:r w:rsidRPr="00D35751">
        <w:t>COURSE OVERVIEW</w:t>
      </w:r>
      <w:r>
        <w:tab/>
      </w:r>
      <w:r>
        <w:fldChar w:fldCharType="begin"/>
      </w:r>
      <w:r>
        <w:instrText xml:space="preserve"> PAGEREF _Toc6298995 \h </w:instrText>
      </w:r>
      <w:r>
        <w:fldChar w:fldCharType="separate"/>
      </w:r>
      <w:ins w:id="54" w:author="Jillian Carson-Jackson" w:date="2021-08-28T14:08:00Z">
        <w:r w:rsidR="005F4195">
          <w:t>8</w:t>
        </w:r>
      </w:ins>
      <w:del w:id="55" w:author="Jillian Carson-Jackson" w:date="2021-08-28T14:07:00Z">
        <w:r w:rsidR="00E67BBC" w:rsidDel="005F4195">
          <w:delText>7</w:delText>
        </w:r>
      </w:del>
      <w:r>
        <w:fldChar w:fldCharType="end"/>
      </w:r>
    </w:p>
    <w:p w14:paraId="76221421" w14:textId="5789D924"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OVERVIEW</w:t>
      </w:r>
      <w:r>
        <w:tab/>
      </w:r>
      <w:r>
        <w:fldChar w:fldCharType="begin"/>
      </w:r>
      <w:r>
        <w:instrText xml:space="preserve"> PAGEREF _Toc6298996 \h </w:instrText>
      </w:r>
      <w:r>
        <w:fldChar w:fldCharType="separate"/>
      </w:r>
      <w:ins w:id="56" w:author="Jillian Carson-Jackson" w:date="2021-08-28T14:08:00Z">
        <w:r w:rsidR="005F4195">
          <w:t>8</w:t>
        </w:r>
      </w:ins>
      <w:del w:id="57" w:author="Jillian Carson-Jackson" w:date="2021-08-28T14:07:00Z">
        <w:r w:rsidR="00E67BBC" w:rsidDel="005F4195">
          <w:delText>7</w:delText>
        </w:r>
      </w:del>
      <w:r>
        <w:fldChar w:fldCharType="end"/>
      </w:r>
    </w:p>
    <w:p w14:paraId="146B2A94" w14:textId="0F241CA6"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PURPOSE OF THE MODEL COURSE</w:t>
      </w:r>
      <w:r>
        <w:tab/>
      </w:r>
      <w:r>
        <w:fldChar w:fldCharType="begin"/>
      </w:r>
      <w:r>
        <w:instrText xml:space="preserve"> PAGEREF _Toc6298997 \h </w:instrText>
      </w:r>
      <w:r>
        <w:fldChar w:fldCharType="separate"/>
      </w:r>
      <w:ins w:id="58" w:author="Jillian Carson-Jackson" w:date="2021-08-28T14:08:00Z">
        <w:r w:rsidR="005F4195">
          <w:t>8</w:t>
        </w:r>
      </w:ins>
      <w:del w:id="59" w:author="Jillian Carson-Jackson" w:date="2021-08-28T14:07:00Z">
        <w:r w:rsidR="00E67BBC" w:rsidDel="005F4195">
          <w:delText>7</w:delText>
        </w:r>
      </w:del>
      <w:r>
        <w:fldChar w:fldCharType="end"/>
      </w:r>
    </w:p>
    <w:p w14:paraId="6E4D3B84" w14:textId="7AF1359A"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USE OF THE MODEL COURSE</w:t>
      </w:r>
      <w:r>
        <w:tab/>
      </w:r>
      <w:r>
        <w:fldChar w:fldCharType="begin"/>
      </w:r>
      <w:r>
        <w:instrText xml:space="preserve"> PAGEREF _Toc6298998 \h </w:instrText>
      </w:r>
      <w:r>
        <w:fldChar w:fldCharType="separate"/>
      </w:r>
      <w:ins w:id="60" w:author="Jillian Carson-Jackson" w:date="2021-08-28T14:08:00Z">
        <w:r w:rsidR="005F4195">
          <w:t>8</w:t>
        </w:r>
      </w:ins>
      <w:del w:id="61" w:author="Jillian Carson-Jackson" w:date="2021-08-28T14:07:00Z">
        <w:r w:rsidR="00E67BBC" w:rsidDel="005F4195">
          <w:delText>7</w:delText>
        </w:r>
      </w:del>
      <w:r>
        <w:fldChar w:fldCharType="end"/>
      </w:r>
    </w:p>
    <w:p w14:paraId="23F1294C" w14:textId="77E5ED58"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ACRONYMS</w:t>
      </w:r>
      <w:r>
        <w:tab/>
      </w:r>
      <w:r>
        <w:fldChar w:fldCharType="begin"/>
      </w:r>
      <w:r>
        <w:instrText xml:space="preserve"> PAGEREF _Toc6298999 \h </w:instrText>
      </w:r>
      <w:r>
        <w:fldChar w:fldCharType="separate"/>
      </w:r>
      <w:ins w:id="62" w:author="Jillian Carson-Jackson" w:date="2021-08-28T14:08:00Z">
        <w:r w:rsidR="005F4195">
          <w:t>8</w:t>
        </w:r>
      </w:ins>
      <w:del w:id="63" w:author="Jillian Carson-Jackson" w:date="2021-08-28T14:07:00Z">
        <w:r w:rsidR="00E67BBC" w:rsidDel="005F4195">
          <w:delText>7</w:delText>
        </w:r>
      </w:del>
      <w:r>
        <w:fldChar w:fldCharType="end"/>
      </w:r>
    </w:p>
    <w:p w14:paraId="75CA0346" w14:textId="0A31B199" w:rsidR="00793FB4" w:rsidRDefault="00793FB4">
      <w:pPr>
        <w:pStyle w:val="TOC1"/>
        <w:tabs>
          <w:tab w:val="left" w:pos="1134"/>
        </w:tabs>
        <w:rPr>
          <w:rFonts w:eastAsiaTheme="minorEastAsia" w:cstheme="minorBidi"/>
          <w:b w:val="0"/>
          <w:color w:val="auto"/>
          <w:sz w:val="22"/>
          <w:szCs w:val="22"/>
        </w:rPr>
      </w:pPr>
      <w:r w:rsidRPr="00D35751">
        <w:t>PART B</w:t>
      </w:r>
      <w:r>
        <w:rPr>
          <w:rFonts w:eastAsiaTheme="minorEastAsia" w:cstheme="minorBidi"/>
          <w:b w:val="0"/>
          <w:color w:val="auto"/>
          <w:sz w:val="22"/>
          <w:szCs w:val="22"/>
        </w:rPr>
        <w:tab/>
      </w:r>
      <w:r>
        <w:t>DELIVERY OF THE MODEL COURSE</w:t>
      </w:r>
      <w:r>
        <w:tab/>
      </w:r>
      <w:r>
        <w:fldChar w:fldCharType="begin"/>
      </w:r>
      <w:r>
        <w:instrText xml:space="preserve"> PAGEREF _Toc6299000 \h </w:instrText>
      </w:r>
      <w:r>
        <w:fldChar w:fldCharType="separate"/>
      </w:r>
      <w:ins w:id="64" w:author="Jillian Carson-Jackson" w:date="2021-08-28T14:08:00Z">
        <w:r w:rsidR="005F4195">
          <w:t>10</w:t>
        </w:r>
      </w:ins>
      <w:del w:id="65" w:author="Jillian Carson-Jackson" w:date="2021-08-28T14:07:00Z">
        <w:r w:rsidR="00E67BBC" w:rsidDel="005F4195">
          <w:delText>9</w:delText>
        </w:r>
      </w:del>
      <w:r>
        <w:fldChar w:fldCharType="end"/>
      </w:r>
    </w:p>
    <w:p w14:paraId="61EC9D3F" w14:textId="020496B3"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_Toc6299001 \h </w:instrText>
      </w:r>
      <w:r>
        <w:fldChar w:fldCharType="separate"/>
      </w:r>
      <w:ins w:id="66" w:author="Jillian Carson-Jackson" w:date="2021-08-28T14:08:00Z">
        <w:r w:rsidR="005F4195">
          <w:t>10</w:t>
        </w:r>
      </w:ins>
      <w:del w:id="67" w:author="Jillian Carson-Jackson" w:date="2021-08-28T14:07:00Z">
        <w:r w:rsidR="00E67BBC" w:rsidDel="005F4195">
          <w:delText>9</w:delText>
        </w:r>
      </w:del>
      <w:r>
        <w:fldChar w:fldCharType="end"/>
      </w:r>
    </w:p>
    <w:p w14:paraId="4D596DCD" w14:textId="3AB463A6"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COURSE MODULES</w:t>
      </w:r>
      <w:r>
        <w:tab/>
      </w:r>
      <w:r>
        <w:fldChar w:fldCharType="begin"/>
      </w:r>
      <w:r>
        <w:instrText xml:space="preserve"> PAGEREF _Toc6299002 \h </w:instrText>
      </w:r>
      <w:r>
        <w:fldChar w:fldCharType="separate"/>
      </w:r>
      <w:ins w:id="68" w:author="Jillian Carson-Jackson" w:date="2021-08-28T14:08:00Z">
        <w:r w:rsidR="005F4195">
          <w:t>10</w:t>
        </w:r>
      </w:ins>
      <w:del w:id="69" w:author="Jillian Carson-Jackson" w:date="2021-08-28T14:07:00Z">
        <w:r w:rsidR="00E67BBC" w:rsidDel="005F4195">
          <w:delText>9</w:delText>
        </w:r>
      </w:del>
      <w:r>
        <w:fldChar w:fldCharType="end"/>
      </w:r>
    </w:p>
    <w:p w14:paraId="7AD62B3C" w14:textId="30A8AA4C"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SUBJECT OUTLINE</w:t>
      </w:r>
      <w:r>
        <w:tab/>
      </w:r>
      <w:r>
        <w:fldChar w:fldCharType="begin"/>
      </w:r>
      <w:r>
        <w:instrText xml:space="preserve"> PAGEREF _Toc6299003 \h </w:instrText>
      </w:r>
      <w:r>
        <w:fldChar w:fldCharType="separate"/>
      </w:r>
      <w:ins w:id="70" w:author="Jillian Carson-Jackson" w:date="2021-08-28T14:08:00Z">
        <w:r w:rsidR="005F4195">
          <w:t>10</w:t>
        </w:r>
      </w:ins>
      <w:del w:id="71" w:author="Jillian Carson-Jackson" w:date="2021-08-28T14:07:00Z">
        <w:r w:rsidR="00E67BBC" w:rsidDel="005F4195">
          <w:delText>9</w:delText>
        </w:r>
      </w:del>
      <w:r>
        <w:fldChar w:fldCharType="end"/>
      </w:r>
    </w:p>
    <w:p w14:paraId="05458DDE" w14:textId="182F5B63"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DETAILED TEACHING SYLLABUS</w:t>
      </w:r>
      <w:r>
        <w:tab/>
      </w:r>
      <w:r>
        <w:fldChar w:fldCharType="begin"/>
      </w:r>
      <w:r>
        <w:instrText xml:space="preserve"> PAGEREF _Toc6299004 \h </w:instrText>
      </w:r>
      <w:r>
        <w:fldChar w:fldCharType="separate"/>
      </w:r>
      <w:ins w:id="72" w:author="Jillian Carson-Jackson" w:date="2021-08-28T14:08:00Z">
        <w:r w:rsidR="005F4195">
          <w:t>11</w:t>
        </w:r>
      </w:ins>
      <w:del w:id="73" w:author="Jillian Carson-Jackson" w:date="2021-08-28T14:07:00Z">
        <w:r w:rsidR="00E67BBC" w:rsidDel="005F4195">
          <w:delText>10</w:delText>
        </w:r>
      </w:del>
      <w:r>
        <w:fldChar w:fldCharType="end"/>
      </w:r>
    </w:p>
    <w:p w14:paraId="586034DF" w14:textId="66920D87"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PRESENTATION</w:t>
      </w:r>
      <w:r>
        <w:tab/>
      </w:r>
      <w:r>
        <w:fldChar w:fldCharType="begin"/>
      </w:r>
      <w:r>
        <w:instrText xml:space="preserve"> PAGEREF _Toc6299005 \h </w:instrText>
      </w:r>
      <w:r>
        <w:fldChar w:fldCharType="separate"/>
      </w:r>
      <w:ins w:id="74" w:author="Jillian Carson-Jackson" w:date="2021-08-28T14:08:00Z">
        <w:r w:rsidR="005F4195">
          <w:t>11</w:t>
        </w:r>
      </w:ins>
      <w:del w:id="75" w:author="Jillian Carson-Jackson" w:date="2021-08-28T14:07:00Z">
        <w:r w:rsidR="00E67BBC" w:rsidDel="005F4195">
          <w:delText>10</w:delText>
        </w:r>
      </w:del>
      <w:r>
        <w:fldChar w:fldCharType="end"/>
      </w:r>
    </w:p>
    <w:p w14:paraId="7DD923D4" w14:textId="6F112187" w:rsidR="00793FB4" w:rsidRDefault="00793FB4">
      <w:pPr>
        <w:pStyle w:val="TOC2"/>
        <w:rPr>
          <w:rFonts w:eastAsiaTheme="minorEastAsia" w:cstheme="minorBidi"/>
          <w:color w:val="auto"/>
          <w:sz w:val="22"/>
          <w:szCs w:val="22"/>
        </w:rPr>
      </w:pPr>
      <w:r w:rsidRPr="00D35751">
        <w:t>6.</w:t>
      </w:r>
      <w:r>
        <w:rPr>
          <w:rFonts w:eastAsiaTheme="minorEastAsia" w:cstheme="minorBidi"/>
          <w:color w:val="auto"/>
          <w:sz w:val="22"/>
          <w:szCs w:val="22"/>
        </w:rPr>
        <w:tab/>
      </w:r>
      <w:r>
        <w:t>EVALUATION OR ASSESSMENT OF THE COURSE PARTICIPANTS</w:t>
      </w:r>
      <w:r>
        <w:tab/>
      </w:r>
      <w:r>
        <w:fldChar w:fldCharType="begin"/>
      </w:r>
      <w:r>
        <w:instrText xml:space="preserve"> PAGEREF _Toc6299006 \h </w:instrText>
      </w:r>
      <w:r>
        <w:fldChar w:fldCharType="separate"/>
      </w:r>
      <w:ins w:id="76" w:author="Jillian Carson-Jackson" w:date="2021-08-28T14:08:00Z">
        <w:r w:rsidR="005F4195">
          <w:t>11</w:t>
        </w:r>
      </w:ins>
      <w:del w:id="77" w:author="Jillian Carson-Jackson" w:date="2021-08-28T14:07:00Z">
        <w:r w:rsidR="00E67BBC" w:rsidDel="005F4195">
          <w:delText>10</w:delText>
        </w:r>
      </w:del>
      <w:r>
        <w:fldChar w:fldCharType="end"/>
      </w:r>
    </w:p>
    <w:p w14:paraId="0E406D89" w14:textId="5D925C71" w:rsidR="00793FB4" w:rsidRDefault="00793FB4">
      <w:pPr>
        <w:pStyle w:val="TOC2"/>
        <w:rPr>
          <w:rFonts w:eastAsiaTheme="minorEastAsia" w:cstheme="minorBidi"/>
          <w:color w:val="auto"/>
          <w:sz w:val="22"/>
          <w:szCs w:val="22"/>
        </w:rPr>
      </w:pPr>
      <w:r w:rsidRPr="00D35751">
        <w:t>7.</w:t>
      </w:r>
      <w:r>
        <w:rPr>
          <w:rFonts w:eastAsiaTheme="minorEastAsia" w:cstheme="minorBidi"/>
          <w:color w:val="auto"/>
          <w:sz w:val="22"/>
          <w:szCs w:val="22"/>
        </w:rPr>
        <w:tab/>
      </w:r>
      <w:r>
        <w:t>IMPLEMENTATION</w:t>
      </w:r>
      <w:r>
        <w:tab/>
      </w:r>
      <w:r>
        <w:fldChar w:fldCharType="begin"/>
      </w:r>
      <w:r>
        <w:instrText xml:space="preserve"> PAGEREF _Toc6299007 \h </w:instrText>
      </w:r>
      <w:r>
        <w:fldChar w:fldCharType="separate"/>
      </w:r>
      <w:ins w:id="78" w:author="Jillian Carson-Jackson" w:date="2021-08-28T14:08:00Z">
        <w:r w:rsidR="005F4195">
          <w:t>11</w:t>
        </w:r>
      </w:ins>
      <w:del w:id="79" w:author="Jillian Carson-Jackson" w:date="2021-08-28T14:07:00Z">
        <w:r w:rsidR="00E67BBC" w:rsidDel="005F4195">
          <w:delText>10</w:delText>
        </w:r>
      </w:del>
      <w:r>
        <w:fldChar w:fldCharType="end"/>
      </w:r>
    </w:p>
    <w:p w14:paraId="58B6DB70" w14:textId="0E6973C2" w:rsidR="00793FB4" w:rsidRDefault="00793FB4">
      <w:pPr>
        <w:pStyle w:val="TOC2"/>
        <w:rPr>
          <w:rFonts w:eastAsiaTheme="minorEastAsia" w:cstheme="minorBidi"/>
          <w:color w:val="auto"/>
          <w:sz w:val="22"/>
          <w:szCs w:val="22"/>
        </w:rPr>
      </w:pPr>
      <w:r w:rsidRPr="00D35751">
        <w:t>8.</w:t>
      </w:r>
      <w:r>
        <w:rPr>
          <w:rFonts w:eastAsiaTheme="minorEastAsia" w:cstheme="minorBidi"/>
          <w:color w:val="auto"/>
          <w:sz w:val="22"/>
          <w:szCs w:val="22"/>
        </w:rPr>
        <w:tab/>
      </w:r>
      <w:r>
        <w:t>VALIDATION</w:t>
      </w:r>
      <w:r>
        <w:tab/>
      </w:r>
      <w:r>
        <w:fldChar w:fldCharType="begin"/>
      </w:r>
      <w:r>
        <w:instrText xml:space="preserve"> PAGEREF _Toc6299008 \h </w:instrText>
      </w:r>
      <w:r>
        <w:fldChar w:fldCharType="separate"/>
      </w:r>
      <w:ins w:id="80" w:author="Jillian Carson-Jackson" w:date="2021-08-28T14:08:00Z">
        <w:r w:rsidR="005F4195">
          <w:t>11</w:t>
        </w:r>
      </w:ins>
      <w:del w:id="81" w:author="Jillian Carson-Jackson" w:date="2021-08-28T14:07:00Z">
        <w:r w:rsidR="00E67BBC" w:rsidDel="005F4195">
          <w:delText>10</w:delText>
        </w:r>
      </w:del>
      <w:r>
        <w:fldChar w:fldCharType="end"/>
      </w:r>
    </w:p>
    <w:p w14:paraId="7A0D3A24" w14:textId="2345CA36" w:rsidR="00793FB4" w:rsidRDefault="00793FB4">
      <w:pPr>
        <w:pStyle w:val="TOC1"/>
        <w:tabs>
          <w:tab w:val="left" w:pos="1134"/>
        </w:tabs>
        <w:rPr>
          <w:rFonts w:eastAsiaTheme="minorEastAsia" w:cstheme="minorBidi"/>
          <w:b w:val="0"/>
          <w:color w:val="auto"/>
          <w:sz w:val="22"/>
          <w:szCs w:val="22"/>
        </w:rPr>
      </w:pPr>
      <w:r w:rsidRPr="00D35751">
        <w:rPr>
          <w:lang w:eastAsia="de-DE"/>
        </w:rPr>
        <w:t>PART C</w:t>
      </w:r>
      <w:r>
        <w:rPr>
          <w:rFonts w:eastAsiaTheme="minorEastAsia" w:cstheme="minorBidi"/>
          <w:b w:val="0"/>
          <w:color w:val="auto"/>
          <w:sz w:val="22"/>
          <w:szCs w:val="22"/>
        </w:rPr>
        <w:tab/>
      </w:r>
      <w:r>
        <w:rPr>
          <w:lang w:eastAsia="de-DE"/>
        </w:rPr>
        <w:t>COURSE FRAMEWORK</w:t>
      </w:r>
      <w:r>
        <w:tab/>
      </w:r>
      <w:r>
        <w:fldChar w:fldCharType="begin"/>
      </w:r>
      <w:r>
        <w:instrText xml:space="preserve"> PAGEREF _Toc6299009 \h </w:instrText>
      </w:r>
      <w:r>
        <w:fldChar w:fldCharType="separate"/>
      </w:r>
      <w:ins w:id="82" w:author="Jillian Carson-Jackson" w:date="2021-08-28T14:08:00Z">
        <w:r w:rsidR="005F4195">
          <w:t>12</w:t>
        </w:r>
      </w:ins>
      <w:del w:id="83" w:author="Jillian Carson-Jackson" w:date="2021-08-28T14:07:00Z">
        <w:r w:rsidR="00E67BBC" w:rsidDel="005F4195">
          <w:delText>11</w:delText>
        </w:r>
      </w:del>
      <w:r>
        <w:fldChar w:fldCharType="end"/>
      </w:r>
    </w:p>
    <w:p w14:paraId="687C6AD7" w14:textId="7AB58973"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_Toc6299010 \h </w:instrText>
      </w:r>
      <w:r>
        <w:fldChar w:fldCharType="separate"/>
      </w:r>
      <w:ins w:id="84" w:author="Jillian Carson-Jackson" w:date="2021-08-28T14:08:00Z">
        <w:r w:rsidR="005F4195">
          <w:t>12</w:t>
        </w:r>
      </w:ins>
      <w:del w:id="85" w:author="Jillian Carson-Jackson" w:date="2021-08-28T14:07:00Z">
        <w:r w:rsidR="00E67BBC" w:rsidDel="005F4195">
          <w:delText>11</w:delText>
        </w:r>
      </w:del>
      <w:r>
        <w:fldChar w:fldCharType="end"/>
      </w:r>
    </w:p>
    <w:p w14:paraId="081BAC60" w14:textId="06D437FD"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rsidRPr="00D35751">
        <w:t>REQUIREMENTS FOR ATTAINING THE COURSE CERTIFICATE</w:t>
      </w:r>
      <w:r>
        <w:tab/>
      </w:r>
      <w:r>
        <w:fldChar w:fldCharType="begin"/>
      </w:r>
      <w:r>
        <w:instrText xml:space="preserve"> PAGEREF _Toc6299011 \h </w:instrText>
      </w:r>
      <w:r>
        <w:fldChar w:fldCharType="separate"/>
      </w:r>
      <w:ins w:id="86" w:author="Jillian Carson-Jackson" w:date="2021-08-28T14:08:00Z">
        <w:r w:rsidR="005F4195">
          <w:t>12</w:t>
        </w:r>
      </w:ins>
      <w:del w:id="87" w:author="Jillian Carson-Jackson" w:date="2021-08-28T14:07:00Z">
        <w:r w:rsidR="00E67BBC" w:rsidDel="005F4195">
          <w:delText>11</w:delText>
        </w:r>
      </w:del>
      <w:r>
        <w:fldChar w:fldCharType="end"/>
      </w:r>
    </w:p>
    <w:p w14:paraId="28B0926D" w14:textId="103DD434"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COURSE INTAKE – LIMITATIONS</w:t>
      </w:r>
      <w:r>
        <w:tab/>
      </w:r>
      <w:r>
        <w:fldChar w:fldCharType="begin"/>
      </w:r>
      <w:r>
        <w:instrText xml:space="preserve"> PAGEREF _Toc6299012 \h </w:instrText>
      </w:r>
      <w:r>
        <w:fldChar w:fldCharType="separate"/>
      </w:r>
      <w:ins w:id="88" w:author="Jillian Carson-Jackson" w:date="2021-08-28T14:08:00Z">
        <w:r w:rsidR="005F4195">
          <w:t>12</w:t>
        </w:r>
      </w:ins>
      <w:del w:id="89" w:author="Jillian Carson-Jackson" w:date="2021-08-28T14:07:00Z">
        <w:r w:rsidR="00E67BBC" w:rsidDel="005F4195">
          <w:delText>11</w:delText>
        </w:r>
      </w:del>
      <w:r>
        <w:fldChar w:fldCharType="end"/>
      </w:r>
    </w:p>
    <w:p w14:paraId="18EE383E" w14:textId="0EB4BD4C"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TRAINING STAFF REQUIREMENTS</w:t>
      </w:r>
      <w:r>
        <w:tab/>
      </w:r>
      <w:r>
        <w:fldChar w:fldCharType="begin"/>
      </w:r>
      <w:r>
        <w:instrText xml:space="preserve"> PAGEREF _Toc6299013 \h </w:instrText>
      </w:r>
      <w:r>
        <w:fldChar w:fldCharType="separate"/>
      </w:r>
      <w:ins w:id="90" w:author="Jillian Carson-Jackson" w:date="2021-08-28T14:08:00Z">
        <w:r w:rsidR="005F4195">
          <w:t>12</w:t>
        </w:r>
      </w:ins>
      <w:del w:id="91" w:author="Jillian Carson-Jackson" w:date="2021-08-28T14:07:00Z">
        <w:r w:rsidR="00E67BBC" w:rsidDel="005F4195">
          <w:delText>11</w:delText>
        </w:r>
      </w:del>
      <w:r>
        <w:fldChar w:fldCharType="end"/>
      </w:r>
    </w:p>
    <w:p w14:paraId="05F0516F" w14:textId="05FC2E89" w:rsidR="00793FB4" w:rsidRDefault="00793FB4">
      <w:pPr>
        <w:pStyle w:val="TOC3"/>
        <w:rPr>
          <w:rFonts w:eastAsiaTheme="minorEastAsia" w:cstheme="minorBidi"/>
          <w:noProof/>
          <w:color w:val="auto"/>
          <w:sz w:val="22"/>
          <w:szCs w:val="22"/>
        </w:rPr>
      </w:pPr>
      <w:r w:rsidRPr="00D35751">
        <w:rPr>
          <w:noProof/>
        </w:rPr>
        <w:t>4.1.</w:t>
      </w:r>
      <w:r>
        <w:rPr>
          <w:rFonts w:eastAsiaTheme="minorEastAsia" w:cstheme="minorBidi"/>
          <w:noProof/>
          <w:color w:val="auto"/>
          <w:sz w:val="22"/>
          <w:szCs w:val="22"/>
        </w:rPr>
        <w:tab/>
      </w:r>
      <w:r>
        <w:rPr>
          <w:noProof/>
        </w:rPr>
        <w:t>Course instructors</w:t>
      </w:r>
      <w:r>
        <w:rPr>
          <w:noProof/>
        </w:rPr>
        <w:tab/>
      </w:r>
      <w:r>
        <w:rPr>
          <w:noProof/>
        </w:rPr>
        <w:fldChar w:fldCharType="begin"/>
      </w:r>
      <w:r>
        <w:rPr>
          <w:noProof/>
        </w:rPr>
        <w:instrText xml:space="preserve"> PAGEREF _Toc6299014 \h </w:instrText>
      </w:r>
      <w:r>
        <w:rPr>
          <w:noProof/>
        </w:rPr>
      </w:r>
      <w:r>
        <w:rPr>
          <w:noProof/>
        </w:rPr>
        <w:fldChar w:fldCharType="separate"/>
      </w:r>
      <w:ins w:id="92" w:author="Jillian Carson-Jackson" w:date="2021-08-28T14:08:00Z">
        <w:r w:rsidR="005F4195">
          <w:rPr>
            <w:noProof/>
          </w:rPr>
          <w:t>12</w:t>
        </w:r>
      </w:ins>
      <w:del w:id="93" w:author="Jillian Carson-Jackson" w:date="2021-08-28T14:07:00Z">
        <w:r w:rsidR="00E67BBC" w:rsidDel="005F4195">
          <w:rPr>
            <w:noProof/>
          </w:rPr>
          <w:delText>11</w:delText>
        </w:r>
      </w:del>
      <w:r>
        <w:rPr>
          <w:noProof/>
        </w:rPr>
        <w:fldChar w:fldCharType="end"/>
      </w:r>
    </w:p>
    <w:p w14:paraId="6F70B78F" w14:textId="1A4AD3C2" w:rsidR="00793FB4" w:rsidRDefault="00793FB4">
      <w:pPr>
        <w:pStyle w:val="TOC3"/>
        <w:rPr>
          <w:rFonts w:eastAsiaTheme="minorEastAsia" w:cstheme="minorBidi"/>
          <w:noProof/>
          <w:color w:val="auto"/>
          <w:sz w:val="22"/>
          <w:szCs w:val="22"/>
        </w:rPr>
      </w:pPr>
      <w:r w:rsidRPr="00D35751">
        <w:rPr>
          <w:noProof/>
        </w:rPr>
        <w:t>4.2.</w:t>
      </w:r>
      <w:r>
        <w:rPr>
          <w:rFonts w:eastAsiaTheme="minorEastAsia" w:cstheme="minorBidi"/>
          <w:noProof/>
          <w:color w:val="auto"/>
          <w:sz w:val="22"/>
          <w:szCs w:val="22"/>
        </w:rPr>
        <w:tab/>
      </w:r>
      <w:r>
        <w:rPr>
          <w:noProof/>
        </w:rPr>
        <w:t>Course Assessors</w:t>
      </w:r>
      <w:r>
        <w:rPr>
          <w:noProof/>
        </w:rPr>
        <w:tab/>
      </w:r>
      <w:r>
        <w:rPr>
          <w:noProof/>
        </w:rPr>
        <w:fldChar w:fldCharType="begin"/>
      </w:r>
      <w:r>
        <w:rPr>
          <w:noProof/>
        </w:rPr>
        <w:instrText xml:space="preserve"> PAGEREF _Toc6299015 \h </w:instrText>
      </w:r>
      <w:r>
        <w:rPr>
          <w:noProof/>
        </w:rPr>
      </w:r>
      <w:r>
        <w:rPr>
          <w:noProof/>
        </w:rPr>
        <w:fldChar w:fldCharType="separate"/>
      </w:r>
      <w:ins w:id="94" w:author="Jillian Carson-Jackson" w:date="2021-08-28T14:08:00Z">
        <w:r w:rsidR="005F4195">
          <w:rPr>
            <w:noProof/>
          </w:rPr>
          <w:t>13</w:t>
        </w:r>
      </w:ins>
      <w:del w:id="95" w:author="Jillian Carson-Jackson" w:date="2021-08-28T14:07:00Z">
        <w:r w:rsidR="00E67BBC" w:rsidDel="005F4195">
          <w:rPr>
            <w:noProof/>
          </w:rPr>
          <w:delText>12</w:delText>
        </w:r>
      </w:del>
      <w:r>
        <w:rPr>
          <w:noProof/>
        </w:rPr>
        <w:fldChar w:fldCharType="end"/>
      </w:r>
    </w:p>
    <w:p w14:paraId="523ED78B" w14:textId="7B84856C"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TEACHING FACILITIES AND EQUIPMENT</w:t>
      </w:r>
      <w:r>
        <w:tab/>
      </w:r>
      <w:r>
        <w:fldChar w:fldCharType="begin"/>
      </w:r>
      <w:r>
        <w:instrText xml:space="preserve"> PAGEREF _Toc6299016 \h </w:instrText>
      </w:r>
      <w:r>
        <w:fldChar w:fldCharType="separate"/>
      </w:r>
      <w:ins w:id="96" w:author="Jillian Carson-Jackson" w:date="2021-08-28T14:08:00Z">
        <w:r w:rsidR="005F4195">
          <w:t>13</w:t>
        </w:r>
      </w:ins>
      <w:del w:id="97" w:author="Jillian Carson-Jackson" w:date="2021-08-28T14:07:00Z">
        <w:r w:rsidR="00E67BBC" w:rsidDel="005F4195">
          <w:delText>12</w:delText>
        </w:r>
      </w:del>
      <w:r>
        <w:fldChar w:fldCharType="end"/>
      </w:r>
    </w:p>
    <w:p w14:paraId="4FDFCD3B" w14:textId="5556C15D" w:rsidR="00793FB4" w:rsidRDefault="00793FB4">
      <w:pPr>
        <w:pStyle w:val="TOC1"/>
        <w:tabs>
          <w:tab w:val="left" w:pos="1134"/>
        </w:tabs>
        <w:rPr>
          <w:rFonts w:eastAsiaTheme="minorEastAsia" w:cstheme="minorBidi"/>
          <w:b w:val="0"/>
          <w:color w:val="auto"/>
          <w:sz w:val="22"/>
          <w:szCs w:val="22"/>
        </w:rPr>
      </w:pPr>
      <w:r w:rsidRPr="00D35751">
        <w:t>PART D</w:t>
      </w:r>
      <w:r>
        <w:rPr>
          <w:rFonts w:eastAsiaTheme="minorEastAsia" w:cstheme="minorBidi"/>
          <w:b w:val="0"/>
          <w:color w:val="auto"/>
          <w:sz w:val="22"/>
          <w:szCs w:val="22"/>
        </w:rPr>
        <w:tab/>
      </w:r>
      <w:r>
        <w:t>GUIDELINES FOR INSTRUCTORS</w:t>
      </w:r>
      <w:r>
        <w:tab/>
      </w:r>
      <w:r>
        <w:fldChar w:fldCharType="begin"/>
      </w:r>
      <w:r>
        <w:instrText xml:space="preserve"> PAGEREF _Toc6299017 \h </w:instrText>
      </w:r>
      <w:r>
        <w:fldChar w:fldCharType="separate"/>
      </w:r>
      <w:ins w:id="98" w:author="Jillian Carson-Jackson" w:date="2021-08-28T14:08:00Z">
        <w:r w:rsidR="005F4195">
          <w:t>14</w:t>
        </w:r>
      </w:ins>
      <w:del w:id="99" w:author="Jillian Carson-Jackson" w:date="2021-08-28T14:07:00Z">
        <w:r w:rsidR="00E67BBC" w:rsidDel="005F4195">
          <w:delText>13</w:delText>
        </w:r>
      </w:del>
      <w:r>
        <w:fldChar w:fldCharType="end"/>
      </w:r>
    </w:p>
    <w:p w14:paraId="57D13330" w14:textId="7A9276D2"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_Toc6299018 \h </w:instrText>
      </w:r>
      <w:r>
        <w:fldChar w:fldCharType="separate"/>
      </w:r>
      <w:ins w:id="100" w:author="Jillian Carson-Jackson" w:date="2021-08-28T14:08:00Z">
        <w:r w:rsidR="005F4195">
          <w:t>14</w:t>
        </w:r>
      </w:ins>
      <w:del w:id="101" w:author="Jillian Carson-Jackson" w:date="2021-08-28T14:07:00Z">
        <w:r w:rsidR="00E67BBC" w:rsidDel="005F4195">
          <w:delText>13</w:delText>
        </w:r>
      </w:del>
      <w:r>
        <w:fldChar w:fldCharType="end"/>
      </w:r>
    </w:p>
    <w:p w14:paraId="0FA5A1B7" w14:textId="7970D155"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CURRICULUM</w:t>
      </w:r>
      <w:r>
        <w:tab/>
      </w:r>
      <w:r>
        <w:fldChar w:fldCharType="begin"/>
      </w:r>
      <w:r>
        <w:instrText xml:space="preserve"> PAGEREF _Toc6299019 \h </w:instrText>
      </w:r>
      <w:r>
        <w:fldChar w:fldCharType="separate"/>
      </w:r>
      <w:ins w:id="102" w:author="Jillian Carson-Jackson" w:date="2021-08-28T14:08:00Z">
        <w:r w:rsidR="005F4195">
          <w:t>14</w:t>
        </w:r>
      </w:ins>
      <w:del w:id="103" w:author="Jillian Carson-Jackson" w:date="2021-08-28T14:07:00Z">
        <w:r w:rsidR="00E67BBC" w:rsidDel="005F4195">
          <w:delText>13</w:delText>
        </w:r>
      </w:del>
      <w:r>
        <w:fldChar w:fldCharType="end"/>
      </w:r>
    </w:p>
    <w:p w14:paraId="6039A4D2" w14:textId="5605B412"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LESSON PLANS</w:t>
      </w:r>
      <w:r>
        <w:tab/>
      </w:r>
      <w:r>
        <w:fldChar w:fldCharType="begin"/>
      </w:r>
      <w:r>
        <w:instrText xml:space="preserve"> PAGEREF _Toc6299020 \h </w:instrText>
      </w:r>
      <w:r>
        <w:fldChar w:fldCharType="separate"/>
      </w:r>
      <w:ins w:id="104" w:author="Jillian Carson-Jackson" w:date="2021-08-28T14:08:00Z">
        <w:r w:rsidR="005F4195">
          <w:t>15</w:t>
        </w:r>
      </w:ins>
      <w:del w:id="105" w:author="Jillian Carson-Jackson" w:date="2021-08-28T14:07:00Z">
        <w:r w:rsidR="00E67BBC" w:rsidDel="005F4195">
          <w:delText>14</w:delText>
        </w:r>
      </w:del>
      <w:r>
        <w:fldChar w:fldCharType="end"/>
      </w:r>
    </w:p>
    <w:p w14:paraId="1E750719" w14:textId="4C34FBE8"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rsidRPr="00D35751">
        <w:t>EVALUATION OR ASSESSMENT</w:t>
      </w:r>
      <w:r>
        <w:tab/>
      </w:r>
      <w:r>
        <w:fldChar w:fldCharType="begin"/>
      </w:r>
      <w:r>
        <w:instrText xml:space="preserve"> PAGEREF _Toc6299021 \h </w:instrText>
      </w:r>
      <w:r>
        <w:fldChar w:fldCharType="separate"/>
      </w:r>
      <w:ins w:id="106" w:author="Jillian Carson-Jackson" w:date="2021-08-28T14:08:00Z">
        <w:r w:rsidR="005F4195">
          <w:t>16</w:t>
        </w:r>
      </w:ins>
      <w:del w:id="107" w:author="Jillian Carson-Jackson" w:date="2021-08-28T14:07:00Z">
        <w:r w:rsidR="00E67BBC" w:rsidDel="005F4195">
          <w:delText>15</w:delText>
        </w:r>
      </w:del>
      <w:r>
        <w:fldChar w:fldCharType="end"/>
      </w:r>
    </w:p>
    <w:p w14:paraId="0A9E18C3" w14:textId="47C20D04"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PRACTICAL TRAINING</w:t>
      </w:r>
      <w:r>
        <w:tab/>
      </w:r>
      <w:r>
        <w:fldChar w:fldCharType="begin"/>
      </w:r>
      <w:r>
        <w:instrText xml:space="preserve"> PAGEREF _Toc6299022 \h </w:instrText>
      </w:r>
      <w:r>
        <w:fldChar w:fldCharType="separate"/>
      </w:r>
      <w:ins w:id="108" w:author="Jillian Carson-Jackson" w:date="2021-08-28T14:08:00Z">
        <w:r w:rsidR="005F4195">
          <w:t>18</w:t>
        </w:r>
      </w:ins>
      <w:del w:id="109" w:author="Jillian Carson-Jackson" w:date="2021-08-28T14:07:00Z">
        <w:r w:rsidR="00E67BBC" w:rsidDel="005F4195">
          <w:delText>17</w:delText>
        </w:r>
      </w:del>
      <w:r>
        <w:fldChar w:fldCharType="end"/>
      </w:r>
    </w:p>
    <w:p w14:paraId="6E2899AC" w14:textId="3BEB0BF4" w:rsidR="00793FB4" w:rsidRDefault="00793FB4">
      <w:pPr>
        <w:pStyle w:val="TOC1"/>
        <w:tabs>
          <w:tab w:val="left" w:pos="1134"/>
        </w:tabs>
        <w:rPr>
          <w:rFonts w:eastAsiaTheme="minorEastAsia" w:cstheme="minorBidi"/>
          <w:b w:val="0"/>
          <w:color w:val="auto"/>
          <w:sz w:val="22"/>
          <w:szCs w:val="22"/>
        </w:rPr>
      </w:pPr>
      <w:r w:rsidRPr="00D35751">
        <w:t>PART E</w:t>
      </w:r>
      <w:r>
        <w:rPr>
          <w:rFonts w:eastAsiaTheme="minorEastAsia" w:cstheme="minorBidi"/>
          <w:b w:val="0"/>
          <w:color w:val="auto"/>
          <w:sz w:val="22"/>
          <w:szCs w:val="22"/>
        </w:rPr>
        <w:tab/>
      </w:r>
      <w:r>
        <w:t>COURSE MODULES</w:t>
      </w:r>
      <w:r>
        <w:tab/>
      </w:r>
      <w:r>
        <w:fldChar w:fldCharType="begin"/>
      </w:r>
      <w:r>
        <w:instrText xml:space="preserve"> PAGEREF _Toc6299023 \h </w:instrText>
      </w:r>
      <w:r>
        <w:fldChar w:fldCharType="separate"/>
      </w:r>
      <w:ins w:id="110" w:author="Jillian Carson-Jackson" w:date="2021-08-28T14:08:00Z">
        <w:r w:rsidR="005F4195">
          <w:t>19</w:t>
        </w:r>
      </w:ins>
      <w:del w:id="111" w:author="Jillian Carson-Jackson" w:date="2021-08-28T14:07:00Z">
        <w:r w:rsidR="00E67BBC" w:rsidDel="005F4195">
          <w:delText>18</w:delText>
        </w:r>
      </w:del>
      <w:r>
        <w:fldChar w:fldCharType="end"/>
      </w:r>
    </w:p>
    <w:p w14:paraId="269C5B77" w14:textId="189EEF30" w:rsidR="00793FB4" w:rsidRDefault="00793FB4">
      <w:pPr>
        <w:pStyle w:val="TOC1"/>
        <w:tabs>
          <w:tab w:val="left" w:pos="1134"/>
        </w:tabs>
        <w:rPr>
          <w:rFonts w:eastAsiaTheme="minorEastAsia" w:cstheme="minorBidi"/>
          <w:b w:val="0"/>
          <w:color w:val="auto"/>
          <w:sz w:val="22"/>
          <w:szCs w:val="22"/>
        </w:rPr>
      </w:pPr>
      <w:r>
        <w:t>MODULE 1</w:t>
      </w:r>
      <w:r>
        <w:rPr>
          <w:rFonts w:eastAsiaTheme="minorEastAsia" w:cstheme="minorBidi"/>
          <w:b w:val="0"/>
          <w:color w:val="auto"/>
          <w:sz w:val="22"/>
          <w:szCs w:val="22"/>
        </w:rPr>
        <w:tab/>
      </w:r>
      <w:r>
        <w:t>LANGUAGE</w:t>
      </w:r>
      <w:r>
        <w:tab/>
      </w:r>
      <w:r>
        <w:fldChar w:fldCharType="begin"/>
      </w:r>
      <w:r>
        <w:instrText xml:space="preserve"> PAGEREF _Toc6299024 \h </w:instrText>
      </w:r>
      <w:r>
        <w:fldChar w:fldCharType="separate"/>
      </w:r>
      <w:ins w:id="112" w:author="Jillian Carson-Jackson" w:date="2021-08-28T14:08:00Z">
        <w:r w:rsidR="005F4195">
          <w:t>22</w:t>
        </w:r>
      </w:ins>
      <w:del w:id="113" w:author="Jillian Carson-Jackson" w:date="2021-08-28T14:07:00Z">
        <w:r w:rsidR="00E67BBC" w:rsidDel="005F4195">
          <w:delText>20</w:delText>
        </w:r>
      </w:del>
      <w:r>
        <w:fldChar w:fldCharType="end"/>
      </w:r>
    </w:p>
    <w:p w14:paraId="576DA0FF" w14:textId="625E9397" w:rsidR="00793FB4" w:rsidRDefault="00793FB4">
      <w:pPr>
        <w:pStyle w:val="TOC2"/>
        <w:rPr>
          <w:rFonts w:eastAsiaTheme="minorEastAsia" w:cstheme="minorBidi"/>
          <w:color w:val="auto"/>
          <w:sz w:val="22"/>
          <w:szCs w:val="22"/>
        </w:rPr>
      </w:pPr>
      <w:r>
        <w:t>1.1</w:t>
      </w:r>
      <w:r>
        <w:rPr>
          <w:rFonts w:eastAsiaTheme="minorEastAsia" w:cstheme="minorBidi"/>
          <w:color w:val="auto"/>
          <w:sz w:val="22"/>
          <w:szCs w:val="22"/>
        </w:rPr>
        <w:tab/>
      </w:r>
      <w:r>
        <w:t>INTRODUCTION</w:t>
      </w:r>
      <w:r>
        <w:tab/>
      </w:r>
      <w:r>
        <w:fldChar w:fldCharType="begin"/>
      </w:r>
      <w:r>
        <w:instrText xml:space="preserve"> PAGEREF _Toc6299025 \h </w:instrText>
      </w:r>
      <w:r>
        <w:fldChar w:fldCharType="separate"/>
      </w:r>
      <w:ins w:id="114" w:author="Jillian Carson-Jackson" w:date="2021-08-28T14:08:00Z">
        <w:r w:rsidR="005F4195">
          <w:t>22</w:t>
        </w:r>
      </w:ins>
      <w:del w:id="115" w:author="Jillian Carson-Jackson" w:date="2021-08-28T14:07:00Z">
        <w:r w:rsidR="00E67BBC" w:rsidDel="005F4195">
          <w:delText>20</w:delText>
        </w:r>
      </w:del>
      <w:r>
        <w:fldChar w:fldCharType="end"/>
      </w:r>
    </w:p>
    <w:p w14:paraId="23C63C64" w14:textId="7A7012FC" w:rsidR="00793FB4" w:rsidRDefault="00793FB4">
      <w:pPr>
        <w:pStyle w:val="TOC2"/>
        <w:rPr>
          <w:rFonts w:eastAsiaTheme="minorEastAsia" w:cstheme="minorBidi"/>
          <w:color w:val="auto"/>
          <w:sz w:val="22"/>
          <w:szCs w:val="22"/>
        </w:rPr>
      </w:pPr>
      <w:r>
        <w:t>1.2</w:t>
      </w:r>
      <w:r>
        <w:rPr>
          <w:rFonts w:eastAsiaTheme="minorEastAsia" w:cstheme="minorBidi"/>
          <w:color w:val="auto"/>
          <w:sz w:val="22"/>
          <w:szCs w:val="22"/>
        </w:rPr>
        <w:tab/>
      </w:r>
      <w:r>
        <w:t>SUBJECT FRAMEWORK</w:t>
      </w:r>
      <w:r>
        <w:tab/>
      </w:r>
      <w:r>
        <w:fldChar w:fldCharType="begin"/>
      </w:r>
      <w:r>
        <w:instrText xml:space="preserve"> PAGEREF _Toc6299026 \h </w:instrText>
      </w:r>
      <w:r>
        <w:fldChar w:fldCharType="separate"/>
      </w:r>
      <w:ins w:id="116" w:author="Jillian Carson-Jackson" w:date="2021-08-28T14:08:00Z">
        <w:r w:rsidR="005F4195">
          <w:t>22</w:t>
        </w:r>
      </w:ins>
      <w:del w:id="117" w:author="Jillian Carson-Jackson" w:date="2021-08-28T14:07:00Z">
        <w:r w:rsidR="00E67BBC" w:rsidDel="005F4195">
          <w:delText>20</w:delText>
        </w:r>
      </w:del>
      <w:r>
        <w:fldChar w:fldCharType="end"/>
      </w:r>
    </w:p>
    <w:p w14:paraId="0707956F" w14:textId="4FCC736A" w:rsidR="00793FB4" w:rsidRDefault="00793FB4">
      <w:pPr>
        <w:pStyle w:val="TOC2"/>
        <w:rPr>
          <w:rFonts w:eastAsiaTheme="minorEastAsia" w:cstheme="minorBidi"/>
          <w:color w:val="auto"/>
          <w:sz w:val="22"/>
          <w:szCs w:val="22"/>
        </w:rPr>
      </w:pPr>
      <w:r>
        <w:t>1.3</w:t>
      </w:r>
      <w:r>
        <w:rPr>
          <w:rFonts w:eastAsiaTheme="minorEastAsia" w:cstheme="minorBidi"/>
          <w:color w:val="auto"/>
          <w:sz w:val="22"/>
          <w:szCs w:val="22"/>
        </w:rPr>
        <w:tab/>
      </w:r>
      <w:r>
        <w:t>SUBJECT OUTLINE OF MODULE 1</w:t>
      </w:r>
      <w:r>
        <w:tab/>
      </w:r>
      <w:r>
        <w:fldChar w:fldCharType="begin"/>
      </w:r>
      <w:r>
        <w:instrText xml:space="preserve"> PAGEREF _Toc6299027 \h </w:instrText>
      </w:r>
      <w:r>
        <w:fldChar w:fldCharType="separate"/>
      </w:r>
      <w:ins w:id="118" w:author="Jillian Carson-Jackson" w:date="2021-08-28T14:08:00Z">
        <w:r w:rsidR="005F4195">
          <w:t>23</w:t>
        </w:r>
      </w:ins>
      <w:del w:id="119" w:author="Jillian Carson-Jackson" w:date="2021-08-28T14:07:00Z">
        <w:r w:rsidR="00E67BBC" w:rsidDel="005F4195">
          <w:delText>21</w:delText>
        </w:r>
      </w:del>
      <w:r>
        <w:fldChar w:fldCharType="end"/>
      </w:r>
    </w:p>
    <w:p w14:paraId="48FC7347" w14:textId="1EDF937F" w:rsidR="00793FB4" w:rsidRDefault="00793FB4">
      <w:pPr>
        <w:pStyle w:val="TOC2"/>
        <w:rPr>
          <w:rFonts w:eastAsiaTheme="minorEastAsia" w:cstheme="minorBidi"/>
          <w:color w:val="auto"/>
          <w:sz w:val="22"/>
          <w:szCs w:val="22"/>
        </w:rPr>
      </w:pPr>
      <w:r>
        <w:t>1.4</w:t>
      </w:r>
      <w:r>
        <w:rPr>
          <w:rFonts w:eastAsiaTheme="minorEastAsia" w:cstheme="minorBidi"/>
          <w:color w:val="auto"/>
          <w:sz w:val="22"/>
          <w:szCs w:val="22"/>
        </w:rPr>
        <w:tab/>
      </w:r>
      <w:r>
        <w:t>DETAILED TEACHING SYLLABUS FOR MODULE 1 – LANGUAGE</w:t>
      </w:r>
      <w:r>
        <w:tab/>
      </w:r>
      <w:r>
        <w:fldChar w:fldCharType="begin"/>
      </w:r>
      <w:r>
        <w:instrText xml:space="preserve"> PAGEREF _Toc6299028 \h </w:instrText>
      </w:r>
      <w:r>
        <w:fldChar w:fldCharType="separate"/>
      </w:r>
      <w:ins w:id="120" w:author="Jillian Carson-Jackson" w:date="2021-08-28T14:08:00Z">
        <w:r w:rsidR="005F4195">
          <w:t>25</w:t>
        </w:r>
      </w:ins>
      <w:del w:id="121" w:author="Jillian Carson-Jackson" w:date="2021-08-28T14:07:00Z">
        <w:r w:rsidR="00E67BBC" w:rsidDel="005F4195">
          <w:delText>22</w:delText>
        </w:r>
      </w:del>
      <w:r>
        <w:fldChar w:fldCharType="end"/>
      </w:r>
    </w:p>
    <w:p w14:paraId="17DF4E3A" w14:textId="27F71642" w:rsidR="00793FB4" w:rsidRDefault="00793FB4">
      <w:pPr>
        <w:pStyle w:val="TOC1"/>
        <w:tabs>
          <w:tab w:val="left" w:pos="1134"/>
        </w:tabs>
        <w:rPr>
          <w:rFonts w:eastAsiaTheme="minorEastAsia" w:cstheme="minorBidi"/>
          <w:b w:val="0"/>
          <w:color w:val="auto"/>
          <w:sz w:val="22"/>
          <w:szCs w:val="22"/>
        </w:rPr>
      </w:pPr>
      <w:r>
        <w:t>MODULE 2</w:t>
      </w:r>
      <w:r>
        <w:rPr>
          <w:rFonts w:eastAsiaTheme="minorEastAsia" w:cstheme="minorBidi"/>
          <w:b w:val="0"/>
          <w:color w:val="auto"/>
          <w:sz w:val="22"/>
          <w:szCs w:val="22"/>
        </w:rPr>
        <w:tab/>
      </w:r>
      <w:r>
        <w:t>TRAFFIC MANAGEMENT</w:t>
      </w:r>
      <w:r>
        <w:tab/>
      </w:r>
      <w:r>
        <w:fldChar w:fldCharType="begin"/>
      </w:r>
      <w:r>
        <w:instrText xml:space="preserve"> PAGEREF _Toc6299029 \h </w:instrText>
      </w:r>
      <w:r>
        <w:fldChar w:fldCharType="separate"/>
      </w:r>
      <w:ins w:id="122" w:author="Jillian Carson-Jackson" w:date="2021-08-28T14:08:00Z">
        <w:r w:rsidR="005F4195">
          <w:t>29</w:t>
        </w:r>
      </w:ins>
      <w:del w:id="123" w:author="Jillian Carson-Jackson" w:date="2021-08-28T14:07:00Z">
        <w:r w:rsidR="00E67BBC" w:rsidDel="005F4195">
          <w:delText>24</w:delText>
        </w:r>
      </w:del>
      <w:r>
        <w:fldChar w:fldCharType="end"/>
      </w:r>
    </w:p>
    <w:p w14:paraId="6CC8BBF8" w14:textId="29D1C834" w:rsidR="00793FB4" w:rsidRDefault="00793FB4">
      <w:pPr>
        <w:pStyle w:val="TOC2"/>
        <w:rPr>
          <w:rFonts w:eastAsiaTheme="minorEastAsia" w:cstheme="minorBidi"/>
          <w:color w:val="auto"/>
          <w:sz w:val="22"/>
          <w:szCs w:val="22"/>
        </w:rPr>
      </w:pPr>
      <w:r>
        <w:lastRenderedPageBreak/>
        <w:t>2.1</w:t>
      </w:r>
      <w:r>
        <w:rPr>
          <w:rFonts w:eastAsiaTheme="minorEastAsia" w:cstheme="minorBidi"/>
          <w:color w:val="auto"/>
          <w:sz w:val="22"/>
          <w:szCs w:val="22"/>
        </w:rPr>
        <w:tab/>
      </w:r>
      <w:r>
        <w:t>INTRODUCTION</w:t>
      </w:r>
      <w:r>
        <w:tab/>
      </w:r>
      <w:r>
        <w:fldChar w:fldCharType="begin"/>
      </w:r>
      <w:r>
        <w:instrText xml:space="preserve"> PAGEREF _Toc6299030 \h </w:instrText>
      </w:r>
      <w:r>
        <w:fldChar w:fldCharType="separate"/>
      </w:r>
      <w:ins w:id="124" w:author="Jillian Carson-Jackson" w:date="2021-08-28T14:08:00Z">
        <w:r w:rsidR="005F4195">
          <w:rPr>
            <w:b/>
            <w:bCs/>
            <w:lang w:val="en-US"/>
          </w:rPr>
          <w:t>Error! Bookmark not defined.</w:t>
        </w:r>
      </w:ins>
      <w:del w:id="125" w:author="Jillian Carson-Jackson" w:date="2021-08-28T14:07:00Z">
        <w:r w:rsidR="00E67BBC" w:rsidDel="005F4195">
          <w:delText>24</w:delText>
        </w:r>
      </w:del>
      <w:r>
        <w:fldChar w:fldCharType="end"/>
      </w:r>
    </w:p>
    <w:p w14:paraId="6BDFFC12" w14:textId="25CBB90A" w:rsidR="00793FB4" w:rsidRDefault="00793FB4">
      <w:pPr>
        <w:pStyle w:val="TOC2"/>
        <w:rPr>
          <w:rFonts w:eastAsiaTheme="minorEastAsia" w:cstheme="minorBidi"/>
          <w:color w:val="auto"/>
          <w:sz w:val="22"/>
          <w:szCs w:val="22"/>
        </w:rPr>
      </w:pPr>
      <w:r>
        <w:t>2.2</w:t>
      </w:r>
      <w:r>
        <w:rPr>
          <w:rFonts w:eastAsiaTheme="minorEastAsia" w:cstheme="minorBidi"/>
          <w:color w:val="auto"/>
          <w:sz w:val="22"/>
          <w:szCs w:val="22"/>
        </w:rPr>
        <w:tab/>
      </w:r>
      <w:r>
        <w:t>SUBJECT FRAMEWORK</w:t>
      </w:r>
      <w:r>
        <w:tab/>
      </w:r>
      <w:r>
        <w:fldChar w:fldCharType="begin"/>
      </w:r>
      <w:r>
        <w:instrText xml:space="preserve"> PAGEREF _Toc6299031 \h </w:instrText>
      </w:r>
      <w:r>
        <w:fldChar w:fldCharType="separate"/>
      </w:r>
      <w:ins w:id="126" w:author="Jillian Carson-Jackson" w:date="2021-08-28T14:08:00Z">
        <w:r w:rsidR="005F4195">
          <w:rPr>
            <w:b/>
            <w:bCs/>
            <w:lang w:val="en-US"/>
          </w:rPr>
          <w:t>Error! Bookmark not defined.</w:t>
        </w:r>
      </w:ins>
      <w:del w:id="127" w:author="Jillian Carson-Jackson" w:date="2021-08-28T14:07:00Z">
        <w:r w:rsidR="00E67BBC" w:rsidDel="005F4195">
          <w:delText>24</w:delText>
        </w:r>
      </w:del>
      <w:r>
        <w:fldChar w:fldCharType="end"/>
      </w:r>
    </w:p>
    <w:p w14:paraId="0AD63CCC" w14:textId="6486DADE" w:rsidR="00793FB4" w:rsidRDefault="00793FB4">
      <w:pPr>
        <w:pStyle w:val="TOC2"/>
        <w:rPr>
          <w:rFonts w:eastAsiaTheme="minorEastAsia" w:cstheme="minorBidi"/>
          <w:color w:val="auto"/>
          <w:sz w:val="22"/>
          <w:szCs w:val="22"/>
        </w:rPr>
      </w:pPr>
      <w:r>
        <w:t>2.3</w:t>
      </w:r>
      <w:r>
        <w:rPr>
          <w:rFonts w:eastAsiaTheme="minorEastAsia" w:cstheme="minorBidi"/>
          <w:color w:val="auto"/>
          <w:sz w:val="22"/>
          <w:szCs w:val="22"/>
        </w:rPr>
        <w:tab/>
      </w:r>
      <w:r>
        <w:t>SUBJECT OUTLINE OF MODULE 2</w:t>
      </w:r>
      <w:r>
        <w:tab/>
      </w:r>
      <w:r>
        <w:fldChar w:fldCharType="begin"/>
      </w:r>
      <w:r>
        <w:instrText xml:space="preserve"> PAGEREF _Toc6299032 \h </w:instrText>
      </w:r>
      <w:r>
        <w:fldChar w:fldCharType="separate"/>
      </w:r>
      <w:ins w:id="128" w:author="Jillian Carson-Jackson" w:date="2021-08-28T14:08:00Z">
        <w:r w:rsidR="005F4195">
          <w:rPr>
            <w:b/>
            <w:bCs/>
            <w:lang w:val="en-US"/>
          </w:rPr>
          <w:t>Error! Bookmark not defined.</w:t>
        </w:r>
      </w:ins>
      <w:del w:id="129" w:author="Jillian Carson-Jackson" w:date="2021-08-28T14:07:00Z">
        <w:r w:rsidR="00E67BBC" w:rsidDel="005F4195">
          <w:delText>25</w:delText>
        </w:r>
      </w:del>
      <w:r>
        <w:fldChar w:fldCharType="end"/>
      </w:r>
    </w:p>
    <w:p w14:paraId="57E71422" w14:textId="7749F004" w:rsidR="00793FB4" w:rsidRDefault="00793FB4">
      <w:pPr>
        <w:pStyle w:val="TOC2"/>
        <w:rPr>
          <w:rFonts w:eastAsiaTheme="minorEastAsia" w:cstheme="minorBidi"/>
          <w:color w:val="auto"/>
          <w:sz w:val="22"/>
          <w:szCs w:val="22"/>
        </w:rPr>
      </w:pPr>
      <w:r>
        <w:t>2.4</w:t>
      </w:r>
      <w:r>
        <w:rPr>
          <w:rFonts w:eastAsiaTheme="minorEastAsia" w:cstheme="minorBidi"/>
          <w:color w:val="auto"/>
          <w:sz w:val="22"/>
          <w:szCs w:val="22"/>
        </w:rPr>
        <w:tab/>
      </w:r>
      <w:r>
        <w:t>DETAILED TEACHING SYLLABUS OF MODULE 2</w:t>
      </w:r>
      <w:r>
        <w:tab/>
      </w:r>
      <w:r>
        <w:fldChar w:fldCharType="begin"/>
      </w:r>
      <w:r>
        <w:instrText xml:space="preserve"> PAGEREF _Toc6299033 \h </w:instrText>
      </w:r>
      <w:r>
        <w:fldChar w:fldCharType="separate"/>
      </w:r>
      <w:ins w:id="130" w:author="Jillian Carson-Jackson" w:date="2021-08-28T14:08:00Z">
        <w:r w:rsidR="005F4195">
          <w:t>38</w:t>
        </w:r>
      </w:ins>
      <w:del w:id="131" w:author="Jillian Carson-Jackson" w:date="2021-08-28T14:07:00Z">
        <w:r w:rsidR="00E67BBC" w:rsidDel="005F4195">
          <w:delText>26</w:delText>
        </w:r>
      </w:del>
      <w:r>
        <w:fldChar w:fldCharType="end"/>
      </w:r>
    </w:p>
    <w:p w14:paraId="56FC34C4" w14:textId="43D61AAC" w:rsidR="00793FB4" w:rsidRDefault="00793FB4">
      <w:pPr>
        <w:pStyle w:val="TOC1"/>
        <w:tabs>
          <w:tab w:val="left" w:pos="1134"/>
        </w:tabs>
        <w:rPr>
          <w:rFonts w:eastAsiaTheme="minorEastAsia" w:cstheme="minorBidi"/>
          <w:b w:val="0"/>
          <w:color w:val="auto"/>
          <w:sz w:val="22"/>
          <w:szCs w:val="22"/>
        </w:rPr>
      </w:pPr>
      <w:r w:rsidRPr="00D35751">
        <w:rPr>
          <w:caps/>
        </w:rPr>
        <w:t>MODULE 3</w:t>
      </w:r>
      <w:r>
        <w:rPr>
          <w:rFonts w:eastAsiaTheme="minorEastAsia" w:cstheme="minorBidi"/>
          <w:b w:val="0"/>
          <w:color w:val="auto"/>
          <w:sz w:val="22"/>
          <w:szCs w:val="22"/>
        </w:rPr>
        <w:tab/>
      </w:r>
      <w:r>
        <w:t>EQUIPMENT</w:t>
      </w:r>
      <w:r>
        <w:tab/>
      </w:r>
      <w:r>
        <w:fldChar w:fldCharType="begin"/>
      </w:r>
      <w:r>
        <w:instrText xml:space="preserve"> PAGEREF _Toc6299034 \h </w:instrText>
      </w:r>
      <w:r>
        <w:fldChar w:fldCharType="separate"/>
      </w:r>
      <w:ins w:id="132" w:author="Jillian Carson-Jackson" w:date="2021-08-28T14:08:00Z">
        <w:r w:rsidR="005F4195">
          <w:t>43</w:t>
        </w:r>
      </w:ins>
      <w:del w:id="133" w:author="Jillian Carson-Jackson" w:date="2021-08-28T14:07:00Z">
        <w:r w:rsidR="00E67BBC" w:rsidDel="005F4195">
          <w:delText>31</w:delText>
        </w:r>
      </w:del>
      <w:r>
        <w:fldChar w:fldCharType="end"/>
      </w:r>
    </w:p>
    <w:p w14:paraId="248129EF" w14:textId="6C987E0F" w:rsidR="00793FB4" w:rsidRDefault="00793FB4">
      <w:pPr>
        <w:pStyle w:val="TOC2"/>
        <w:rPr>
          <w:rFonts w:eastAsiaTheme="minorEastAsia" w:cstheme="minorBidi"/>
          <w:color w:val="auto"/>
          <w:sz w:val="22"/>
          <w:szCs w:val="22"/>
        </w:rPr>
      </w:pPr>
      <w:r>
        <w:t>3.1</w:t>
      </w:r>
      <w:r>
        <w:rPr>
          <w:rFonts w:eastAsiaTheme="minorEastAsia" w:cstheme="minorBidi"/>
          <w:color w:val="auto"/>
          <w:sz w:val="22"/>
          <w:szCs w:val="22"/>
        </w:rPr>
        <w:tab/>
      </w:r>
      <w:r>
        <w:t>INTRODUCTION</w:t>
      </w:r>
      <w:r>
        <w:tab/>
      </w:r>
      <w:r>
        <w:fldChar w:fldCharType="begin"/>
      </w:r>
      <w:r>
        <w:instrText xml:space="preserve"> PAGEREF _Toc6299035 \h </w:instrText>
      </w:r>
      <w:r>
        <w:fldChar w:fldCharType="separate"/>
      </w:r>
      <w:ins w:id="134" w:author="Jillian Carson-Jackson" w:date="2021-08-28T14:08:00Z">
        <w:r w:rsidR="005F4195">
          <w:t>57</w:t>
        </w:r>
      </w:ins>
      <w:del w:id="135" w:author="Jillian Carson-Jackson" w:date="2021-08-28T14:07:00Z">
        <w:r w:rsidR="00E67BBC" w:rsidDel="005F4195">
          <w:delText>31</w:delText>
        </w:r>
      </w:del>
      <w:r>
        <w:fldChar w:fldCharType="end"/>
      </w:r>
    </w:p>
    <w:p w14:paraId="0A326A6D" w14:textId="08D142A3" w:rsidR="00793FB4" w:rsidRDefault="00793FB4">
      <w:pPr>
        <w:pStyle w:val="TOC2"/>
        <w:rPr>
          <w:rFonts w:eastAsiaTheme="minorEastAsia" w:cstheme="minorBidi"/>
          <w:color w:val="auto"/>
          <w:sz w:val="22"/>
          <w:szCs w:val="22"/>
        </w:rPr>
      </w:pPr>
      <w:r>
        <w:t>3.2</w:t>
      </w:r>
      <w:r>
        <w:rPr>
          <w:rFonts w:eastAsiaTheme="minorEastAsia" w:cstheme="minorBidi"/>
          <w:color w:val="auto"/>
          <w:sz w:val="22"/>
          <w:szCs w:val="22"/>
        </w:rPr>
        <w:tab/>
      </w:r>
      <w:r>
        <w:t>SUBJECT FRAMEWORK</w:t>
      </w:r>
      <w:r>
        <w:tab/>
      </w:r>
      <w:r>
        <w:fldChar w:fldCharType="begin"/>
      </w:r>
      <w:r>
        <w:instrText xml:space="preserve"> PAGEREF _Toc6299036 \h </w:instrText>
      </w:r>
      <w:r>
        <w:fldChar w:fldCharType="separate"/>
      </w:r>
      <w:ins w:id="136" w:author="Jillian Carson-Jackson" w:date="2021-08-28T14:08:00Z">
        <w:r w:rsidR="005F4195">
          <w:t>57</w:t>
        </w:r>
      </w:ins>
      <w:del w:id="137" w:author="Jillian Carson-Jackson" w:date="2021-08-28T14:07:00Z">
        <w:r w:rsidR="00E67BBC" w:rsidDel="005F4195">
          <w:delText>31</w:delText>
        </w:r>
      </w:del>
      <w:r>
        <w:fldChar w:fldCharType="end"/>
      </w:r>
    </w:p>
    <w:p w14:paraId="4B299EB4" w14:textId="1FFB060A" w:rsidR="00793FB4" w:rsidRDefault="00793FB4">
      <w:pPr>
        <w:pStyle w:val="TOC2"/>
        <w:rPr>
          <w:rFonts w:eastAsiaTheme="minorEastAsia" w:cstheme="minorBidi"/>
          <w:color w:val="auto"/>
          <w:sz w:val="22"/>
          <w:szCs w:val="22"/>
        </w:rPr>
      </w:pPr>
      <w:r>
        <w:t>3.3</w:t>
      </w:r>
      <w:r>
        <w:rPr>
          <w:rFonts w:eastAsiaTheme="minorEastAsia" w:cstheme="minorBidi"/>
          <w:color w:val="auto"/>
          <w:sz w:val="22"/>
          <w:szCs w:val="22"/>
        </w:rPr>
        <w:tab/>
      </w:r>
      <w:r>
        <w:t>SUBJECT OUTLINE OF MODULE 3</w:t>
      </w:r>
      <w:r>
        <w:tab/>
      </w:r>
      <w:r>
        <w:fldChar w:fldCharType="begin"/>
      </w:r>
      <w:r>
        <w:instrText xml:space="preserve"> PAGEREF _Toc6299037 \h </w:instrText>
      </w:r>
      <w:r>
        <w:fldChar w:fldCharType="separate"/>
      </w:r>
      <w:ins w:id="138" w:author="Jillian Carson-Jackson" w:date="2021-08-28T14:08:00Z">
        <w:r w:rsidR="005F4195">
          <w:t>58</w:t>
        </w:r>
      </w:ins>
      <w:del w:id="139" w:author="Jillian Carson-Jackson" w:date="2021-08-28T14:07:00Z">
        <w:r w:rsidR="00E67BBC" w:rsidDel="005F4195">
          <w:delText>32</w:delText>
        </w:r>
      </w:del>
      <w:r>
        <w:fldChar w:fldCharType="end"/>
      </w:r>
    </w:p>
    <w:p w14:paraId="16BA47B2" w14:textId="76090D0E" w:rsidR="00793FB4" w:rsidRDefault="00793FB4">
      <w:pPr>
        <w:pStyle w:val="TOC2"/>
        <w:rPr>
          <w:rFonts w:eastAsiaTheme="minorEastAsia" w:cstheme="minorBidi"/>
          <w:color w:val="auto"/>
          <w:sz w:val="22"/>
          <w:szCs w:val="22"/>
        </w:rPr>
      </w:pPr>
      <w:r>
        <w:t>3.4</w:t>
      </w:r>
      <w:r>
        <w:rPr>
          <w:rFonts w:eastAsiaTheme="minorEastAsia" w:cstheme="minorBidi"/>
          <w:color w:val="auto"/>
          <w:sz w:val="22"/>
          <w:szCs w:val="22"/>
        </w:rPr>
        <w:tab/>
      </w:r>
      <w:r>
        <w:t>DETAILED TEACHING SYLLABUS OF MODULE 3</w:t>
      </w:r>
      <w:r>
        <w:tab/>
      </w:r>
      <w:r>
        <w:fldChar w:fldCharType="begin"/>
      </w:r>
      <w:r>
        <w:instrText xml:space="preserve"> PAGEREF _Toc6299038 \h </w:instrText>
      </w:r>
      <w:r>
        <w:fldChar w:fldCharType="separate"/>
      </w:r>
      <w:ins w:id="140" w:author="Jillian Carson-Jackson" w:date="2021-08-28T14:08:00Z">
        <w:r w:rsidR="005F4195">
          <w:t>60</w:t>
        </w:r>
      </w:ins>
      <w:del w:id="141" w:author="Jillian Carson-Jackson" w:date="2021-08-28T14:07:00Z">
        <w:r w:rsidR="00E67BBC" w:rsidDel="005F4195">
          <w:delText>33</w:delText>
        </w:r>
      </w:del>
      <w:r>
        <w:fldChar w:fldCharType="end"/>
      </w:r>
    </w:p>
    <w:p w14:paraId="035D2526" w14:textId="396ED01E" w:rsidR="00793FB4" w:rsidRDefault="00793FB4">
      <w:pPr>
        <w:pStyle w:val="TOC1"/>
        <w:tabs>
          <w:tab w:val="left" w:pos="1134"/>
        </w:tabs>
        <w:rPr>
          <w:rFonts w:eastAsiaTheme="minorEastAsia" w:cstheme="minorBidi"/>
          <w:b w:val="0"/>
          <w:color w:val="auto"/>
          <w:sz w:val="22"/>
          <w:szCs w:val="22"/>
        </w:rPr>
      </w:pPr>
      <w:r w:rsidRPr="00D35751">
        <w:rPr>
          <w:caps/>
        </w:rPr>
        <w:t>MODULE 4</w:t>
      </w:r>
      <w:r>
        <w:rPr>
          <w:rFonts w:eastAsiaTheme="minorEastAsia" w:cstheme="minorBidi"/>
          <w:b w:val="0"/>
          <w:color w:val="auto"/>
          <w:sz w:val="22"/>
          <w:szCs w:val="22"/>
        </w:rPr>
        <w:tab/>
      </w:r>
      <w:r>
        <w:t>NAUTICAL KNOWLEDGE</w:t>
      </w:r>
      <w:r>
        <w:tab/>
      </w:r>
      <w:r>
        <w:fldChar w:fldCharType="begin"/>
      </w:r>
      <w:r>
        <w:instrText xml:space="preserve"> PAGEREF _Toc6299039 \h </w:instrText>
      </w:r>
      <w:r>
        <w:fldChar w:fldCharType="separate"/>
      </w:r>
      <w:ins w:id="142" w:author="Jillian Carson-Jackson" w:date="2021-08-28T14:08:00Z">
        <w:r w:rsidR="005F4195">
          <w:t>43</w:t>
        </w:r>
      </w:ins>
      <w:del w:id="143" w:author="Jillian Carson-Jackson" w:date="2021-08-28T14:07:00Z">
        <w:r w:rsidR="00E67BBC" w:rsidDel="005F4195">
          <w:delText>37</w:delText>
        </w:r>
      </w:del>
      <w:r>
        <w:fldChar w:fldCharType="end"/>
      </w:r>
    </w:p>
    <w:p w14:paraId="2766E019" w14:textId="192622B5" w:rsidR="00793FB4" w:rsidRDefault="00793FB4">
      <w:pPr>
        <w:pStyle w:val="TOC2"/>
        <w:rPr>
          <w:rFonts w:eastAsiaTheme="minorEastAsia" w:cstheme="minorBidi"/>
          <w:color w:val="auto"/>
          <w:sz w:val="22"/>
          <w:szCs w:val="22"/>
        </w:rPr>
      </w:pPr>
      <w:r>
        <w:t>4.1</w:t>
      </w:r>
      <w:r>
        <w:rPr>
          <w:rFonts w:eastAsiaTheme="minorEastAsia" w:cstheme="minorBidi"/>
          <w:color w:val="auto"/>
          <w:sz w:val="22"/>
          <w:szCs w:val="22"/>
        </w:rPr>
        <w:tab/>
      </w:r>
      <w:r>
        <w:t>INTRODUCTION</w:t>
      </w:r>
      <w:r>
        <w:tab/>
      </w:r>
      <w:r>
        <w:fldChar w:fldCharType="begin"/>
      </w:r>
      <w:r>
        <w:instrText xml:space="preserve"> PAGEREF _Toc6299040 \h </w:instrText>
      </w:r>
      <w:r>
        <w:fldChar w:fldCharType="separate"/>
      </w:r>
      <w:ins w:id="144" w:author="Jillian Carson-Jackson" w:date="2021-08-28T14:08:00Z">
        <w:r w:rsidR="005F4195">
          <w:t>43</w:t>
        </w:r>
      </w:ins>
      <w:del w:id="145" w:author="Jillian Carson-Jackson" w:date="2021-08-28T14:07:00Z">
        <w:r w:rsidR="00E67BBC" w:rsidDel="005F4195">
          <w:delText>37</w:delText>
        </w:r>
      </w:del>
      <w:r>
        <w:fldChar w:fldCharType="end"/>
      </w:r>
    </w:p>
    <w:p w14:paraId="30AFE8E3" w14:textId="29371C16" w:rsidR="00793FB4" w:rsidRDefault="00793FB4">
      <w:pPr>
        <w:pStyle w:val="TOC2"/>
        <w:rPr>
          <w:rFonts w:eastAsiaTheme="minorEastAsia" w:cstheme="minorBidi"/>
          <w:color w:val="auto"/>
          <w:sz w:val="22"/>
          <w:szCs w:val="22"/>
        </w:rPr>
      </w:pPr>
      <w:r>
        <w:t>4.2</w:t>
      </w:r>
      <w:r>
        <w:rPr>
          <w:rFonts w:eastAsiaTheme="minorEastAsia" w:cstheme="minorBidi"/>
          <w:color w:val="auto"/>
          <w:sz w:val="22"/>
          <w:szCs w:val="22"/>
        </w:rPr>
        <w:tab/>
      </w:r>
      <w:r>
        <w:t>SUBJECT FRAMEWORK</w:t>
      </w:r>
      <w:r>
        <w:tab/>
      </w:r>
      <w:r>
        <w:fldChar w:fldCharType="begin"/>
      </w:r>
      <w:r>
        <w:instrText xml:space="preserve"> PAGEREF _Toc6299041 \h </w:instrText>
      </w:r>
      <w:r>
        <w:fldChar w:fldCharType="separate"/>
      </w:r>
      <w:ins w:id="146" w:author="Jillian Carson-Jackson" w:date="2021-08-28T14:08:00Z">
        <w:r w:rsidR="005F4195">
          <w:t>43</w:t>
        </w:r>
      </w:ins>
      <w:del w:id="147" w:author="Jillian Carson-Jackson" w:date="2021-08-28T14:07:00Z">
        <w:r w:rsidR="00E67BBC" w:rsidDel="005F4195">
          <w:delText>37</w:delText>
        </w:r>
      </w:del>
      <w:r>
        <w:fldChar w:fldCharType="end"/>
      </w:r>
    </w:p>
    <w:p w14:paraId="67862314" w14:textId="420F515E" w:rsidR="00793FB4" w:rsidRDefault="00793FB4">
      <w:pPr>
        <w:pStyle w:val="TOC2"/>
        <w:rPr>
          <w:rFonts w:eastAsiaTheme="minorEastAsia" w:cstheme="minorBidi"/>
          <w:color w:val="auto"/>
          <w:sz w:val="22"/>
          <w:szCs w:val="22"/>
        </w:rPr>
      </w:pPr>
      <w:r>
        <w:t>4.3</w:t>
      </w:r>
      <w:r>
        <w:rPr>
          <w:rFonts w:eastAsiaTheme="minorEastAsia" w:cstheme="minorBidi"/>
          <w:color w:val="auto"/>
          <w:sz w:val="22"/>
          <w:szCs w:val="22"/>
        </w:rPr>
        <w:tab/>
      </w:r>
      <w:r>
        <w:t>SUBJECT OUTLINE OF MODULE 4</w:t>
      </w:r>
      <w:r>
        <w:tab/>
      </w:r>
      <w:r>
        <w:fldChar w:fldCharType="begin"/>
      </w:r>
      <w:r>
        <w:instrText xml:space="preserve"> PAGEREF _Toc6299042 \h </w:instrText>
      </w:r>
      <w:r>
        <w:fldChar w:fldCharType="separate"/>
      </w:r>
      <w:ins w:id="148" w:author="Jillian Carson-Jackson" w:date="2021-08-28T14:08:00Z">
        <w:r w:rsidR="005F4195">
          <w:t>44</w:t>
        </w:r>
      </w:ins>
      <w:del w:id="149" w:author="Jillian Carson-Jackson" w:date="2021-08-28T14:07:00Z">
        <w:r w:rsidR="00E67BBC" w:rsidDel="005F4195">
          <w:delText>38</w:delText>
        </w:r>
      </w:del>
      <w:r>
        <w:fldChar w:fldCharType="end"/>
      </w:r>
    </w:p>
    <w:p w14:paraId="1FFCB592" w14:textId="0D3DFF1F" w:rsidR="00793FB4" w:rsidRDefault="00793FB4">
      <w:pPr>
        <w:pStyle w:val="TOC2"/>
        <w:rPr>
          <w:rFonts w:eastAsiaTheme="minorEastAsia" w:cstheme="minorBidi"/>
          <w:color w:val="auto"/>
          <w:sz w:val="22"/>
          <w:szCs w:val="22"/>
        </w:rPr>
      </w:pPr>
      <w:r>
        <w:t>4.4</w:t>
      </w:r>
      <w:r>
        <w:rPr>
          <w:rFonts w:eastAsiaTheme="minorEastAsia" w:cstheme="minorBidi"/>
          <w:color w:val="auto"/>
          <w:sz w:val="22"/>
          <w:szCs w:val="22"/>
        </w:rPr>
        <w:tab/>
      </w:r>
      <w:r>
        <w:t>DETAILED TEACHING SYLLABUS OF MODULE 4</w:t>
      </w:r>
      <w:r>
        <w:tab/>
      </w:r>
      <w:r>
        <w:fldChar w:fldCharType="begin"/>
      </w:r>
      <w:r>
        <w:instrText xml:space="preserve"> PAGEREF _Toc6299043 \h </w:instrText>
      </w:r>
      <w:r>
        <w:fldChar w:fldCharType="separate"/>
      </w:r>
      <w:ins w:id="150" w:author="Jillian Carson-Jackson" w:date="2021-08-28T14:08:00Z">
        <w:r w:rsidR="005F4195">
          <w:t>45</w:t>
        </w:r>
      </w:ins>
      <w:del w:id="151" w:author="Jillian Carson-Jackson" w:date="2021-08-28T14:07:00Z">
        <w:r w:rsidR="00E67BBC" w:rsidDel="005F4195">
          <w:delText>39</w:delText>
        </w:r>
      </w:del>
      <w:r>
        <w:fldChar w:fldCharType="end"/>
      </w:r>
    </w:p>
    <w:p w14:paraId="3CCE6CD1" w14:textId="0D51E718" w:rsidR="00793FB4" w:rsidRDefault="00793FB4">
      <w:pPr>
        <w:pStyle w:val="TOC1"/>
        <w:tabs>
          <w:tab w:val="left" w:pos="1134"/>
        </w:tabs>
        <w:rPr>
          <w:rFonts w:eastAsiaTheme="minorEastAsia" w:cstheme="minorBidi"/>
          <w:b w:val="0"/>
          <w:color w:val="auto"/>
          <w:sz w:val="22"/>
          <w:szCs w:val="22"/>
        </w:rPr>
      </w:pPr>
      <w:r w:rsidRPr="00D35751">
        <w:rPr>
          <w:caps/>
        </w:rPr>
        <w:t>MODULE 5</w:t>
      </w:r>
      <w:r>
        <w:rPr>
          <w:rFonts w:eastAsiaTheme="minorEastAsia" w:cstheme="minorBidi"/>
          <w:b w:val="0"/>
          <w:color w:val="auto"/>
          <w:sz w:val="22"/>
          <w:szCs w:val="22"/>
        </w:rPr>
        <w:tab/>
      </w:r>
      <w:r>
        <w:t>COMMUNICATION CO-ORDINATION</w:t>
      </w:r>
      <w:r>
        <w:tab/>
      </w:r>
      <w:r>
        <w:fldChar w:fldCharType="begin"/>
      </w:r>
      <w:r>
        <w:instrText xml:space="preserve"> PAGEREF _Toc6299044 \h </w:instrText>
      </w:r>
      <w:r>
        <w:fldChar w:fldCharType="separate"/>
      </w:r>
      <w:ins w:id="152" w:author="Jillian Carson-Jackson" w:date="2021-08-28T14:08:00Z">
        <w:r w:rsidR="005F4195">
          <w:rPr>
            <w:b w:val="0"/>
            <w:bCs/>
            <w:lang w:val="en-US"/>
          </w:rPr>
          <w:t>Error! Bookmark not defined.</w:t>
        </w:r>
      </w:ins>
      <w:del w:id="153" w:author="Jillian Carson-Jackson" w:date="2021-08-28T14:07:00Z">
        <w:r w:rsidR="00E67BBC" w:rsidDel="005F4195">
          <w:delText>50</w:delText>
        </w:r>
      </w:del>
      <w:r>
        <w:fldChar w:fldCharType="end"/>
      </w:r>
    </w:p>
    <w:p w14:paraId="56317267" w14:textId="18D05B0C" w:rsidR="00793FB4" w:rsidRDefault="00793FB4">
      <w:pPr>
        <w:pStyle w:val="TOC2"/>
        <w:rPr>
          <w:rFonts w:eastAsiaTheme="minorEastAsia" w:cstheme="minorBidi"/>
          <w:color w:val="auto"/>
          <w:sz w:val="22"/>
          <w:szCs w:val="22"/>
        </w:rPr>
      </w:pPr>
      <w:r>
        <w:t>5.1</w:t>
      </w:r>
      <w:r>
        <w:rPr>
          <w:rFonts w:eastAsiaTheme="minorEastAsia" w:cstheme="minorBidi"/>
          <w:color w:val="auto"/>
          <w:sz w:val="22"/>
          <w:szCs w:val="22"/>
        </w:rPr>
        <w:tab/>
      </w:r>
      <w:r>
        <w:t>INTRODUCTION</w:t>
      </w:r>
      <w:r>
        <w:tab/>
      </w:r>
      <w:r>
        <w:fldChar w:fldCharType="begin"/>
      </w:r>
      <w:r>
        <w:instrText xml:space="preserve"> PAGEREF _Toc6299045 \h </w:instrText>
      </w:r>
      <w:r>
        <w:fldChar w:fldCharType="separate"/>
      </w:r>
      <w:ins w:id="154" w:author="Jillian Carson-Jackson" w:date="2021-08-28T14:08:00Z">
        <w:r w:rsidR="005F4195">
          <w:rPr>
            <w:b/>
            <w:bCs/>
            <w:lang w:val="en-US"/>
          </w:rPr>
          <w:t>Error! Bookmark not defined.</w:t>
        </w:r>
      </w:ins>
      <w:del w:id="155" w:author="Jillian Carson-Jackson" w:date="2021-08-28T14:07:00Z">
        <w:r w:rsidR="00E67BBC" w:rsidDel="005F4195">
          <w:delText>50</w:delText>
        </w:r>
      </w:del>
      <w:r>
        <w:fldChar w:fldCharType="end"/>
      </w:r>
    </w:p>
    <w:p w14:paraId="41FEC983" w14:textId="5BC39165" w:rsidR="00793FB4" w:rsidRDefault="00793FB4">
      <w:pPr>
        <w:pStyle w:val="TOC2"/>
        <w:rPr>
          <w:rFonts w:eastAsiaTheme="minorEastAsia" w:cstheme="minorBidi"/>
          <w:color w:val="auto"/>
          <w:sz w:val="22"/>
          <w:szCs w:val="22"/>
        </w:rPr>
      </w:pPr>
      <w:r>
        <w:t>5.2</w:t>
      </w:r>
      <w:r>
        <w:rPr>
          <w:rFonts w:eastAsiaTheme="minorEastAsia" w:cstheme="minorBidi"/>
          <w:color w:val="auto"/>
          <w:sz w:val="22"/>
          <w:szCs w:val="22"/>
        </w:rPr>
        <w:tab/>
      </w:r>
      <w:r>
        <w:t>SUBJECT FRAMEWORK</w:t>
      </w:r>
      <w:r>
        <w:tab/>
      </w:r>
      <w:r>
        <w:fldChar w:fldCharType="begin"/>
      </w:r>
      <w:r>
        <w:instrText xml:space="preserve"> PAGEREF _Toc6299046 \h </w:instrText>
      </w:r>
      <w:r>
        <w:fldChar w:fldCharType="separate"/>
      </w:r>
      <w:ins w:id="156" w:author="Jillian Carson-Jackson" w:date="2021-08-28T14:08:00Z">
        <w:r w:rsidR="005F4195">
          <w:rPr>
            <w:b/>
            <w:bCs/>
            <w:lang w:val="en-US"/>
          </w:rPr>
          <w:t>Error! Bookmark not defined.</w:t>
        </w:r>
      </w:ins>
      <w:del w:id="157" w:author="Jillian Carson-Jackson" w:date="2021-08-28T14:07:00Z">
        <w:r w:rsidR="00E67BBC" w:rsidDel="005F4195">
          <w:delText>50</w:delText>
        </w:r>
      </w:del>
      <w:r>
        <w:fldChar w:fldCharType="end"/>
      </w:r>
    </w:p>
    <w:p w14:paraId="6685763D" w14:textId="4769FE2E" w:rsidR="00793FB4" w:rsidRDefault="00793FB4">
      <w:pPr>
        <w:pStyle w:val="TOC2"/>
        <w:rPr>
          <w:rFonts w:eastAsiaTheme="minorEastAsia" w:cstheme="minorBidi"/>
          <w:color w:val="auto"/>
          <w:sz w:val="22"/>
          <w:szCs w:val="22"/>
        </w:rPr>
      </w:pPr>
      <w:r>
        <w:t>5.3</w:t>
      </w:r>
      <w:r>
        <w:rPr>
          <w:rFonts w:eastAsiaTheme="minorEastAsia" w:cstheme="minorBidi"/>
          <w:color w:val="auto"/>
          <w:sz w:val="22"/>
          <w:szCs w:val="22"/>
        </w:rPr>
        <w:tab/>
      </w:r>
      <w:r>
        <w:t>SUBJECT OUTLINE OF MODULE 5</w:t>
      </w:r>
      <w:r>
        <w:tab/>
      </w:r>
      <w:r>
        <w:fldChar w:fldCharType="begin"/>
      </w:r>
      <w:r>
        <w:instrText xml:space="preserve"> PAGEREF _Toc6299047 \h </w:instrText>
      </w:r>
      <w:r>
        <w:fldChar w:fldCharType="separate"/>
      </w:r>
      <w:ins w:id="158" w:author="Jillian Carson-Jackson" w:date="2021-08-28T14:08:00Z">
        <w:r w:rsidR="005F4195">
          <w:rPr>
            <w:b/>
            <w:bCs/>
            <w:lang w:val="en-US"/>
          </w:rPr>
          <w:t>Error! Bookmark not defined.</w:t>
        </w:r>
      </w:ins>
      <w:del w:id="159" w:author="Jillian Carson-Jackson" w:date="2021-08-28T14:07:00Z">
        <w:r w:rsidR="00E67BBC" w:rsidDel="005F4195">
          <w:delText>51</w:delText>
        </w:r>
      </w:del>
      <w:r>
        <w:fldChar w:fldCharType="end"/>
      </w:r>
    </w:p>
    <w:p w14:paraId="2915DF39" w14:textId="3140AE12" w:rsidR="00793FB4" w:rsidRDefault="00793FB4">
      <w:pPr>
        <w:pStyle w:val="TOC2"/>
        <w:rPr>
          <w:rFonts w:eastAsiaTheme="minorEastAsia" w:cstheme="minorBidi"/>
          <w:color w:val="auto"/>
          <w:sz w:val="22"/>
          <w:szCs w:val="22"/>
        </w:rPr>
      </w:pPr>
      <w:r>
        <w:t>5.4</w:t>
      </w:r>
      <w:r>
        <w:rPr>
          <w:rFonts w:eastAsiaTheme="minorEastAsia" w:cstheme="minorBidi"/>
          <w:color w:val="auto"/>
          <w:sz w:val="22"/>
          <w:szCs w:val="22"/>
        </w:rPr>
        <w:tab/>
      </w:r>
      <w:r>
        <w:t>DETAILED TEACHING SYLLABUS OF MODULE 5</w:t>
      </w:r>
      <w:r>
        <w:tab/>
      </w:r>
      <w:r>
        <w:fldChar w:fldCharType="begin"/>
      </w:r>
      <w:r>
        <w:instrText xml:space="preserve"> PAGEREF _Toc6299048 \h </w:instrText>
      </w:r>
      <w:r>
        <w:fldChar w:fldCharType="separate"/>
      </w:r>
      <w:ins w:id="160" w:author="Jillian Carson-Jackson" w:date="2021-08-28T14:08:00Z">
        <w:r w:rsidR="005F4195">
          <w:rPr>
            <w:b/>
            <w:bCs/>
            <w:lang w:val="en-US"/>
          </w:rPr>
          <w:t>Error! Bookmark not defined.</w:t>
        </w:r>
      </w:ins>
      <w:del w:id="161" w:author="Jillian Carson-Jackson" w:date="2021-08-28T14:07:00Z">
        <w:r w:rsidR="00E67BBC" w:rsidDel="005F4195">
          <w:delText>52</w:delText>
        </w:r>
      </w:del>
      <w:r>
        <w:fldChar w:fldCharType="end"/>
      </w:r>
    </w:p>
    <w:p w14:paraId="4721581C" w14:textId="01742E6B" w:rsidR="00793FB4" w:rsidRDefault="00793FB4">
      <w:pPr>
        <w:pStyle w:val="TOC1"/>
        <w:tabs>
          <w:tab w:val="left" w:pos="1134"/>
        </w:tabs>
        <w:rPr>
          <w:rFonts w:eastAsiaTheme="minorEastAsia" w:cstheme="minorBidi"/>
          <w:b w:val="0"/>
          <w:color w:val="auto"/>
          <w:sz w:val="22"/>
          <w:szCs w:val="22"/>
        </w:rPr>
      </w:pPr>
      <w:r w:rsidRPr="00D35751">
        <w:rPr>
          <w:caps/>
        </w:rPr>
        <w:t>MODULE 6</w:t>
      </w:r>
      <w:r>
        <w:rPr>
          <w:rFonts w:eastAsiaTheme="minorEastAsia" w:cstheme="minorBidi"/>
          <w:b w:val="0"/>
          <w:color w:val="auto"/>
          <w:sz w:val="22"/>
          <w:szCs w:val="22"/>
        </w:rPr>
        <w:tab/>
      </w:r>
      <w:r>
        <w:t>VHF RADIO</w:t>
      </w:r>
      <w:r>
        <w:tab/>
      </w:r>
      <w:r>
        <w:fldChar w:fldCharType="begin"/>
      </w:r>
      <w:r>
        <w:instrText xml:space="preserve"> PAGEREF _Toc6299049 \h </w:instrText>
      </w:r>
      <w:r>
        <w:fldChar w:fldCharType="separate"/>
      </w:r>
      <w:ins w:id="162" w:author="Jillian Carson-Jackson" w:date="2021-08-28T14:08:00Z">
        <w:r w:rsidR="005F4195">
          <w:rPr>
            <w:b w:val="0"/>
            <w:bCs/>
            <w:lang w:val="en-US"/>
          </w:rPr>
          <w:t>Error! Bookmark not defined.</w:t>
        </w:r>
      </w:ins>
      <w:del w:id="163" w:author="Jillian Carson-Jackson" w:date="2021-08-28T14:07:00Z">
        <w:r w:rsidR="00E67BBC" w:rsidDel="005F4195">
          <w:delText>57</w:delText>
        </w:r>
      </w:del>
      <w:r>
        <w:fldChar w:fldCharType="end"/>
      </w:r>
    </w:p>
    <w:p w14:paraId="653E122C" w14:textId="00F1FDBB" w:rsidR="00793FB4" w:rsidRDefault="00793FB4">
      <w:pPr>
        <w:pStyle w:val="TOC2"/>
        <w:rPr>
          <w:rFonts w:eastAsiaTheme="minorEastAsia" w:cstheme="minorBidi"/>
          <w:color w:val="auto"/>
          <w:sz w:val="22"/>
          <w:szCs w:val="22"/>
        </w:rPr>
      </w:pPr>
      <w:r>
        <w:t>6.1</w:t>
      </w:r>
      <w:r>
        <w:rPr>
          <w:rFonts w:eastAsiaTheme="minorEastAsia" w:cstheme="minorBidi"/>
          <w:color w:val="auto"/>
          <w:sz w:val="22"/>
          <w:szCs w:val="22"/>
        </w:rPr>
        <w:tab/>
      </w:r>
      <w:r>
        <w:t>INTRODUCTION</w:t>
      </w:r>
      <w:r>
        <w:tab/>
      </w:r>
      <w:r>
        <w:fldChar w:fldCharType="begin"/>
      </w:r>
      <w:r>
        <w:instrText xml:space="preserve"> PAGEREF _Toc6299050 \h </w:instrText>
      </w:r>
      <w:r>
        <w:fldChar w:fldCharType="separate"/>
      </w:r>
      <w:ins w:id="164" w:author="Jillian Carson-Jackson" w:date="2021-08-28T14:08:00Z">
        <w:r w:rsidR="005F4195">
          <w:rPr>
            <w:b/>
            <w:bCs/>
            <w:lang w:val="en-US"/>
          </w:rPr>
          <w:t>Error! Bookmark not defined.</w:t>
        </w:r>
      </w:ins>
      <w:del w:id="165" w:author="Jillian Carson-Jackson" w:date="2021-08-28T14:07:00Z">
        <w:r w:rsidR="00E67BBC" w:rsidDel="005F4195">
          <w:delText>57</w:delText>
        </w:r>
      </w:del>
      <w:r>
        <w:fldChar w:fldCharType="end"/>
      </w:r>
    </w:p>
    <w:p w14:paraId="194C0052" w14:textId="25B60CD8" w:rsidR="00793FB4" w:rsidRDefault="00793FB4">
      <w:pPr>
        <w:pStyle w:val="TOC2"/>
        <w:rPr>
          <w:rFonts w:eastAsiaTheme="minorEastAsia" w:cstheme="minorBidi"/>
          <w:color w:val="auto"/>
          <w:sz w:val="22"/>
          <w:szCs w:val="22"/>
        </w:rPr>
      </w:pPr>
      <w:r>
        <w:t>6.2</w:t>
      </w:r>
      <w:r>
        <w:rPr>
          <w:rFonts w:eastAsiaTheme="minorEastAsia" w:cstheme="minorBidi"/>
          <w:color w:val="auto"/>
          <w:sz w:val="22"/>
          <w:szCs w:val="22"/>
        </w:rPr>
        <w:tab/>
      </w:r>
      <w:r>
        <w:t>SUBJECT FRAMEWORK</w:t>
      </w:r>
      <w:r>
        <w:tab/>
      </w:r>
      <w:r>
        <w:fldChar w:fldCharType="begin"/>
      </w:r>
      <w:r>
        <w:instrText xml:space="preserve"> PAGEREF _Toc6299051 \h </w:instrText>
      </w:r>
      <w:r>
        <w:fldChar w:fldCharType="separate"/>
      </w:r>
      <w:ins w:id="166" w:author="Jillian Carson-Jackson" w:date="2021-08-28T14:08:00Z">
        <w:r w:rsidR="005F4195">
          <w:rPr>
            <w:b/>
            <w:bCs/>
            <w:lang w:val="en-US"/>
          </w:rPr>
          <w:t>Error! Bookmark not defined.</w:t>
        </w:r>
      </w:ins>
      <w:del w:id="167" w:author="Jillian Carson-Jackson" w:date="2021-08-28T14:07:00Z">
        <w:r w:rsidR="00E67BBC" w:rsidDel="005F4195">
          <w:delText>57</w:delText>
        </w:r>
      </w:del>
      <w:r>
        <w:fldChar w:fldCharType="end"/>
      </w:r>
    </w:p>
    <w:p w14:paraId="13B51791" w14:textId="4C3509DB" w:rsidR="00793FB4" w:rsidRDefault="00793FB4">
      <w:pPr>
        <w:pStyle w:val="TOC2"/>
        <w:rPr>
          <w:rFonts w:eastAsiaTheme="minorEastAsia" w:cstheme="minorBidi"/>
          <w:color w:val="auto"/>
          <w:sz w:val="22"/>
          <w:szCs w:val="22"/>
        </w:rPr>
      </w:pPr>
      <w:r>
        <w:t>6.3</w:t>
      </w:r>
      <w:r>
        <w:rPr>
          <w:rFonts w:eastAsiaTheme="minorEastAsia" w:cstheme="minorBidi"/>
          <w:color w:val="auto"/>
          <w:sz w:val="22"/>
          <w:szCs w:val="22"/>
        </w:rPr>
        <w:tab/>
      </w:r>
      <w:r>
        <w:t>SUBJECT OUTLINE OF MODULE 6</w:t>
      </w:r>
      <w:r>
        <w:tab/>
      </w:r>
      <w:r>
        <w:fldChar w:fldCharType="begin"/>
      </w:r>
      <w:r>
        <w:instrText xml:space="preserve"> PAGEREF _Toc6299052 \h </w:instrText>
      </w:r>
      <w:r>
        <w:fldChar w:fldCharType="separate"/>
      </w:r>
      <w:ins w:id="168" w:author="Jillian Carson-Jackson" w:date="2021-08-28T14:08:00Z">
        <w:r w:rsidR="005F4195">
          <w:rPr>
            <w:b/>
            <w:bCs/>
            <w:lang w:val="en-US"/>
          </w:rPr>
          <w:t>Error! Bookmark not defined.</w:t>
        </w:r>
      </w:ins>
      <w:del w:id="169" w:author="Jillian Carson-Jackson" w:date="2021-08-28T14:07:00Z">
        <w:r w:rsidR="00E67BBC" w:rsidDel="005F4195">
          <w:delText>58</w:delText>
        </w:r>
      </w:del>
      <w:r>
        <w:fldChar w:fldCharType="end"/>
      </w:r>
    </w:p>
    <w:p w14:paraId="2555DDFC" w14:textId="343735C1" w:rsidR="00793FB4" w:rsidRDefault="00793FB4">
      <w:pPr>
        <w:pStyle w:val="TOC2"/>
        <w:rPr>
          <w:rFonts w:eastAsiaTheme="minorEastAsia" w:cstheme="minorBidi"/>
          <w:color w:val="auto"/>
          <w:sz w:val="22"/>
          <w:szCs w:val="22"/>
        </w:rPr>
      </w:pPr>
      <w:r>
        <w:t>6.4</w:t>
      </w:r>
      <w:r>
        <w:rPr>
          <w:rFonts w:eastAsiaTheme="minorEastAsia" w:cstheme="minorBidi"/>
          <w:color w:val="auto"/>
          <w:sz w:val="22"/>
          <w:szCs w:val="22"/>
        </w:rPr>
        <w:tab/>
      </w:r>
      <w:r>
        <w:t>DETAILED TEACHING SYLLABUS OF MODULE 6</w:t>
      </w:r>
      <w:r>
        <w:tab/>
      </w:r>
      <w:r>
        <w:fldChar w:fldCharType="begin"/>
      </w:r>
      <w:r>
        <w:instrText xml:space="preserve"> PAGEREF _Toc6299053 \h </w:instrText>
      </w:r>
      <w:r>
        <w:fldChar w:fldCharType="separate"/>
      </w:r>
      <w:ins w:id="170" w:author="Jillian Carson-Jackson" w:date="2021-08-28T14:08:00Z">
        <w:r w:rsidR="005F4195">
          <w:rPr>
            <w:b/>
            <w:bCs/>
            <w:lang w:val="en-US"/>
          </w:rPr>
          <w:t>Error! Bookmark not defined.</w:t>
        </w:r>
      </w:ins>
      <w:del w:id="171" w:author="Jillian Carson-Jackson" w:date="2021-08-28T14:07:00Z">
        <w:r w:rsidR="00E67BBC" w:rsidDel="005F4195">
          <w:delText>59</w:delText>
        </w:r>
      </w:del>
      <w:r>
        <w:fldChar w:fldCharType="end"/>
      </w:r>
    </w:p>
    <w:p w14:paraId="6A31CAE3" w14:textId="76862DCC" w:rsidR="00793FB4" w:rsidRDefault="00793FB4">
      <w:pPr>
        <w:pStyle w:val="TOC1"/>
        <w:tabs>
          <w:tab w:val="left" w:pos="1134"/>
        </w:tabs>
        <w:rPr>
          <w:rFonts w:eastAsiaTheme="minorEastAsia" w:cstheme="minorBidi"/>
          <w:b w:val="0"/>
          <w:color w:val="auto"/>
          <w:sz w:val="22"/>
          <w:szCs w:val="22"/>
        </w:rPr>
      </w:pPr>
      <w:r w:rsidRPr="00D35751">
        <w:rPr>
          <w:caps/>
        </w:rPr>
        <w:t>MODULE 7</w:t>
      </w:r>
      <w:r>
        <w:rPr>
          <w:rFonts w:eastAsiaTheme="minorEastAsia" w:cstheme="minorBidi"/>
          <w:b w:val="0"/>
          <w:color w:val="auto"/>
          <w:sz w:val="22"/>
          <w:szCs w:val="22"/>
        </w:rPr>
        <w:tab/>
      </w:r>
      <w:r>
        <w:t>PERSONAL ATTRIBUTES</w:t>
      </w:r>
      <w:r>
        <w:tab/>
      </w:r>
      <w:r>
        <w:fldChar w:fldCharType="begin"/>
      </w:r>
      <w:r>
        <w:instrText xml:space="preserve"> PAGEREF _Toc6299054 \h </w:instrText>
      </w:r>
      <w:r>
        <w:fldChar w:fldCharType="separate"/>
      </w:r>
      <w:ins w:id="172" w:author="Jillian Carson-Jackson" w:date="2021-08-28T14:08:00Z">
        <w:r w:rsidR="005F4195">
          <w:t>69</w:t>
        </w:r>
      </w:ins>
      <w:del w:id="173" w:author="Jillian Carson-Jackson" w:date="2021-08-28T14:07:00Z">
        <w:r w:rsidR="00E67BBC" w:rsidDel="005F4195">
          <w:delText>61</w:delText>
        </w:r>
      </w:del>
      <w:r>
        <w:fldChar w:fldCharType="end"/>
      </w:r>
    </w:p>
    <w:p w14:paraId="1341451A" w14:textId="202E9036" w:rsidR="00793FB4" w:rsidRDefault="00793FB4">
      <w:pPr>
        <w:pStyle w:val="TOC2"/>
        <w:rPr>
          <w:rFonts w:eastAsiaTheme="minorEastAsia" w:cstheme="minorBidi"/>
          <w:color w:val="auto"/>
          <w:sz w:val="22"/>
          <w:szCs w:val="22"/>
        </w:rPr>
      </w:pPr>
      <w:r>
        <w:t>7.1</w:t>
      </w:r>
      <w:r>
        <w:rPr>
          <w:rFonts w:eastAsiaTheme="minorEastAsia" w:cstheme="minorBidi"/>
          <w:color w:val="auto"/>
          <w:sz w:val="22"/>
          <w:szCs w:val="22"/>
        </w:rPr>
        <w:tab/>
      </w:r>
      <w:r>
        <w:t>INTRODUCTION</w:t>
      </w:r>
      <w:r>
        <w:tab/>
      </w:r>
      <w:r>
        <w:fldChar w:fldCharType="begin"/>
      </w:r>
      <w:r>
        <w:instrText xml:space="preserve"> PAGEREF _Toc6299055 \h </w:instrText>
      </w:r>
      <w:r>
        <w:fldChar w:fldCharType="separate"/>
      </w:r>
      <w:ins w:id="174" w:author="Jillian Carson-Jackson" w:date="2021-08-28T14:08:00Z">
        <w:r w:rsidR="005F4195">
          <w:t>69</w:t>
        </w:r>
      </w:ins>
      <w:del w:id="175" w:author="Jillian Carson-Jackson" w:date="2021-08-28T14:07:00Z">
        <w:r w:rsidR="00E67BBC" w:rsidDel="005F4195">
          <w:delText>61</w:delText>
        </w:r>
      </w:del>
      <w:r>
        <w:fldChar w:fldCharType="end"/>
      </w:r>
    </w:p>
    <w:p w14:paraId="4A04B9BB" w14:textId="20E6681F" w:rsidR="00793FB4" w:rsidRDefault="00793FB4">
      <w:pPr>
        <w:pStyle w:val="TOC2"/>
        <w:rPr>
          <w:rFonts w:eastAsiaTheme="minorEastAsia" w:cstheme="minorBidi"/>
          <w:color w:val="auto"/>
          <w:sz w:val="22"/>
          <w:szCs w:val="22"/>
        </w:rPr>
      </w:pPr>
      <w:r>
        <w:t>7.2</w:t>
      </w:r>
      <w:r>
        <w:rPr>
          <w:rFonts w:eastAsiaTheme="minorEastAsia" w:cstheme="minorBidi"/>
          <w:color w:val="auto"/>
          <w:sz w:val="22"/>
          <w:szCs w:val="22"/>
        </w:rPr>
        <w:tab/>
      </w:r>
      <w:r>
        <w:t>SUBJECT FRAMEWORK</w:t>
      </w:r>
      <w:r>
        <w:tab/>
      </w:r>
      <w:r>
        <w:fldChar w:fldCharType="begin"/>
      </w:r>
      <w:r>
        <w:instrText xml:space="preserve"> PAGEREF _Toc6299056 \h </w:instrText>
      </w:r>
      <w:r>
        <w:fldChar w:fldCharType="separate"/>
      </w:r>
      <w:ins w:id="176" w:author="Jillian Carson-Jackson" w:date="2021-08-28T14:08:00Z">
        <w:r w:rsidR="005F4195">
          <w:t>69</w:t>
        </w:r>
      </w:ins>
      <w:del w:id="177" w:author="Jillian Carson-Jackson" w:date="2021-08-28T14:07:00Z">
        <w:r w:rsidR="00E67BBC" w:rsidDel="005F4195">
          <w:delText>61</w:delText>
        </w:r>
      </w:del>
      <w:r>
        <w:fldChar w:fldCharType="end"/>
      </w:r>
    </w:p>
    <w:p w14:paraId="3256191F" w14:textId="0B8EE054" w:rsidR="00793FB4" w:rsidRDefault="00793FB4">
      <w:pPr>
        <w:pStyle w:val="TOC2"/>
        <w:rPr>
          <w:rFonts w:eastAsiaTheme="minorEastAsia" w:cstheme="minorBidi"/>
          <w:color w:val="auto"/>
          <w:sz w:val="22"/>
          <w:szCs w:val="22"/>
        </w:rPr>
      </w:pPr>
      <w:r>
        <w:t>7.3</w:t>
      </w:r>
      <w:r>
        <w:rPr>
          <w:rFonts w:eastAsiaTheme="minorEastAsia" w:cstheme="minorBidi"/>
          <w:color w:val="auto"/>
          <w:sz w:val="22"/>
          <w:szCs w:val="22"/>
        </w:rPr>
        <w:tab/>
      </w:r>
      <w:r>
        <w:t>SUBJECT OUTLINE OF MODULE 7</w:t>
      </w:r>
      <w:r>
        <w:tab/>
      </w:r>
      <w:r>
        <w:fldChar w:fldCharType="begin"/>
      </w:r>
      <w:r>
        <w:instrText xml:space="preserve"> PAGEREF _Toc6299057 \h </w:instrText>
      </w:r>
      <w:r>
        <w:fldChar w:fldCharType="separate"/>
      </w:r>
      <w:ins w:id="178" w:author="Jillian Carson-Jackson" w:date="2021-08-28T14:08:00Z">
        <w:r w:rsidR="005F4195">
          <w:t>70</w:t>
        </w:r>
      </w:ins>
      <w:del w:id="179" w:author="Jillian Carson-Jackson" w:date="2021-08-28T14:07:00Z">
        <w:r w:rsidR="00E67BBC" w:rsidDel="005F4195">
          <w:delText>62</w:delText>
        </w:r>
      </w:del>
      <w:r>
        <w:fldChar w:fldCharType="end"/>
      </w:r>
    </w:p>
    <w:p w14:paraId="2C0E7A1A" w14:textId="60CF3D93" w:rsidR="00793FB4" w:rsidRDefault="00793FB4">
      <w:pPr>
        <w:pStyle w:val="TOC2"/>
        <w:rPr>
          <w:rFonts w:eastAsiaTheme="minorEastAsia" w:cstheme="minorBidi"/>
          <w:color w:val="auto"/>
          <w:sz w:val="22"/>
          <w:szCs w:val="22"/>
        </w:rPr>
      </w:pPr>
      <w:r>
        <w:t>7.4</w:t>
      </w:r>
      <w:r>
        <w:rPr>
          <w:rFonts w:eastAsiaTheme="minorEastAsia" w:cstheme="minorBidi"/>
          <w:color w:val="auto"/>
          <w:sz w:val="22"/>
          <w:szCs w:val="22"/>
        </w:rPr>
        <w:tab/>
      </w:r>
      <w:r>
        <w:t>DETAILED TEACHING SYLLABUS OF MODULE 7</w:t>
      </w:r>
      <w:r>
        <w:tab/>
      </w:r>
      <w:r>
        <w:fldChar w:fldCharType="begin"/>
      </w:r>
      <w:r>
        <w:instrText xml:space="preserve"> PAGEREF _Toc6299058 \h </w:instrText>
      </w:r>
      <w:r>
        <w:fldChar w:fldCharType="separate"/>
      </w:r>
      <w:ins w:id="180" w:author="Jillian Carson-Jackson" w:date="2021-08-28T14:08:00Z">
        <w:r w:rsidR="005F4195">
          <w:t>71</w:t>
        </w:r>
      </w:ins>
      <w:del w:id="181" w:author="Jillian Carson-Jackson" w:date="2021-08-28T14:07:00Z">
        <w:r w:rsidR="00E67BBC" w:rsidDel="005F4195">
          <w:delText>63</w:delText>
        </w:r>
      </w:del>
      <w:r>
        <w:fldChar w:fldCharType="end"/>
      </w:r>
    </w:p>
    <w:p w14:paraId="426F07FE" w14:textId="2E6E4115" w:rsidR="00793FB4" w:rsidRDefault="00793FB4">
      <w:pPr>
        <w:pStyle w:val="TOC1"/>
        <w:tabs>
          <w:tab w:val="left" w:pos="1134"/>
        </w:tabs>
        <w:rPr>
          <w:rFonts w:eastAsiaTheme="minorEastAsia" w:cstheme="minorBidi"/>
          <w:b w:val="0"/>
          <w:color w:val="auto"/>
          <w:sz w:val="22"/>
          <w:szCs w:val="22"/>
        </w:rPr>
      </w:pPr>
      <w:r w:rsidRPr="00D35751">
        <w:rPr>
          <w:caps/>
        </w:rPr>
        <w:t>MODULE 8</w:t>
      </w:r>
      <w:r>
        <w:rPr>
          <w:rFonts w:eastAsiaTheme="minorEastAsia" w:cstheme="minorBidi"/>
          <w:b w:val="0"/>
          <w:color w:val="auto"/>
          <w:sz w:val="22"/>
          <w:szCs w:val="22"/>
        </w:rPr>
        <w:tab/>
      </w:r>
      <w:r>
        <w:t>EMERGENCY SITUATIONS</w:t>
      </w:r>
      <w:r>
        <w:tab/>
      </w:r>
      <w:r>
        <w:fldChar w:fldCharType="begin"/>
      </w:r>
      <w:r>
        <w:instrText xml:space="preserve"> PAGEREF _Toc6299059 \h </w:instrText>
      </w:r>
      <w:r>
        <w:fldChar w:fldCharType="separate"/>
      </w:r>
      <w:ins w:id="182" w:author="Jillian Carson-Jackson" w:date="2021-08-28T14:08:00Z">
        <w:r w:rsidR="005F4195">
          <w:t>74</w:t>
        </w:r>
      </w:ins>
      <w:del w:id="183" w:author="Jillian Carson-Jackson" w:date="2021-08-28T14:07:00Z">
        <w:r w:rsidR="00E67BBC" w:rsidDel="005F4195">
          <w:delText>65</w:delText>
        </w:r>
      </w:del>
      <w:r>
        <w:fldChar w:fldCharType="end"/>
      </w:r>
    </w:p>
    <w:p w14:paraId="38927F3B" w14:textId="263D1CF6" w:rsidR="00793FB4" w:rsidRDefault="00793FB4">
      <w:pPr>
        <w:pStyle w:val="TOC2"/>
        <w:rPr>
          <w:rFonts w:eastAsiaTheme="minorEastAsia" w:cstheme="minorBidi"/>
          <w:color w:val="auto"/>
          <w:sz w:val="22"/>
          <w:szCs w:val="22"/>
        </w:rPr>
      </w:pPr>
      <w:r>
        <w:t>8.1</w:t>
      </w:r>
      <w:r>
        <w:rPr>
          <w:rFonts w:eastAsiaTheme="minorEastAsia" w:cstheme="minorBidi"/>
          <w:color w:val="auto"/>
          <w:sz w:val="22"/>
          <w:szCs w:val="22"/>
        </w:rPr>
        <w:tab/>
      </w:r>
      <w:r>
        <w:t>INTRODUCTION</w:t>
      </w:r>
      <w:r>
        <w:tab/>
      </w:r>
      <w:r>
        <w:fldChar w:fldCharType="begin"/>
      </w:r>
      <w:r>
        <w:instrText xml:space="preserve"> PAGEREF _Toc6299060 \h </w:instrText>
      </w:r>
      <w:r>
        <w:fldChar w:fldCharType="separate"/>
      </w:r>
      <w:ins w:id="184" w:author="Jillian Carson-Jackson" w:date="2021-08-28T14:08:00Z">
        <w:r w:rsidR="005F4195">
          <w:t>74</w:t>
        </w:r>
      </w:ins>
      <w:del w:id="185" w:author="Jillian Carson-Jackson" w:date="2021-08-28T14:07:00Z">
        <w:r w:rsidR="00E67BBC" w:rsidDel="005F4195">
          <w:delText>65</w:delText>
        </w:r>
      </w:del>
      <w:r>
        <w:fldChar w:fldCharType="end"/>
      </w:r>
    </w:p>
    <w:p w14:paraId="6727B9BF" w14:textId="62DE91FB" w:rsidR="00793FB4" w:rsidRDefault="00793FB4">
      <w:pPr>
        <w:pStyle w:val="TOC2"/>
        <w:rPr>
          <w:rFonts w:eastAsiaTheme="minorEastAsia" w:cstheme="minorBidi"/>
          <w:color w:val="auto"/>
          <w:sz w:val="22"/>
          <w:szCs w:val="22"/>
        </w:rPr>
      </w:pPr>
      <w:r>
        <w:t>8.2</w:t>
      </w:r>
      <w:r>
        <w:rPr>
          <w:rFonts w:eastAsiaTheme="minorEastAsia" w:cstheme="minorBidi"/>
          <w:color w:val="auto"/>
          <w:sz w:val="22"/>
          <w:szCs w:val="22"/>
        </w:rPr>
        <w:tab/>
      </w:r>
      <w:r>
        <w:t>SUBJECT FRAMEWORK</w:t>
      </w:r>
      <w:r>
        <w:tab/>
      </w:r>
      <w:r>
        <w:fldChar w:fldCharType="begin"/>
      </w:r>
      <w:r>
        <w:instrText xml:space="preserve"> PAGEREF _Toc6299061 \h </w:instrText>
      </w:r>
      <w:r>
        <w:fldChar w:fldCharType="separate"/>
      </w:r>
      <w:ins w:id="186" w:author="Jillian Carson-Jackson" w:date="2021-08-28T14:08:00Z">
        <w:r w:rsidR="005F4195">
          <w:t>74</w:t>
        </w:r>
      </w:ins>
      <w:del w:id="187" w:author="Jillian Carson-Jackson" w:date="2021-08-28T14:07:00Z">
        <w:r w:rsidR="00E67BBC" w:rsidDel="005F4195">
          <w:delText>65</w:delText>
        </w:r>
      </w:del>
      <w:r>
        <w:fldChar w:fldCharType="end"/>
      </w:r>
    </w:p>
    <w:p w14:paraId="7A0DC0E1" w14:textId="1AABCDEC" w:rsidR="00793FB4" w:rsidRDefault="00793FB4">
      <w:pPr>
        <w:pStyle w:val="TOC2"/>
        <w:rPr>
          <w:rFonts w:eastAsiaTheme="minorEastAsia" w:cstheme="minorBidi"/>
          <w:color w:val="auto"/>
          <w:sz w:val="22"/>
          <w:szCs w:val="22"/>
        </w:rPr>
      </w:pPr>
      <w:r>
        <w:t>8.3</w:t>
      </w:r>
      <w:r>
        <w:rPr>
          <w:rFonts w:eastAsiaTheme="minorEastAsia" w:cstheme="minorBidi"/>
          <w:color w:val="auto"/>
          <w:sz w:val="22"/>
          <w:szCs w:val="22"/>
        </w:rPr>
        <w:tab/>
      </w:r>
      <w:r>
        <w:t>SUBJECT OUTLINE OF MODULE 8</w:t>
      </w:r>
      <w:r>
        <w:tab/>
      </w:r>
      <w:r>
        <w:fldChar w:fldCharType="begin"/>
      </w:r>
      <w:r>
        <w:instrText xml:space="preserve"> PAGEREF _Toc6299062 \h </w:instrText>
      </w:r>
      <w:r>
        <w:fldChar w:fldCharType="separate"/>
      </w:r>
      <w:ins w:id="188" w:author="Jillian Carson-Jackson" w:date="2021-08-28T14:08:00Z">
        <w:r w:rsidR="005F4195">
          <w:t>75</w:t>
        </w:r>
      </w:ins>
      <w:del w:id="189" w:author="Jillian Carson-Jackson" w:date="2021-08-28T14:07:00Z">
        <w:r w:rsidR="00E67BBC" w:rsidDel="005F4195">
          <w:delText>66</w:delText>
        </w:r>
      </w:del>
      <w:r>
        <w:fldChar w:fldCharType="end"/>
      </w:r>
    </w:p>
    <w:p w14:paraId="7CAD7889" w14:textId="5C5E9C79" w:rsidR="00793FB4" w:rsidRDefault="00793FB4">
      <w:pPr>
        <w:pStyle w:val="TOC2"/>
        <w:rPr>
          <w:rFonts w:eastAsiaTheme="minorEastAsia" w:cstheme="minorBidi"/>
          <w:color w:val="auto"/>
          <w:sz w:val="22"/>
          <w:szCs w:val="22"/>
        </w:rPr>
      </w:pPr>
      <w:r>
        <w:t>8.4</w:t>
      </w:r>
      <w:r>
        <w:rPr>
          <w:rFonts w:eastAsiaTheme="minorEastAsia" w:cstheme="minorBidi"/>
          <w:color w:val="auto"/>
          <w:sz w:val="22"/>
          <w:szCs w:val="22"/>
        </w:rPr>
        <w:tab/>
      </w:r>
      <w:r>
        <w:t>DETAILED TEACHING SYLLABUS OF MODULE 8</w:t>
      </w:r>
      <w:r>
        <w:tab/>
      </w:r>
      <w:r>
        <w:fldChar w:fldCharType="begin"/>
      </w:r>
      <w:r>
        <w:instrText xml:space="preserve"> PAGEREF _Toc6299063 \h </w:instrText>
      </w:r>
      <w:r>
        <w:fldChar w:fldCharType="separate"/>
      </w:r>
      <w:ins w:id="190" w:author="Jillian Carson-Jackson" w:date="2021-08-28T14:08:00Z">
        <w:r w:rsidR="005F4195">
          <w:t>76</w:t>
        </w:r>
      </w:ins>
      <w:del w:id="191" w:author="Jillian Carson-Jackson" w:date="2021-08-28T14:07:00Z">
        <w:r w:rsidR="00E67BBC" w:rsidDel="005F4195">
          <w:delText>67</w:delText>
        </w:r>
      </w:del>
      <w:r>
        <w:fldChar w:fldCharType="end"/>
      </w:r>
    </w:p>
    <w:p w14:paraId="25F62944" w14:textId="52B8880E" w:rsidR="00793FB4" w:rsidRDefault="00793FB4">
      <w:pPr>
        <w:pStyle w:val="TOC1"/>
        <w:tabs>
          <w:tab w:val="left" w:pos="1134"/>
        </w:tabs>
        <w:rPr>
          <w:rFonts w:eastAsiaTheme="minorEastAsia" w:cstheme="minorBidi"/>
          <w:b w:val="0"/>
          <w:color w:val="auto"/>
          <w:sz w:val="22"/>
          <w:szCs w:val="22"/>
        </w:rPr>
      </w:pPr>
      <w:r w:rsidRPr="00D35751">
        <w:rPr>
          <w:u w:color="407EC9"/>
        </w:rPr>
        <w:t>ANNEX 1</w:t>
      </w:r>
      <w:r>
        <w:rPr>
          <w:rFonts w:eastAsiaTheme="minorEastAsia" w:cstheme="minorBidi"/>
          <w:b w:val="0"/>
          <w:color w:val="auto"/>
          <w:sz w:val="22"/>
          <w:szCs w:val="22"/>
        </w:rPr>
        <w:tab/>
      </w:r>
      <w:r>
        <w:t>VTS Operator Competence chart</w:t>
      </w:r>
      <w:r>
        <w:tab/>
      </w:r>
      <w:r>
        <w:fldChar w:fldCharType="begin"/>
      </w:r>
      <w:r>
        <w:instrText xml:space="preserve"> PAGEREF _Toc6299064 \h </w:instrText>
      </w:r>
      <w:r>
        <w:fldChar w:fldCharType="separate"/>
      </w:r>
      <w:ins w:id="192" w:author="Jillian Carson-Jackson" w:date="2021-08-28T14:08:00Z">
        <w:r w:rsidR="005F4195">
          <w:t>80</w:t>
        </w:r>
      </w:ins>
      <w:del w:id="193" w:author="Jillian Carson-Jackson" w:date="2021-08-28T14:07:00Z">
        <w:r w:rsidR="00E67BBC" w:rsidDel="005F4195">
          <w:delText>70</w:delText>
        </w:r>
      </w:del>
      <w:r>
        <w:fldChar w:fldCharType="end"/>
      </w:r>
    </w:p>
    <w:p w14:paraId="6F99D52A" w14:textId="51252D21" w:rsidR="00793FB4" w:rsidRDefault="00793FB4">
      <w:pPr>
        <w:pStyle w:val="TOC1"/>
        <w:tabs>
          <w:tab w:val="left" w:pos="1134"/>
        </w:tabs>
        <w:rPr>
          <w:rFonts w:eastAsiaTheme="minorEastAsia" w:cstheme="minorBidi"/>
          <w:b w:val="0"/>
          <w:color w:val="auto"/>
          <w:sz w:val="22"/>
          <w:szCs w:val="22"/>
        </w:rPr>
      </w:pPr>
      <w:r w:rsidRPr="00D35751">
        <w:rPr>
          <w:u w:color="407EC9"/>
        </w:rPr>
        <w:t>ANNEX 2</w:t>
      </w:r>
      <w:r>
        <w:rPr>
          <w:rFonts w:eastAsiaTheme="minorEastAsia" w:cstheme="minorBidi"/>
          <w:b w:val="0"/>
          <w:color w:val="auto"/>
          <w:sz w:val="22"/>
          <w:szCs w:val="22"/>
        </w:rPr>
        <w:tab/>
      </w:r>
      <w:r>
        <w:t>Teaching aids and references</w:t>
      </w:r>
      <w:r>
        <w:tab/>
      </w:r>
      <w:r>
        <w:fldChar w:fldCharType="begin"/>
      </w:r>
      <w:r>
        <w:instrText xml:space="preserve"> PAGEREF _Toc6299065 \h </w:instrText>
      </w:r>
      <w:r>
        <w:fldChar w:fldCharType="separate"/>
      </w:r>
      <w:ins w:id="194" w:author="Jillian Carson-Jackson" w:date="2021-08-28T14:08:00Z">
        <w:r w:rsidR="005F4195">
          <w:t>88</w:t>
        </w:r>
      </w:ins>
      <w:del w:id="195" w:author="Jillian Carson-Jackson" w:date="2021-08-28T14:07:00Z">
        <w:r w:rsidR="00E67BBC" w:rsidDel="005F4195">
          <w:delText>78</w:delText>
        </w:r>
      </w:del>
      <w:r>
        <w:fldChar w:fldCharType="end"/>
      </w:r>
    </w:p>
    <w:p w14:paraId="7B93A6B0" w14:textId="4F5FB400" w:rsidR="00793FB4" w:rsidRDefault="00793FB4">
      <w:pPr>
        <w:pStyle w:val="TOC1"/>
        <w:tabs>
          <w:tab w:val="left" w:pos="1134"/>
        </w:tabs>
        <w:rPr>
          <w:rFonts w:eastAsiaTheme="minorEastAsia" w:cstheme="minorBidi"/>
          <w:b w:val="0"/>
          <w:color w:val="auto"/>
          <w:sz w:val="22"/>
          <w:szCs w:val="22"/>
        </w:rPr>
      </w:pPr>
      <w:r w:rsidRPr="00D35751">
        <w:rPr>
          <w:u w:color="407EC9"/>
        </w:rPr>
        <w:lastRenderedPageBreak/>
        <w:t>ANNEX 3</w:t>
      </w:r>
      <w:r>
        <w:rPr>
          <w:rFonts w:eastAsiaTheme="minorEastAsia" w:cstheme="minorBidi"/>
          <w:b w:val="0"/>
          <w:color w:val="auto"/>
          <w:sz w:val="22"/>
          <w:szCs w:val="22"/>
        </w:rPr>
        <w:tab/>
      </w:r>
      <w:r w:rsidRPr="00D35751">
        <w:rPr>
          <w:lang w:val="fr-FR"/>
        </w:rPr>
        <w:t>Example of English Language Tests</w:t>
      </w:r>
      <w:r>
        <w:tab/>
      </w:r>
      <w:r>
        <w:fldChar w:fldCharType="begin"/>
      </w:r>
      <w:r>
        <w:instrText xml:space="preserve"> PAGEREF _Toc6299066 \h </w:instrText>
      </w:r>
      <w:r>
        <w:fldChar w:fldCharType="separate"/>
      </w:r>
      <w:ins w:id="196" w:author="Jillian Carson-Jackson" w:date="2021-08-28T14:08:00Z">
        <w:r w:rsidR="005F4195">
          <w:t>92</w:t>
        </w:r>
      </w:ins>
      <w:del w:id="197" w:author="Jillian Carson-Jackson" w:date="2021-08-28T14:07:00Z">
        <w:r w:rsidR="00E67BBC" w:rsidDel="005F4195">
          <w:delText>82</w:delText>
        </w:r>
      </w:del>
      <w:r>
        <w:fldChar w:fldCharType="end"/>
      </w:r>
    </w:p>
    <w:p w14:paraId="28A0D4CE" w14:textId="2313C218" w:rsidR="00642025" w:rsidRPr="00093294" w:rsidRDefault="00B53268" w:rsidP="007B7FEC">
      <w:pPr>
        <w:rPr>
          <w:color w:val="00558C" w:themeColor="accent1"/>
        </w:rPr>
      </w:pPr>
      <w:r>
        <w:rPr>
          <w:b/>
          <w:noProof/>
          <w:color w:val="00558C" w:themeColor="accent1"/>
        </w:rPr>
        <w:fldChar w:fldCharType="end"/>
      </w:r>
      <w:commentRangeEnd w:id="50"/>
      <w:r w:rsidR="00F46310">
        <w:rPr>
          <w:rStyle w:val="CommentReference"/>
        </w:rPr>
        <w:commentReference w:id="50"/>
      </w:r>
      <w:commentRangeEnd w:id="51"/>
      <w:r w:rsidR="00F46310">
        <w:rPr>
          <w:rStyle w:val="CommentReference"/>
        </w:rPr>
        <w:commentReference w:id="51"/>
      </w:r>
    </w:p>
    <w:p w14:paraId="3D1099AF" w14:textId="77777777" w:rsidR="00D36983" w:rsidRPr="00093294" w:rsidRDefault="00D36983" w:rsidP="00D36983">
      <w:pPr>
        <w:pStyle w:val="ListofFigures"/>
      </w:pPr>
      <w:r w:rsidRPr="00093294">
        <w:t>List of Tables</w:t>
      </w:r>
    </w:p>
    <w:p w14:paraId="65C936C7" w14:textId="07A94351" w:rsidR="00D43E9F" w:rsidRDefault="00D36983">
      <w:pPr>
        <w:pStyle w:val="TableofFigures"/>
        <w:rPr>
          <w:rFonts w:eastAsiaTheme="minorEastAsia" w:cstheme="minorBidi"/>
          <w:i w:val="0"/>
          <w:noProof/>
          <w:sz w:val="22"/>
          <w:szCs w:val="22"/>
          <w:lang w:val="en-IE" w:eastAsia="en-IE"/>
        </w:rPr>
      </w:pPr>
      <w:r w:rsidRPr="00093294">
        <w:fldChar w:fldCharType="begin"/>
      </w:r>
      <w:r w:rsidRPr="00093294">
        <w:instrText xml:space="preserve"> TOC \t "Table caption" \c </w:instrText>
      </w:r>
      <w:r w:rsidRPr="00093294">
        <w:fldChar w:fldCharType="separate"/>
      </w:r>
      <w:r w:rsidR="00D43E9F">
        <w:rPr>
          <w:noProof/>
        </w:rPr>
        <w:t>Table 1</w:t>
      </w:r>
      <w:r w:rsidR="00D43E9F">
        <w:rPr>
          <w:rFonts w:eastAsiaTheme="minorEastAsia" w:cstheme="minorBidi"/>
          <w:i w:val="0"/>
          <w:noProof/>
          <w:sz w:val="22"/>
          <w:szCs w:val="22"/>
          <w:lang w:val="en-IE" w:eastAsia="en-IE"/>
        </w:rPr>
        <w:tab/>
      </w:r>
      <w:r w:rsidR="00D43E9F">
        <w:rPr>
          <w:noProof/>
        </w:rPr>
        <w:t>Levels of Competence</w:t>
      </w:r>
      <w:r w:rsidR="00D43E9F">
        <w:rPr>
          <w:noProof/>
        </w:rPr>
        <w:tab/>
      </w:r>
      <w:r w:rsidR="00D43E9F">
        <w:rPr>
          <w:noProof/>
        </w:rPr>
        <w:fldChar w:fldCharType="begin"/>
      </w:r>
      <w:r w:rsidR="00D43E9F">
        <w:rPr>
          <w:noProof/>
        </w:rPr>
        <w:instrText xml:space="preserve"> PAGEREF _Toc531423225 \h </w:instrText>
      </w:r>
      <w:r w:rsidR="00D43E9F">
        <w:rPr>
          <w:noProof/>
        </w:rPr>
      </w:r>
      <w:r w:rsidR="00D43E9F">
        <w:rPr>
          <w:noProof/>
        </w:rPr>
        <w:fldChar w:fldCharType="separate"/>
      </w:r>
      <w:ins w:id="198" w:author="Jillian Carson-Jackson" w:date="2021-08-28T14:08:00Z">
        <w:r w:rsidR="005F4195">
          <w:rPr>
            <w:noProof/>
          </w:rPr>
          <w:t>16</w:t>
        </w:r>
      </w:ins>
      <w:del w:id="199" w:author="Jillian Carson-Jackson" w:date="2021-08-28T14:07:00Z">
        <w:r w:rsidR="00E67BBC" w:rsidDel="005F4195">
          <w:rPr>
            <w:noProof/>
          </w:rPr>
          <w:delText>15</w:delText>
        </w:r>
      </w:del>
      <w:r w:rsidR="00D43E9F">
        <w:rPr>
          <w:noProof/>
        </w:rPr>
        <w:fldChar w:fldCharType="end"/>
      </w:r>
    </w:p>
    <w:p w14:paraId="73475585" w14:textId="193095C9" w:rsidR="00D43E9F" w:rsidRDefault="00D43E9F">
      <w:pPr>
        <w:pStyle w:val="TableofFigures"/>
        <w:rPr>
          <w:rFonts w:eastAsiaTheme="minorEastAsia" w:cstheme="minorBidi"/>
          <w:i w:val="0"/>
          <w:noProof/>
          <w:sz w:val="22"/>
          <w:szCs w:val="22"/>
          <w:lang w:val="en-IE" w:eastAsia="en-IE"/>
        </w:rPr>
      </w:pPr>
      <w:r>
        <w:rPr>
          <w:noProof/>
        </w:rPr>
        <w:t>Table 2</w:t>
      </w:r>
      <w:r>
        <w:rPr>
          <w:rFonts w:eastAsiaTheme="minorEastAsia" w:cstheme="minorBidi"/>
          <w:i w:val="0"/>
          <w:noProof/>
          <w:sz w:val="22"/>
          <w:szCs w:val="22"/>
          <w:lang w:val="en-IE" w:eastAsia="en-IE"/>
        </w:rPr>
        <w:tab/>
      </w:r>
      <w:r>
        <w:rPr>
          <w:noProof/>
        </w:rPr>
        <w:t>Assessment Levels</w:t>
      </w:r>
      <w:r>
        <w:rPr>
          <w:noProof/>
        </w:rPr>
        <w:tab/>
      </w:r>
      <w:r>
        <w:rPr>
          <w:noProof/>
        </w:rPr>
        <w:fldChar w:fldCharType="begin"/>
      </w:r>
      <w:r>
        <w:rPr>
          <w:noProof/>
        </w:rPr>
        <w:instrText xml:space="preserve"> PAGEREF _Toc531423226 \h </w:instrText>
      </w:r>
      <w:r>
        <w:rPr>
          <w:noProof/>
        </w:rPr>
      </w:r>
      <w:r>
        <w:rPr>
          <w:noProof/>
        </w:rPr>
        <w:fldChar w:fldCharType="separate"/>
      </w:r>
      <w:ins w:id="200" w:author="Jillian Carson-Jackson" w:date="2021-08-28T14:08:00Z">
        <w:r w:rsidR="005F4195">
          <w:rPr>
            <w:noProof/>
          </w:rPr>
          <w:t>17</w:t>
        </w:r>
      </w:ins>
      <w:del w:id="201" w:author="Jillian Carson-Jackson" w:date="2021-08-28T14:07:00Z">
        <w:r w:rsidR="00E67BBC" w:rsidDel="005F4195">
          <w:rPr>
            <w:noProof/>
          </w:rPr>
          <w:delText>16</w:delText>
        </w:r>
      </w:del>
      <w:r>
        <w:rPr>
          <w:noProof/>
        </w:rPr>
        <w:fldChar w:fldCharType="end"/>
      </w:r>
    </w:p>
    <w:p w14:paraId="12A8B85E" w14:textId="24AFA46F" w:rsidR="00D43E9F" w:rsidRDefault="00D43E9F">
      <w:pPr>
        <w:pStyle w:val="TableofFigures"/>
        <w:rPr>
          <w:rFonts w:eastAsiaTheme="minorEastAsia" w:cstheme="minorBidi"/>
          <w:i w:val="0"/>
          <w:noProof/>
          <w:sz w:val="22"/>
          <w:szCs w:val="22"/>
          <w:lang w:val="en-IE" w:eastAsia="en-IE"/>
        </w:rPr>
      </w:pPr>
      <w:r>
        <w:rPr>
          <w:noProof/>
        </w:rPr>
        <w:t>Table 3</w:t>
      </w:r>
      <w:r>
        <w:rPr>
          <w:rFonts w:eastAsiaTheme="minorEastAsia" w:cstheme="minorBidi"/>
          <w:i w:val="0"/>
          <w:noProof/>
          <w:sz w:val="22"/>
          <w:szCs w:val="22"/>
          <w:lang w:val="en-IE" w:eastAsia="en-IE"/>
        </w:rPr>
        <w:tab/>
      </w:r>
      <w:r>
        <w:rPr>
          <w:noProof/>
        </w:rPr>
        <w:t>Simulation Exercises</w:t>
      </w:r>
      <w:r>
        <w:rPr>
          <w:noProof/>
        </w:rPr>
        <w:tab/>
      </w:r>
      <w:r>
        <w:rPr>
          <w:noProof/>
        </w:rPr>
        <w:fldChar w:fldCharType="begin"/>
      </w:r>
      <w:r>
        <w:rPr>
          <w:noProof/>
        </w:rPr>
        <w:instrText xml:space="preserve"> PAGEREF _Toc531423227 \h </w:instrText>
      </w:r>
      <w:r>
        <w:rPr>
          <w:noProof/>
        </w:rPr>
      </w:r>
      <w:r>
        <w:rPr>
          <w:noProof/>
        </w:rPr>
        <w:fldChar w:fldCharType="separate"/>
      </w:r>
      <w:ins w:id="202" w:author="Jillian Carson-Jackson" w:date="2021-08-28T14:08:00Z">
        <w:r w:rsidR="005F4195">
          <w:rPr>
            <w:noProof/>
          </w:rPr>
          <w:t>18</w:t>
        </w:r>
      </w:ins>
      <w:del w:id="203" w:author="Jillian Carson-Jackson" w:date="2021-08-28T14:07:00Z">
        <w:r w:rsidR="00E67BBC" w:rsidDel="005F4195">
          <w:rPr>
            <w:noProof/>
          </w:rPr>
          <w:delText>17</w:delText>
        </w:r>
      </w:del>
      <w:r>
        <w:rPr>
          <w:noProof/>
        </w:rPr>
        <w:fldChar w:fldCharType="end"/>
      </w:r>
    </w:p>
    <w:p w14:paraId="6DB5BB19" w14:textId="256D2F25" w:rsidR="00D43E9F" w:rsidRDefault="00D43E9F">
      <w:pPr>
        <w:pStyle w:val="TableofFigures"/>
        <w:rPr>
          <w:rFonts w:eastAsiaTheme="minorEastAsia" w:cstheme="minorBidi"/>
          <w:i w:val="0"/>
          <w:noProof/>
          <w:sz w:val="22"/>
          <w:szCs w:val="22"/>
          <w:lang w:val="en-IE" w:eastAsia="en-IE"/>
        </w:rPr>
      </w:pPr>
      <w:r>
        <w:rPr>
          <w:noProof/>
        </w:rPr>
        <w:t>Table 4</w:t>
      </w:r>
      <w:r>
        <w:rPr>
          <w:rFonts w:eastAsiaTheme="minorEastAsia" w:cstheme="minorBidi"/>
          <w:i w:val="0"/>
          <w:noProof/>
          <w:sz w:val="22"/>
          <w:szCs w:val="22"/>
          <w:lang w:val="en-IE" w:eastAsia="en-IE"/>
        </w:rPr>
        <w:tab/>
      </w:r>
      <w:r>
        <w:rPr>
          <w:noProof/>
        </w:rPr>
        <w:t>Recommended Course Hours</w:t>
      </w:r>
      <w:r>
        <w:rPr>
          <w:noProof/>
        </w:rPr>
        <w:tab/>
      </w:r>
      <w:r>
        <w:rPr>
          <w:noProof/>
        </w:rPr>
        <w:fldChar w:fldCharType="begin"/>
      </w:r>
      <w:r>
        <w:rPr>
          <w:noProof/>
        </w:rPr>
        <w:instrText xml:space="preserve"> PAGEREF _Toc531423228 \h </w:instrText>
      </w:r>
      <w:r>
        <w:rPr>
          <w:noProof/>
        </w:rPr>
      </w:r>
      <w:r>
        <w:rPr>
          <w:noProof/>
        </w:rPr>
        <w:fldChar w:fldCharType="separate"/>
      </w:r>
      <w:ins w:id="204" w:author="Jillian Carson-Jackson" w:date="2021-08-28T14:08:00Z">
        <w:r w:rsidR="005F4195">
          <w:rPr>
            <w:noProof/>
          </w:rPr>
          <w:t>20</w:t>
        </w:r>
      </w:ins>
      <w:del w:id="205" w:author="Jillian Carson-Jackson" w:date="2021-08-28T14:07:00Z">
        <w:r w:rsidR="00E67BBC" w:rsidDel="005F4195">
          <w:rPr>
            <w:noProof/>
          </w:rPr>
          <w:delText>19</w:delText>
        </w:r>
      </w:del>
      <w:r>
        <w:rPr>
          <w:noProof/>
        </w:rPr>
        <w:fldChar w:fldCharType="end"/>
      </w:r>
    </w:p>
    <w:p w14:paraId="6FD79CD3" w14:textId="3B20001B" w:rsidR="00D43E9F" w:rsidRDefault="00D43E9F">
      <w:pPr>
        <w:pStyle w:val="TableofFigures"/>
        <w:rPr>
          <w:rFonts w:eastAsiaTheme="minorEastAsia" w:cstheme="minorBidi"/>
          <w:i w:val="0"/>
          <w:noProof/>
          <w:sz w:val="22"/>
          <w:szCs w:val="22"/>
          <w:lang w:val="en-IE" w:eastAsia="en-IE"/>
        </w:rPr>
      </w:pPr>
      <w:r>
        <w:rPr>
          <w:noProof/>
        </w:rPr>
        <w:t>Table 5</w:t>
      </w:r>
      <w:r>
        <w:rPr>
          <w:rFonts w:eastAsiaTheme="minorEastAsia" w:cstheme="minorBidi"/>
          <w:i w:val="0"/>
          <w:noProof/>
          <w:sz w:val="22"/>
          <w:szCs w:val="22"/>
          <w:lang w:val="en-IE" w:eastAsia="en-IE"/>
        </w:rPr>
        <w:tab/>
      </w:r>
      <w:r>
        <w:rPr>
          <w:noProof/>
        </w:rPr>
        <w:t>Subject outline – Language</w:t>
      </w:r>
      <w:r>
        <w:rPr>
          <w:noProof/>
        </w:rPr>
        <w:tab/>
      </w:r>
      <w:r>
        <w:rPr>
          <w:noProof/>
        </w:rPr>
        <w:fldChar w:fldCharType="begin"/>
      </w:r>
      <w:r>
        <w:rPr>
          <w:noProof/>
        </w:rPr>
        <w:instrText xml:space="preserve"> PAGEREF _Toc531423229 \h </w:instrText>
      </w:r>
      <w:r>
        <w:rPr>
          <w:noProof/>
        </w:rPr>
      </w:r>
      <w:r>
        <w:rPr>
          <w:noProof/>
        </w:rPr>
        <w:fldChar w:fldCharType="separate"/>
      </w:r>
      <w:ins w:id="206" w:author="Jillian Carson-Jackson" w:date="2021-08-28T14:08:00Z">
        <w:r w:rsidR="005F4195">
          <w:rPr>
            <w:noProof/>
          </w:rPr>
          <w:t>23</w:t>
        </w:r>
      </w:ins>
      <w:del w:id="207" w:author="Jillian Carson-Jackson" w:date="2021-08-28T14:07:00Z">
        <w:r w:rsidR="00E67BBC" w:rsidDel="005F4195">
          <w:rPr>
            <w:noProof/>
          </w:rPr>
          <w:delText>21</w:delText>
        </w:r>
      </w:del>
      <w:r>
        <w:rPr>
          <w:noProof/>
        </w:rPr>
        <w:fldChar w:fldCharType="end"/>
      </w:r>
    </w:p>
    <w:p w14:paraId="3DA8367A" w14:textId="7E7B0211" w:rsidR="00D43E9F" w:rsidRDefault="00D43E9F">
      <w:pPr>
        <w:pStyle w:val="TableofFigures"/>
        <w:rPr>
          <w:rFonts w:eastAsiaTheme="minorEastAsia" w:cstheme="minorBidi"/>
          <w:i w:val="0"/>
          <w:noProof/>
          <w:sz w:val="22"/>
          <w:szCs w:val="22"/>
          <w:lang w:val="en-IE" w:eastAsia="en-IE"/>
        </w:rPr>
      </w:pPr>
      <w:r>
        <w:rPr>
          <w:noProof/>
        </w:rPr>
        <w:t>Table 6</w:t>
      </w:r>
      <w:r>
        <w:rPr>
          <w:rFonts w:eastAsiaTheme="minorEastAsia" w:cstheme="minorBidi"/>
          <w:i w:val="0"/>
          <w:noProof/>
          <w:sz w:val="22"/>
          <w:szCs w:val="22"/>
          <w:lang w:val="en-IE" w:eastAsia="en-IE"/>
        </w:rPr>
        <w:tab/>
      </w:r>
      <w:r>
        <w:rPr>
          <w:noProof/>
        </w:rPr>
        <w:t>Detailed Teaching Syllabus – Language</w:t>
      </w:r>
      <w:r>
        <w:rPr>
          <w:noProof/>
        </w:rPr>
        <w:tab/>
      </w:r>
      <w:r>
        <w:rPr>
          <w:noProof/>
        </w:rPr>
        <w:fldChar w:fldCharType="begin"/>
      </w:r>
      <w:r>
        <w:rPr>
          <w:noProof/>
        </w:rPr>
        <w:instrText xml:space="preserve"> PAGEREF _Toc531423230 \h </w:instrText>
      </w:r>
      <w:r>
        <w:rPr>
          <w:noProof/>
        </w:rPr>
      </w:r>
      <w:r>
        <w:rPr>
          <w:noProof/>
        </w:rPr>
        <w:fldChar w:fldCharType="separate"/>
      </w:r>
      <w:ins w:id="208" w:author="Jillian Carson-Jackson" w:date="2021-08-28T14:08:00Z">
        <w:r w:rsidR="005F4195">
          <w:rPr>
            <w:noProof/>
          </w:rPr>
          <w:t>25</w:t>
        </w:r>
      </w:ins>
      <w:del w:id="209" w:author="Jillian Carson-Jackson" w:date="2021-08-28T14:07:00Z">
        <w:r w:rsidR="00E67BBC" w:rsidDel="005F4195">
          <w:rPr>
            <w:noProof/>
          </w:rPr>
          <w:delText>22</w:delText>
        </w:r>
      </w:del>
      <w:r>
        <w:rPr>
          <w:noProof/>
        </w:rPr>
        <w:fldChar w:fldCharType="end"/>
      </w:r>
    </w:p>
    <w:p w14:paraId="793EA87B" w14:textId="084B78CF" w:rsidR="00D43E9F" w:rsidRDefault="00D43E9F">
      <w:pPr>
        <w:pStyle w:val="TableofFigures"/>
        <w:rPr>
          <w:rFonts w:eastAsiaTheme="minorEastAsia" w:cstheme="minorBidi"/>
          <w:i w:val="0"/>
          <w:noProof/>
          <w:sz w:val="22"/>
          <w:szCs w:val="22"/>
          <w:lang w:val="en-IE" w:eastAsia="en-IE"/>
        </w:rPr>
      </w:pPr>
      <w:r>
        <w:rPr>
          <w:noProof/>
        </w:rPr>
        <w:t>Table 7</w:t>
      </w:r>
      <w:r>
        <w:rPr>
          <w:rFonts w:eastAsiaTheme="minorEastAsia" w:cstheme="minorBidi"/>
          <w:i w:val="0"/>
          <w:noProof/>
          <w:sz w:val="22"/>
          <w:szCs w:val="22"/>
          <w:lang w:val="en-IE" w:eastAsia="en-IE"/>
        </w:rPr>
        <w:tab/>
      </w:r>
      <w:r>
        <w:rPr>
          <w:noProof/>
        </w:rPr>
        <w:t>Subject outline – Traffic management</w:t>
      </w:r>
      <w:r>
        <w:rPr>
          <w:noProof/>
        </w:rPr>
        <w:tab/>
      </w:r>
      <w:r>
        <w:rPr>
          <w:noProof/>
        </w:rPr>
        <w:fldChar w:fldCharType="begin"/>
      </w:r>
      <w:r>
        <w:rPr>
          <w:noProof/>
        </w:rPr>
        <w:instrText xml:space="preserve"> PAGEREF _Toc531423231 \h </w:instrText>
      </w:r>
      <w:r>
        <w:rPr>
          <w:noProof/>
        </w:rPr>
      </w:r>
      <w:r>
        <w:rPr>
          <w:noProof/>
        </w:rPr>
        <w:fldChar w:fldCharType="separate"/>
      </w:r>
      <w:ins w:id="210" w:author="Jillian Carson-Jackson" w:date="2021-08-28T14:08:00Z">
        <w:r w:rsidR="005F4195">
          <w:rPr>
            <w:b/>
            <w:bCs/>
            <w:noProof/>
            <w:lang w:val="en-US"/>
          </w:rPr>
          <w:t>Error! Bookmark not defined.</w:t>
        </w:r>
      </w:ins>
      <w:del w:id="211" w:author="Jillian Carson-Jackson" w:date="2021-08-28T14:07:00Z">
        <w:r w:rsidR="00E67BBC" w:rsidDel="005F4195">
          <w:rPr>
            <w:noProof/>
          </w:rPr>
          <w:delText>25</w:delText>
        </w:r>
      </w:del>
      <w:r>
        <w:rPr>
          <w:noProof/>
        </w:rPr>
        <w:fldChar w:fldCharType="end"/>
      </w:r>
    </w:p>
    <w:p w14:paraId="73D25F6E" w14:textId="397F968A" w:rsidR="00D43E9F" w:rsidRDefault="00D43E9F">
      <w:pPr>
        <w:pStyle w:val="TableofFigures"/>
        <w:rPr>
          <w:rFonts w:eastAsiaTheme="minorEastAsia" w:cstheme="minorBidi"/>
          <w:i w:val="0"/>
          <w:noProof/>
          <w:sz w:val="22"/>
          <w:szCs w:val="22"/>
          <w:lang w:val="en-IE" w:eastAsia="en-IE"/>
        </w:rPr>
      </w:pPr>
      <w:r>
        <w:rPr>
          <w:noProof/>
        </w:rPr>
        <w:t>Table 8</w:t>
      </w:r>
      <w:r>
        <w:rPr>
          <w:rFonts w:eastAsiaTheme="minorEastAsia" w:cstheme="minorBidi"/>
          <w:i w:val="0"/>
          <w:noProof/>
          <w:sz w:val="22"/>
          <w:szCs w:val="22"/>
          <w:lang w:val="en-IE" w:eastAsia="en-IE"/>
        </w:rPr>
        <w:tab/>
      </w:r>
      <w:r>
        <w:rPr>
          <w:noProof/>
        </w:rPr>
        <w:t>Detailed teaching syllabus – Traffic management</w:t>
      </w:r>
      <w:r>
        <w:rPr>
          <w:noProof/>
        </w:rPr>
        <w:tab/>
      </w:r>
      <w:r>
        <w:rPr>
          <w:noProof/>
        </w:rPr>
        <w:fldChar w:fldCharType="begin"/>
      </w:r>
      <w:r>
        <w:rPr>
          <w:noProof/>
        </w:rPr>
        <w:instrText xml:space="preserve"> PAGEREF _Toc531423232 \h </w:instrText>
      </w:r>
      <w:r>
        <w:rPr>
          <w:noProof/>
        </w:rPr>
      </w:r>
      <w:r>
        <w:rPr>
          <w:noProof/>
        </w:rPr>
        <w:fldChar w:fldCharType="separate"/>
      </w:r>
      <w:ins w:id="212" w:author="Jillian Carson-Jackson" w:date="2021-08-28T14:08:00Z">
        <w:r w:rsidR="005F4195">
          <w:rPr>
            <w:noProof/>
          </w:rPr>
          <w:t>38</w:t>
        </w:r>
      </w:ins>
      <w:del w:id="213" w:author="Jillian Carson-Jackson" w:date="2021-08-28T14:07:00Z">
        <w:r w:rsidR="00E67BBC" w:rsidDel="005F4195">
          <w:rPr>
            <w:noProof/>
          </w:rPr>
          <w:delText>26</w:delText>
        </w:r>
      </w:del>
      <w:r>
        <w:rPr>
          <w:noProof/>
        </w:rPr>
        <w:fldChar w:fldCharType="end"/>
      </w:r>
    </w:p>
    <w:p w14:paraId="68A3FCC3" w14:textId="2F4F8A69" w:rsidR="00D43E9F" w:rsidRDefault="00D43E9F">
      <w:pPr>
        <w:pStyle w:val="TableofFigures"/>
        <w:rPr>
          <w:rFonts w:eastAsiaTheme="minorEastAsia" w:cstheme="minorBidi"/>
          <w:i w:val="0"/>
          <w:noProof/>
          <w:sz w:val="22"/>
          <w:szCs w:val="22"/>
          <w:lang w:val="en-IE" w:eastAsia="en-IE"/>
        </w:rPr>
      </w:pPr>
      <w:r>
        <w:rPr>
          <w:noProof/>
        </w:rPr>
        <w:t>Table 9</w:t>
      </w:r>
      <w:r>
        <w:rPr>
          <w:rFonts w:eastAsiaTheme="minorEastAsia" w:cstheme="minorBidi"/>
          <w:i w:val="0"/>
          <w:noProof/>
          <w:sz w:val="22"/>
          <w:szCs w:val="22"/>
          <w:lang w:val="en-IE" w:eastAsia="en-IE"/>
        </w:rPr>
        <w:tab/>
      </w:r>
      <w:r>
        <w:rPr>
          <w:noProof/>
        </w:rPr>
        <w:t>Subject outline - Equipment</w:t>
      </w:r>
      <w:r>
        <w:rPr>
          <w:noProof/>
        </w:rPr>
        <w:tab/>
      </w:r>
      <w:r>
        <w:rPr>
          <w:noProof/>
        </w:rPr>
        <w:fldChar w:fldCharType="begin"/>
      </w:r>
      <w:r>
        <w:rPr>
          <w:noProof/>
        </w:rPr>
        <w:instrText xml:space="preserve"> PAGEREF _Toc531423233 \h </w:instrText>
      </w:r>
      <w:r>
        <w:rPr>
          <w:noProof/>
        </w:rPr>
      </w:r>
      <w:r>
        <w:rPr>
          <w:noProof/>
        </w:rPr>
        <w:fldChar w:fldCharType="separate"/>
      </w:r>
      <w:ins w:id="214" w:author="Jillian Carson-Jackson" w:date="2021-08-28T14:08:00Z">
        <w:r w:rsidR="005F4195">
          <w:rPr>
            <w:noProof/>
          </w:rPr>
          <w:t>58</w:t>
        </w:r>
      </w:ins>
      <w:del w:id="215" w:author="Jillian Carson-Jackson" w:date="2021-08-28T14:07:00Z">
        <w:r w:rsidR="00E67BBC" w:rsidDel="005F4195">
          <w:rPr>
            <w:noProof/>
          </w:rPr>
          <w:delText>32</w:delText>
        </w:r>
      </w:del>
      <w:r>
        <w:rPr>
          <w:noProof/>
        </w:rPr>
        <w:fldChar w:fldCharType="end"/>
      </w:r>
    </w:p>
    <w:p w14:paraId="7624C424" w14:textId="032B3CB6" w:rsidR="00D43E9F" w:rsidRDefault="00D43E9F">
      <w:pPr>
        <w:pStyle w:val="TableofFigures"/>
        <w:rPr>
          <w:rFonts w:eastAsiaTheme="minorEastAsia" w:cstheme="minorBidi"/>
          <w:i w:val="0"/>
          <w:noProof/>
          <w:sz w:val="22"/>
          <w:szCs w:val="22"/>
          <w:lang w:val="en-IE" w:eastAsia="en-IE"/>
        </w:rPr>
      </w:pPr>
      <w:r>
        <w:rPr>
          <w:noProof/>
        </w:rPr>
        <w:t>Table 10</w:t>
      </w:r>
      <w:r>
        <w:rPr>
          <w:rFonts w:eastAsiaTheme="minorEastAsia" w:cstheme="minorBidi"/>
          <w:i w:val="0"/>
          <w:noProof/>
          <w:sz w:val="22"/>
          <w:szCs w:val="22"/>
          <w:lang w:val="en-IE" w:eastAsia="en-IE"/>
        </w:rPr>
        <w:tab/>
      </w:r>
      <w:r>
        <w:rPr>
          <w:noProof/>
        </w:rPr>
        <w:t>Detailed teaching syllabus – Equipment</w:t>
      </w:r>
      <w:r>
        <w:rPr>
          <w:noProof/>
        </w:rPr>
        <w:tab/>
      </w:r>
      <w:r>
        <w:rPr>
          <w:noProof/>
        </w:rPr>
        <w:fldChar w:fldCharType="begin"/>
      </w:r>
      <w:r>
        <w:rPr>
          <w:noProof/>
        </w:rPr>
        <w:instrText xml:space="preserve"> PAGEREF _Toc531423234 \h </w:instrText>
      </w:r>
      <w:r>
        <w:rPr>
          <w:noProof/>
        </w:rPr>
      </w:r>
      <w:r>
        <w:rPr>
          <w:noProof/>
        </w:rPr>
        <w:fldChar w:fldCharType="separate"/>
      </w:r>
      <w:ins w:id="216" w:author="Jillian Carson-Jackson" w:date="2021-08-28T14:08:00Z">
        <w:r w:rsidR="005F4195">
          <w:rPr>
            <w:noProof/>
          </w:rPr>
          <w:t>60</w:t>
        </w:r>
      </w:ins>
      <w:del w:id="217" w:author="Jillian Carson-Jackson" w:date="2021-08-28T14:07:00Z">
        <w:r w:rsidR="00E67BBC" w:rsidDel="005F4195">
          <w:rPr>
            <w:noProof/>
          </w:rPr>
          <w:delText>33</w:delText>
        </w:r>
      </w:del>
      <w:r>
        <w:rPr>
          <w:noProof/>
        </w:rPr>
        <w:fldChar w:fldCharType="end"/>
      </w:r>
    </w:p>
    <w:p w14:paraId="7B858A37" w14:textId="1386EDC7" w:rsidR="00D43E9F" w:rsidRDefault="00D43E9F">
      <w:pPr>
        <w:pStyle w:val="TableofFigures"/>
        <w:rPr>
          <w:rFonts w:eastAsiaTheme="minorEastAsia" w:cstheme="minorBidi"/>
          <w:i w:val="0"/>
          <w:noProof/>
          <w:sz w:val="22"/>
          <w:szCs w:val="22"/>
          <w:lang w:val="en-IE" w:eastAsia="en-IE"/>
        </w:rPr>
      </w:pPr>
      <w:r>
        <w:rPr>
          <w:noProof/>
        </w:rPr>
        <w:t>Table 11</w:t>
      </w:r>
      <w:r>
        <w:rPr>
          <w:rFonts w:eastAsiaTheme="minorEastAsia" w:cstheme="minorBidi"/>
          <w:i w:val="0"/>
          <w:noProof/>
          <w:sz w:val="22"/>
          <w:szCs w:val="22"/>
          <w:lang w:val="en-IE" w:eastAsia="en-IE"/>
        </w:rPr>
        <w:tab/>
      </w:r>
      <w:r>
        <w:rPr>
          <w:noProof/>
        </w:rPr>
        <w:t>Subject outline – Nautical knowledge</w:t>
      </w:r>
      <w:r>
        <w:rPr>
          <w:noProof/>
        </w:rPr>
        <w:tab/>
      </w:r>
      <w:r>
        <w:rPr>
          <w:noProof/>
        </w:rPr>
        <w:fldChar w:fldCharType="begin"/>
      </w:r>
      <w:r>
        <w:rPr>
          <w:noProof/>
        </w:rPr>
        <w:instrText xml:space="preserve"> PAGEREF _Toc531423235 \h </w:instrText>
      </w:r>
      <w:r>
        <w:rPr>
          <w:noProof/>
        </w:rPr>
      </w:r>
      <w:r>
        <w:rPr>
          <w:noProof/>
        </w:rPr>
        <w:fldChar w:fldCharType="separate"/>
      </w:r>
      <w:ins w:id="218" w:author="Jillian Carson-Jackson" w:date="2021-08-28T14:08:00Z">
        <w:r w:rsidR="005F4195">
          <w:rPr>
            <w:noProof/>
          </w:rPr>
          <w:t>44</w:t>
        </w:r>
      </w:ins>
      <w:del w:id="219" w:author="Jillian Carson-Jackson" w:date="2021-08-28T14:07:00Z">
        <w:r w:rsidR="00E67BBC" w:rsidDel="005F4195">
          <w:rPr>
            <w:noProof/>
          </w:rPr>
          <w:delText>38</w:delText>
        </w:r>
      </w:del>
      <w:r>
        <w:rPr>
          <w:noProof/>
        </w:rPr>
        <w:fldChar w:fldCharType="end"/>
      </w:r>
    </w:p>
    <w:p w14:paraId="4D146AF9" w14:textId="0D2CE9C9" w:rsidR="00D43E9F" w:rsidRDefault="00D43E9F">
      <w:pPr>
        <w:pStyle w:val="TableofFigures"/>
        <w:rPr>
          <w:rFonts w:eastAsiaTheme="minorEastAsia" w:cstheme="minorBidi"/>
          <w:i w:val="0"/>
          <w:noProof/>
          <w:sz w:val="22"/>
          <w:szCs w:val="22"/>
          <w:lang w:val="en-IE" w:eastAsia="en-IE"/>
        </w:rPr>
      </w:pPr>
      <w:r>
        <w:rPr>
          <w:noProof/>
        </w:rPr>
        <w:t>Table 12</w:t>
      </w:r>
      <w:r>
        <w:rPr>
          <w:rFonts w:eastAsiaTheme="minorEastAsia" w:cstheme="minorBidi"/>
          <w:i w:val="0"/>
          <w:noProof/>
          <w:sz w:val="22"/>
          <w:szCs w:val="22"/>
          <w:lang w:val="en-IE" w:eastAsia="en-IE"/>
        </w:rPr>
        <w:tab/>
      </w:r>
      <w:r>
        <w:rPr>
          <w:noProof/>
        </w:rPr>
        <w:t>Detailed teaching syllabus – Nautical knowledge</w:t>
      </w:r>
      <w:r>
        <w:rPr>
          <w:noProof/>
        </w:rPr>
        <w:tab/>
      </w:r>
      <w:r>
        <w:rPr>
          <w:noProof/>
        </w:rPr>
        <w:fldChar w:fldCharType="begin"/>
      </w:r>
      <w:r>
        <w:rPr>
          <w:noProof/>
        </w:rPr>
        <w:instrText xml:space="preserve"> PAGEREF _Toc531423236 \h </w:instrText>
      </w:r>
      <w:r>
        <w:rPr>
          <w:noProof/>
        </w:rPr>
      </w:r>
      <w:r>
        <w:rPr>
          <w:noProof/>
        </w:rPr>
        <w:fldChar w:fldCharType="separate"/>
      </w:r>
      <w:ins w:id="220" w:author="Jillian Carson-Jackson" w:date="2021-08-28T14:08:00Z">
        <w:r w:rsidR="005F4195">
          <w:rPr>
            <w:noProof/>
          </w:rPr>
          <w:t>45</w:t>
        </w:r>
      </w:ins>
      <w:del w:id="221" w:author="Jillian Carson-Jackson" w:date="2021-08-28T14:07:00Z">
        <w:r w:rsidR="00E67BBC" w:rsidDel="005F4195">
          <w:rPr>
            <w:noProof/>
          </w:rPr>
          <w:delText>39</w:delText>
        </w:r>
      </w:del>
      <w:r>
        <w:rPr>
          <w:noProof/>
        </w:rPr>
        <w:fldChar w:fldCharType="end"/>
      </w:r>
    </w:p>
    <w:p w14:paraId="2358AA33" w14:textId="3A0195BD" w:rsidR="00D43E9F" w:rsidRDefault="00D43E9F">
      <w:pPr>
        <w:pStyle w:val="TableofFigures"/>
        <w:rPr>
          <w:rFonts w:eastAsiaTheme="minorEastAsia" w:cstheme="minorBidi"/>
          <w:i w:val="0"/>
          <w:noProof/>
          <w:sz w:val="22"/>
          <w:szCs w:val="22"/>
          <w:lang w:val="en-IE" w:eastAsia="en-IE"/>
        </w:rPr>
      </w:pPr>
      <w:r>
        <w:rPr>
          <w:noProof/>
        </w:rPr>
        <w:t>Table 13</w:t>
      </w:r>
      <w:r>
        <w:rPr>
          <w:rFonts w:eastAsiaTheme="minorEastAsia" w:cstheme="minorBidi"/>
          <w:i w:val="0"/>
          <w:noProof/>
          <w:sz w:val="22"/>
          <w:szCs w:val="22"/>
          <w:lang w:val="en-IE" w:eastAsia="en-IE"/>
        </w:rPr>
        <w:tab/>
      </w:r>
      <w:r>
        <w:rPr>
          <w:noProof/>
        </w:rPr>
        <w:t>Subject outline – Communication co-ordination</w:t>
      </w:r>
      <w:r>
        <w:rPr>
          <w:noProof/>
        </w:rPr>
        <w:tab/>
      </w:r>
      <w:r>
        <w:rPr>
          <w:noProof/>
        </w:rPr>
        <w:fldChar w:fldCharType="begin"/>
      </w:r>
      <w:r>
        <w:rPr>
          <w:noProof/>
        </w:rPr>
        <w:instrText xml:space="preserve"> PAGEREF _Toc531423237 \h </w:instrText>
      </w:r>
      <w:r>
        <w:rPr>
          <w:noProof/>
        </w:rPr>
      </w:r>
      <w:r>
        <w:rPr>
          <w:noProof/>
        </w:rPr>
        <w:fldChar w:fldCharType="separate"/>
      </w:r>
      <w:ins w:id="222" w:author="Jillian Carson-Jackson" w:date="2021-08-28T14:08:00Z">
        <w:r w:rsidR="005F4195">
          <w:rPr>
            <w:b/>
            <w:bCs/>
            <w:noProof/>
            <w:lang w:val="en-US"/>
          </w:rPr>
          <w:t>Error! Bookmark not defined.</w:t>
        </w:r>
      </w:ins>
      <w:del w:id="223" w:author="Jillian Carson-Jackson" w:date="2021-08-28T14:07:00Z">
        <w:r w:rsidR="00E67BBC" w:rsidDel="005F4195">
          <w:rPr>
            <w:noProof/>
          </w:rPr>
          <w:delText>51</w:delText>
        </w:r>
      </w:del>
      <w:r>
        <w:rPr>
          <w:noProof/>
        </w:rPr>
        <w:fldChar w:fldCharType="end"/>
      </w:r>
    </w:p>
    <w:p w14:paraId="1B8634E8" w14:textId="1A8AC402" w:rsidR="00D43E9F" w:rsidRDefault="00D43E9F">
      <w:pPr>
        <w:pStyle w:val="TableofFigures"/>
        <w:rPr>
          <w:rFonts w:eastAsiaTheme="minorEastAsia" w:cstheme="minorBidi"/>
          <w:i w:val="0"/>
          <w:noProof/>
          <w:sz w:val="22"/>
          <w:szCs w:val="22"/>
          <w:lang w:val="en-IE" w:eastAsia="en-IE"/>
        </w:rPr>
      </w:pPr>
      <w:r>
        <w:rPr>
          <w:noProof/>
        </w:rPr>
        <w:t>Table 14</w:t>
      </w:r>
      <w:r>
        <w:rPr>
          <w:rFonts w:eastAsiaTheme="minorEastAsia" w:cstheme="minorBidi"/>
          <w:i w:val="0"/>
          <w:noProof/>
          <w:sz w:val="22"/>
          <w:szCs w:val="22"/>
          <w:lang w:val="en-IE" w:eastAsia="en-IE"/>
        </w:rPr>
        <w:tab/>
      </w:r>
      <w:r>
        <w:rPr>
          <w:noProof/>
        </w:rPr>
        <w:t>Detailed teaching syllabus – Communication co-ordination</w:t>
      </w:r>
      <w:r>
        <w:rPr>
          <w:noProof/>
        </w:rPr>
        <w:tab/>
      </w:r>
      <w:r>
        <w:rPr>
          <w:noProof/>
        </w:rPr>
        <w:fldChar w:fldCharType="begin"/>
      </w:r>
      <w:r>
        <w:rPr>
          <w:noProof/>
        </w:rPr>
        <w:instrText xml:space="preserve"> PAGEREF _Toc531423238 \h </w:instrText>
      </w:r>
      <w:r>
        <w:rPr>
          <w:noProof/>
        </w:rPr>
      </w:r>
      <w:r>
        <w:rPr>
          <w:noProof/>
        </w:rPr>
        <w:fldChar w:fldCharType="separate"/>
      </w:r>
      <w:ins w:id="224" w:author="Jillian Carson-Jackson" w:date="2021-08-28T14:08:00Z">
        <w:r w:rsidR="005F4195">
          <w:rPr>
            <w:b/>
            <w:bCs/>
            <w:noProof/>
            <w:lang w:val="en-US"/>
          </w:rPr>
          <w:t>Error! Bookmark not defined.</w:t>
        </w:r>
      </w:ins>
      <w:del w:id="225" w:author="Jillian Carson-Jackson" w:date="2021-08-28T14:07:00Z">
        <w:r w:rsidR="00E67BBC" w:rsidDel="005F4195">
          <w:rPr>
            <w:noProof/>
          </w:rPr>
          <w:delText>52</w:delText>
        </w:r>
      </w:del>
      <w:r>
        <w:rPr>
          <w:noProof/>
        </w:rPr>
        <w:fldChar w:fldCharType="end"/>
      </w:r>
    </w:p>
    <w:p w14:paraId="06A85B9C" w14:textId="3B0C5540" w:rsidR="00D43E9F" w:rsidRDefault="00D43E9F">
      <w:pPr>
        <w:pStyle w:val="TableofFigures"/>
        <w:rPr>
          <w:rFonts w:eastAsiaTheme="minorEastAsia" w:cstheme="minorBidi"/>
          <w:i w:val="0"/>
          <w:noProof/>
          <w:sz w:val="22"/>
          <w:szCs w:val="22"/>
          <w:lang w:val="en-IE" w:eastAsia="en-IE"/>
        </w:rPr>
      </w:pPr>
      <w:r>
        <w:rPr>
          <w:noProof/>
        </w:rPr>
        <w:t>Table 15</w:t>
      </w:r>
      <w:r>
        <w:rPr>
          <w:rFonts w:eastAsiaTheme="minorEastAsia" w:cstheme="minorBidi"/>
          <w:i w:val="0"/>
          <w:noProof/>
          <w:sz w:val="22"/>
          <w:szCs w:val="22"/>
          <w:lang w:val="en-IE" w:eastAsia="en-IE"/>
        </w:rPr>
        <w:tab/>
      </w:r>
      <w:r>
        <w:rPr>
          <w:noProof/>
        </w:rPr>
        <w:t>Subject outline – VHF radio</w:t>
      </w:r>
      <w:r>
        <w:rPr>
          <w:noProof/>
        </w:rPr>
        <w:tab/>
      </w:r>
      <w:r>
        <w:rPr>
          <w:noProof/>
        </w:rPr>
        <w:fldChar w:fldCharType="begin"/>
      </w:r>
      <w:r>
        <w:rPr>
          <w:noProof/>
        </w:rPr>
        <w:instrText xml:space="preserve"> PAGEREF _Toc531423239 \h </w:instrText>
      </w:r>
      <w:r>
        <w:rPr>
          <w:noProof/>
        </w:rPr>
      </w:r>
      <w:r>
        <w:rPr>
          <w:noProof/>
        </w:rPr>
        <w:fldChar w:fldCharType="separate"/>
      </w:r>
      <w:ins w:id="226" w:author="Jillian Carson-Jackson" w:date="2021-08-28T14:08:00Z">
        <w:r w:rsidR="005F4195">
          <w:rPr>
            <w:b/>
            <w:bCs/>
            <w:noProof/>
            <w:lang w:val="en-US"/>
          </w:rPr>
          <w:t>Error! Bookmark not defined.</w:t>
        </w:r>
      </w:ins>
      <w:del w:id="227" w:author="Jillian Carson-Jackson" w:date="2021-08-28T14:07:00Z">
        <w:r w:rsidR="00E67BBC" w:rsidDel="005F4195">
          <w:rPr>
            <w:noProof/>
          </w:rPr>
          <w:delText>58</w:delText>
        </w:r>
      </w:del>
      <w:r>
        <w:rPr>
          <w:noProof/>
        </w:rPr>
        <w:fldChar w:fldCharType="end"/>
      </w:r>
    </w:p>
    <w:p w14:paraId="03CF3369" w14:textId="2641E4A1" w:rsidR="00D43E9F" w:rsidRDefault="00D43E9F">
      <w:pPr>
        <w:pStyle w:val="TableofFigures"/>
        <w:rPr>
          <w:rFonts w:eastAsiaTheme="minorEastAsia" w:cstheme="minorBidi"/>
          <w:i w:val="0"/>
          <w:noProof/>
          <w:sz w:val="22"/>
          <w:szCs w:val="22"/>
          <w:lang w:val="en-IE" w:eastAsia="en-IE"/>
        </w:rPr>
      </w:pPr>
      <w:r>
        <w:rPr>
          <w:noProof/>
        </w:rPr>
        <w:t>Table 16</w:t>
      </w:r>
      <w:r>
        <w:rPr>
          <w:rFonts w:eastAsiaTheme="minorEastAsia" w:cstheme="minorBidi"/>
          <w:i w:val="0"/>
          <w:noProof/>
          <w:sz w:val="22"/>
          <w:szCs w:val="22"/>
          <w:lang w:val="en-IE" w:eastAsia="en-IE"/>
        </w:rPr>
        <w:tab/>
      </w:r>
      <w:r>
        <w:rPr>
          <w:noProof/>
        </w:rPr>
        <w:t>Detailed teaching syllabus – VHF radio</w:t>
      </w:r>
      <w:r>
        <w:rPr>
          <w:noProof/>
        </w:rPr>
        <w:tab/>
      </w:r>
      <w:r>
        <w:rPr>
          <w:noProof/>
        </w:rPr>
        <w:fldChar w:fldCharType="begin"/>
      </w:r>
      <w:r>
        <w:rPr>
          <w:noProof/>
        </w:rPr>
        <w:instrText xml:space="preserve"> PAGEREF _Toc531423240 \h </w:instrText>
      </w:r>
      <w:r>
        <w:rPr>
          <w:noProof/>
        </w:rPr>
      </w:r>
      <w:r>
        <w:rPr>
          <w:noProof/>
        </w:rPr>
        <w:fldChar w:fldCharType="separate"/>
      </w:r>
      <w:ins w:id="228" w:author="Jillian Carson-Jackson" w:date="2021-08-28T14:08:00Z">
        <w:r w:rsidR="005F4195">
          <w:rPr>
            <w:b/>
            <w:bCs/>
            <w:noProof/>
            <w:lang w:val="en-US"/>
          </w:rPr>
          <w:t>Error! Bookmark not defined.</w:t>
        </w:r>
      </w:ins>
      <w:del w:id="229" w:author="Jillian Carson-Jackson" w:date="2021-08-28T14:07:00Z">
        <w:r w:rsidR="00E67BBC" w:rsidDel="005F4195">
          <w:rPr>
            <w:noProof/>
          </w:rPr>
          <w:delText>59</w:delText>
        </w:r>
      </w:del>
      <w:r>
        <w:rPr>
          <w:noProof/>
        </w:rPr>
        <w:fldChar w:fldCharType="end"/>
      </w:r>
    </w:p>
    <w:p w14:paraId="3EF3FE6A" w14:textId="3A535C23" w:rsidR="00D43E9F" w:rsidRDefault="00D43E9F">
      <w:pPr>
        <w:pStyle w:val="TableofFigures"/>
        <w:rPr>
          <w:rFonts w:eastAsiaTheme="minorEastAsia" w:cstheme="minorBidi"/>
          <w:i w:val="0"/>
          <w:noProof/>
          <w:sz w:val="22"/>
          <w:szCs w:val="22"/>
          <w:lang w:val="en-IE" w:eastAsia="en-IE"/>
        </w:rPr>
      </w:pPr>
      <w:r>
        <w:rPr>
          <w:noProof/>
        </w:rPr>
        <w:t>Table 17</w:t>
      </w:r>
      <w:r>
        <w:rPr>
          <w:rFonts w:eastAsiaTheme="minorEastAsia" w:cstheme="minorBidi"/>
          <w:i w:val="0"/>
          <w:noProof/>
          <w:sz w:val="22"/>
          <w:szCs w:val="22"/>
          <w:lang w:val="en-IE" w:eastAsia="en-IE"/>
        </w:rPr>
        <w:tab/>
      </w:r>
      <w:r>
        <w:rPr>
          <w:noProof/>
        </w:rPr>
        <w:t>Subject outline – Personal attributes</w:t>
      </w:r>
      <w:r>
        <w:rPr>
          <w:noProof/>
        </w:rPr>
        <w:tab/>
      </w:r>
      <w:r>
        <w:rPr>
          <w:noProof/>
        </w:rPr>
        <w:fldChar w:fldCharType="begin"/>
      </w:r>
      <w:r>
        <w:rPr>
          <w:noProof/>
        </w:rPr>
        <w:instrText xml:space="preserve"> PAGEREF _Toc531423241 \h </w:instrText>
      </w:r>
      <w:r>
        <w:rPr>
          <w:noProof/>
        </w:rPr>
      </w:r>
      <w:r>
        <w:rPr>
          <w:noProof/>
        </w:rPr>
        <w:fldChar w:fldCharType="separate"/>
      </w:r>
      <w:ins w:id="230" w:author="Jillian Carson-Jackson" w:date="2021-08-28T14:08:00Z">
        <w:r w:rsidR="005F4195">
          <w:rPr>
            <w:noProof/>
          </w:rPr>
          <w:t>70</w:t>
        </w:r>
      </w:ins>
      <w:del w:id="231" w:author="Jillian Carson-Jackson" w:date="2021-08-28T14:07:00Z">
        <w:r w:rsidR="00E67BBC" w:rsidDel="005F4195">
          <w:rPr>
            <w:noProof/>
          </w:rPr>
          <w:delText>62</w:delText>
        </w:r>
      </w:del>
      <w:r>
        <w:rPr>
          <w:noProof/>
        </w:rPr>
        <w:fldChar w:fldCharType="end"/>
      </w:r>
    </w:p>
    <w:p w14:paraId="3173F5FC" w14:textId="1770D21E" w:rsidR="00D43E9F" w:rsidRDefault="00D43E9F">
      <w:pPr>
        <w:pStyle w:val="TableofFigures"/>
        <w:rPr>
          <w:rFonts w:eastAsiaTheme="minorEastAsia" w:cstheme="minorBidi"/>
          <w:i w:val="0"/>
          <w:noProof/>
          <w:sz w:val="22"/>
          <w:szCs w:val="22"/>
          <w:lang w:val="en-IE" w:eastAsia="en-IE"/>
        </w:rPr>
      </w:pPr>
      <w:r>
        <w:rPr>
          <w:noProof/>
        </w:rPr>
        <w:t>Table 18</w:t>
      </w:r>
      <w:r>
        <w:rPr>
          <w:rFonts w:eastAsiaTheme="minorEastAsia" w:cstheme="minorBidi"/>
          <w:i w:val="0"/>
          <w:noProof/>
          <w:sz w:val="22"/>
          <w:szCs w:val="22"/>
          <w:lang w:val="en-IE" w:eastAsia="en-IE"/>
        </w:rPr>
        <w:tab/>
      </w:r>
      <w:r>
        <w:rPr>
          <w:noProof/>
        </w:rPr>
        <w:t>Detailed teaching syllabus – Personal attributes</w:t>
      </w:r>
      <w:r>
        <w:rPr>
          <w:noProof/>
        </w:rPr>
        <w:tab/>
      </w:r>
      <w:r>
        <w:rPr>
          <w:noProof/>
        </w:rPr>
        <w:fldChar w:fldCharType="begin"/>
      </w:r>
      <w:r>
        <w:rPr>
          <w:noProof/>
        </w:rPr>
        <w:instrText xml:space="preserve"> PAGEREF _Toc531423242 \h </w:instrText>
      </w:r>
      <w:r>
        <w:rPr>
          <w:noProof/>
        </w:rPr>
      </w:r>
      <w:r>
        <w:rPr>
          <w:noProof/>
        </w:rPr>
        <w:fldChar w:fldCharType="separate"/>
      </w:r>
      <w:ins w:id="232" w:author="Jillian Carson-Jackson" w:date="2021-08-28T14:08:00Z">
        <w:r w:rsidR="005F4195">
          <w:rPr>
            <w:noProof/>
          </w:rPr>
          <w:t>71</w:t>
        </w:r>
      </w:ins>
      <w:del w:id="233" w:author="Jillian Carson-Jackson" w:date="2021-08-28T14:07:00Z">
        <w:r w:rsidR="00E67BBC" w:rsidDel="005F4195">
          <w:rPr>
            <w:noProof/>
          </w:rPr>
          <w:delText>63</w:delText>
        </w:r>
      </w:del>
      <w:r>
        <w:rPr>
          <w:noProof/>
        </w:rPr>
        <w:fldChar w:fldCharType="end"/>
      </w:r>
    </w:p>
    <w:p w14:paraId="48B09758" w14:textId="61DD7895" w:rsidR="00D43E9F" w:rsidRDefault="00D43E9F">
      <w:pPr>
        <w:pStyle w:val="TableofFigures"/>
        <w:rPr>
          <w:rFonts w:eastAsiaTheme="minorEastAsia" w:cstheme="minorBidi"/>
          <w:i w:val="0"/>
          <w:noProof/>
          <w:sz w:val="22"/>
          <w:szCs w:val="22"/>
          <w:lang w:val="en-IE" w:eastAsia="en-IE"/>
        </w:rPr>
      </w:pPr>
      <w:r>
        <w:rPr>
          <w:noProof/>
        </w:rPr>
        <w:t>Table 19</w:t>
      </w:r>
      <w:r>
        <w:rPr>
          <w:rFonts w:eastAsiaTheme="minorEastAsia" w:cstheme="minorBidi"/>
          <w:i w:val="0"/>
          <w:noProof/>
          <w:sz w:val="22"/>
          <w:szCs w:val="22"/>
          <w:lang w:val="en-IE" w:eastAsia="en-IE"/>
        </w:rPr>
        <w:tab/>
      </w:r>
      <w:r>
        <w:rPr>
          <w:noProof/>
        </w:rPr>
        <w:t>Subject outline – Emergency situations</w:t>
      </w:r>
      <w:r>
        <w:rPr>
          <w:noProof/>
        </w:rPr>
        <w:tab/>
      </w:r>
      <w:r>
        <w:rPr>
          <w:noProof/>
        </w:rPr>
        <w:fldChar w:fldCharType="begin"/>
      </w:r>
      <w:r>
        <w:rPr>
          <w:noProof/>
        </w:rPr>
        <w:instrText xml:space="preserve"> PAGEREF _Toc531423243 \h </w:instrText>
      </w:r>
      <w:r>
        <w:rPr>
          <w:noProof/>
        </w:rPr>
      </w:r>
      <w:r>
        <w:rPr>
          <w:noProof/>
        </w:rPr>
        <w:fldChar w:fldCharType="separate"/>
      </w:r>
      <w:ins w:id="234" w:author="Jillian Carson-Jackson" w:date="2021-08-28T14:08:00Z">
        <w:r w:rsidR="005F4195">
          <w:rPr>
            <w:noProof/>
          </w:rPr>
          <w:t>75</w:t>
        </w:r>
      </w:ins>
      <w:del w:id="235" w:author="Jillian Carson-Jackson" w:date="2021-08-28T14:07:00Z">
        <w:r w:rsidR="00E67BBC" w:rsidDel="005F4195">
          <w:rPr>
            <w:noProof/>
          </w:rPr>
          <w:delText>66</w:delText>
        </w:r>
      </w:del>
      <w:r>
        <w:rPr>
          <w:noProof/>
        </w:rPr>
        <w:fldChar w:fldCharType="end"/>
      </w:r>
    </w:p>
    <w:p w14:paraId="39AAD9CB" w14:textId="14B47822" w:rsidR="00D43E9F" w:rsidRDefault="00D43E9F">
      <w:pPr>
        <w:pStyle w:val="TableofFigures"/>
        <w:rPr>
          <w:rFonts w:eastAsiaTheme="minorEastAsia" w:cstheme="minorBidi"/>
          <w:i w:val="0"/>
          <w:noProof/>
          <w:sz w:val="22"/>
          <w:szCs w:val="22"/>
          <w:lang w:val="en-IE" w:eastAsia="en-IE"/>
        </w:rPr>
      </w:pPr>
      <w:r>
        <w:rPr>
          <w:noProof/>
        </w:rPr>
        <w:t>Table 20</w:t>
      </w:r>
      <w:r>
        <w:rPr>
          <w:rFonts w:eastAsiaTheme="minorEastAsia" w:cstheme="minorBidi"/>
          <w:i w:val="0"/>
          <w:noProof/>
          <w:sz w:val="22"/>
          <w:szCs w:val="22"/>
          <w:lang w:val="en-IE" w:eastAsia="en-IE"/>
        </w:rPr>
        <w:tab/>
      </w:r>
      <w:r>
        <w:rPr>
          <w:noProof/>
        </w:rPr>
        <w:t>Detailed teaching syllabus – Emergency situations</w:t>
      </w:r>
      <w:r>
        <w:rPr>
          <w:noProof/>
        </w:rPr>
        <w:tab/>
      </w:r>
      <w:r>
        <w:rPr>
          <w:noProof/>
        </w:rPr>
        <w:fldChar w:fldCharType="begin"/>
      </w:r>
      <w:r>
        <w:rPr>
          <w:noProof/>
        </w:rPr>
        <w:instrText xml:space="preserve"> PAGEREF _Toc531423244 \h </w:instrText>
      </w:r>
      <w:r>
        <w:rPr>
          <w:noProof/>
        </w:rPr>
      </w:r>
      <w:r>
        <w:rPr>
          <w:noProof/>
        </w:rPr>
        <w:fldChar w:fldCharType="separate"/>
      </w:r>
      <w:ins w:id="236" w:author="Jillian Carson-Jackson" w:date="2021-08-28T14:08:00Z">
        <w:r w:rsidR="005F4195">
          <w:rPr>
            <w:noProof/>
          </w:rPr>
          <w:t>76</w:t>
        </w:r>
      </w:ins>
      <w:del w:id="237" w:author="Jillian Carson-Jackson" w:date="2021-08-28T14:07:00Z">
        <w:r w:rsidR="00E67BBC" w:rsidDel="005F4195">
          <w:rPr>
            <w:noProof/>
          </w:rPr>
          <w:delText>67</w:delText>
        </w:r>
      </w:del>
      <w:r>
        <w:rPr>
          <w:noProof/>
        </w:rPr>
        <w:fldChar w:fldCharType="end"/>
      </w:r>
    </w:p>
    <w:p w14:paraId="24709783" w14:textId="77777777" w:rsidR="00D36983" w:rsidRPr="00093294" w:rsidRDefault="00D36983" w:rsidP="00D36983">
      <w:r w:rsidRPr="00093294">
        <w:fldChar w:fldCharType="end"/>
      </w:r>
    </w:p>
    <w:p w14:paraId="3B360831" w14:textId="77777777" w:rsidR="00790277" w:rsidRPr="00093294" w:rsidRDefault="00790277" w:rsidP="003274DB">
      <w:pPr>
        <w:sectPr w:rsidR="00790277" w:rsidRPr="00093294" w:rsidSect="00292085">
          <w:headerReference w:type="default" r:id="rId19"/>
          <w:pgSz w:w="11906" w:h="16838" w:code="9"/>
          <w:pgMar w:top="567" w:right="794" w:bottom="567" w:left="907" w:header="567" w:footer="567" w:gutter="0"/>
          <w:cols w:space="708"/>
          <w:docGrid w:linePitch="360"/>
        </w:sectPr>
      </w:pPr>
    </w:p>
    <w:p w14:paraId="22E50E67" w14:textId="72317D1D" w:rsidR="00465491" w:rsidRPr="00093294" w:rsidRDefault="00465491" w:rsidP="004E34F4">
      <w:pPr>
        <w:pStyle w:val="Title"/>
      </w:pPr>
      <w:bookmarkStart w:id="238" w:name="_Toc419881195"/>
      <w:bookmarkStart w:id="239" w:name="_Toc6298994"/>
      <w:r w:rsidRPr="004E34F4">
        <w:lastRenderedPageBreak/>
        <w:t>FOREWORD</w:t>
      </w:r>
      <w:bookmarkEnd w:id="238"/>
      <w:bookmarkEnd w:id="239"/>
    </w:p>
    <w:p w14:paraId="5150E226" w14:textId="77777777" w:rsidR="00BE2219" w:rsidRDefault="00BE2219" w:rsidP="00BE2219">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2700B0E3" w14:textId="77777777" w:rsidR="00BE2219" w:rsidRDefault="00BE2219" w:rsidP="00BE2219">
      <w:pPr>
        <w:pStyle w:val="BodyText"/>
      </w:pPr>
      <w:r>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608EA936" w14:textId="77777777" w:rsidR="00BE2219" w:rsidRDefault="00BE2219" w:rsidP="00BE2219">
      <w:pPr>
        <w:pStyle w:val="BodyText"/>
      </w:pPr>
      <w:r>
        <w:t>The model training courses developed, or being developed, by IALA for VTS personnel are:</w:t>
      </w:r>
    </w:p>
    <w:p w14:paraId="5BFE7806" w14:textId="3E33E14E" w:rsidR="00BE2219" w:rsidRDefault="00BE2219" w:rsidP="00BE2219">
      <w:pPr>
        <w:pStyle w:val="Bullet2"/>
      </w:pPr>
      <w:r>
        <w:t>Model Course V-103/1 - VTS Operator Training</w:t>
      </w:r>
    </w:p>
    <w:p w14:paraId="4C4F5E3D" w14:textId="19A5E2C8" w:rsidR="00BE2219" w:rsidRDefault="00BE2219" w:rsidP="00BE2219">
      <w:pPr>
        <w:pStyle w:val="Bullet2"/>
      </w:pPr>
      <w:r>
        <w:t>Model Course V-103/2 - VTS Supervisor Training</w:t>
      </w:r>
    </w:p>
    <w:p w14:paraId="1BDF1EC2" w14:textId="0AB0FB51" w:rsidR="00BE2219" w:rsidRDefault="00BE2219" w:rsidP="00BE2219">
      <w:pPr>
        <w:pStyle w:val="Bullet2"/>
      </w:pPr>
      <w:r>
        <w:t>Model Course V-103/3 - VTS On-the-Job Training</w:t>
      </w:r>
    </w:p>
    <w:p w14:paraId="59ABAEB9" w14:textId="5C9E1A7C" w:rsidR="00BE2219" w:rsidRDefault="00BE2219" w:rsidP="00BE2219">
      <w:pPr>
        <w:pStyle w:val="Bullet2"/>
        <w:rPr>
          <w:ins w:id="240" w:author="Jillian Carson-Jackson" w:date="2021-02-04T22:00:00Z"/>
        </w:rPr>
      </w:pPr>
      <w:r>
        <w:t>Model Course V-103/4 - VTS On-the-Job Training Instructor</w:t>
      </w:r>
    </w:p>
    <w:p w14:paraId="386AE396" w14:textId="327EE7EF" w:rsidR="00ED5F97" w:rsidRDefault="00ED5F97" w:rsidP="00BE2219">
      <w:pPr>
        <w:pStyle w:val="Bullet2"/>
      </w:pPr>
      <w:ins w:id="241" w:author="Jillian Carson-Jackson" w:date="2021-02-04T22:00:00Z">
        <w:r>
          <w:t>Model Course V-103/5 – VTS Re</w:t>
        </w:r>
      </w:ins>
      <w:ins w:id="242" w:author="Jillian Carson-Jackson" w:date="2021-02-04T22:01:00Z">
        <w:r>
          <w:t>validation Process for VTS Qualification and Certification</w:t>
        </w:r>
      </w:ins>
    </w:p>
    <w:p w14:paraId="4EF1083D" w14:textId="19CC9E9E" w:rsidR="00465491" w:rsidRPr="00093294" w:rsidRDefault="00BE2219" w:rsidP="00BE2219">
      <w:pPr>
        <w:pStyle w:val="BodyText"/>
      </w:pPr>
      <w:r>
        <w:t xml:space="preserve">These model courses are intended to provide national members and other appropriate authorities charged with the provision of vessel traffic services with specific guidance on the training of VTS </w:t>
      </w:r>
      <w:del w:id="243" w:author="Jillian Carson-Jackson" w:date="2021-02-04T20:07:00Z">
        <w:r w:rsidDel="002F1850">
          <w:delText>Operators and VTS Supervisors</w:delText>
        </w:r>
      </w:del>
      <w:ins w:id="244" w:author="Jillian Carson-Jackson" w:date="2021-02-04T20:07:00Z">
        <w:r w:rsidR="002F1850">
          <w:t>Personnel</w:t>
        </w:r>
      </w:ins>
      <w:r>
        <w:t>.  They may be used by maritime training organisations, and assistance in implementing any course may be obtained through IALA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53DC731F" w:rsidR="00465491" w:rsidRPr="00093294" w:rsidRDefault="00465491" w:rsidP="00BE2219">
      <w:pPr>
        <w:pStyle w:val="BodyText"/>
        <w:tabs>
          <w:tab w:val="left" w:pos="6521"/>
          <w:tab w:val="left" w:pos="7513"/>
        </w:tabs>
        <w:spacing w:after="0"/>
        <w:rPr>
          <w:lang w:eastAsia="de-DE"/>
        </w:rPr>
      </w:pPr>
      <w:r w:rsidRPr="00093294">
        <w:rPr>
          <w:lang w:eastAsia="de-DE"/>
        </w:rPr>
        <w:t>Th</w:t>
      </w:r>
      <w:r w:rsidR="008C3975">
        <w:rPr>
          <w:lang w:eastAsia="de-DE"/>
        </w:rPr>
        <w:t>e Secretary-General</w:t>
      </w:r>
    </w:p>
    <w:p w14:paraId="2D579EE4" w14:textId="09FE94C2" w:rsidR="00465491" w:rsidRPr="00093294" w:rsidRDefault="00465491" w:rsidP="00BE2219">
      <w:pPr>
        <w:pStyle w:val="BodyText"/>
        <w:tabs>
          <w:tab w:val="left" w:pos="6521"/>
          <w:tab w:val="left" w:pos="7513"/>
        </w:tabs>
        <w:spacing w:after="0"/>
        <w:rPr>
          <w:lang w:eastAsia="de-DE"/>
        </w:rPr>
      </w:pPr>
      <w:r w:rsidRPr="00093294">
        <w:rPr>
          <w:lang w:eastAsia="de-DE"/>
        </w:rPr>
        <w:t>IALA</w:t>
      </w:r>
      <w:r w:rsidRPr="00093294">
        <w:rPr>
          <w:lang w:eastAsia="de-DE"/>
        </w:rPr>
        <w:tab/>
        <w:t>Tel:</w:t>
      </w:r>
      <w:r w:rsidRPr="00093294">
        <w:rPr>
          <w:lang w:eastAsia="de-DE"/>
        </w:rPr>
        <w:tab/>
        <w:t>(+) 33 1 34 51 70 01</w:t>
      </w:r>
    </w:p>
    <w:p w14:paraId="15776A7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20" w:history="1">
        <w:r w:rsidRPr="00093294">
          <w:rPr>
            <w:rStyle w:val="Hyperlink"/>
            <w:rFonts w:eastAsia="Calibri"/>
          </w:rPr>
          <w:t>academy@iala-aism.org</w:t>
        </w:r>
      </w:hyperlink>
    </w:p>
    <w:p w14:paraId="7C194E7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1"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714C09F7" w:rsidR="00465491" w:rsidRPr="00093294" w:rsidRDefault="007D747F" w:rsidP="00513460">
      <w:pPr>
        <w:pStyle w:val="Part"/>
      </w:pPr>
      <w:bookmarkStart w:id="245" w:name="_Toc442348085"/>
      <w:bookmarkStart w:id="246" w:name="_Toc6298995"/>
      <w:del w:id="247" w:author="Jillian Carson-Jackson" w:date="2021-08-28T16:04:00Z">
        <w:r w:rsidRPr="00093294" w:rsidDel="009B74FA">
          <w:rPr>
            <w:caps w:val="0"/>
          </w:rPr>
          <w:lastRenderedPageBreak/>
          <w:delText xml:space="preserve">COURSE </w:delText>
        </w:r>
      </w:del>
      <w:r w:rsidRPr="00093294">
        <w:rPr>
          <w:caps w:val="0"/>
        </w:rPr>
        <w:t>OVERVIEW</w:t>
      </w:r>
      <w:bookmarkEnd w:id="245"/>
      <w:bookmarkEnd w:id="246"/>
      <w:ins w:id="248" w:author="Jillian Carson-Jackson" w:date="2021-08-28T16:05:00Z">
        <w:r w:rsidR="009B74FA">
          <w:rPr>
            <w:caps w:val="0"/>
          </w:rPr>
          <w:t xml:space="preserve"> OF THE MODEL COURSE</w:t>
        </w:r>
      </w:ins>
    </w:p>
    <w:p w14:paraId="0149608B" w14:textId="641B472F" w:rsidR="00465491" w:rsidRPr="00093294" w:rsidDel="00A152FA" w:rsidRDefault="00465491" w:rsidP="00272E98">
      <w:pPr>
        <w:pStyle w:val="Heading1"/>
        <w:numPr>
          <w:ilvl w:val="0"/>
          <w:numId w:val="17"/>
        </w:numPr>
        <w:rPr>
          <w:del w:id="249" w:author="Jillian Carson-Jackson" w:date="2021-08-28T15:20:00Z"/>
        </w:rPr>
      </w:pPr>
      <w:bookmarkStart w:id="250" w:name="_Toc442348086"/>
      <w:bookmarkStart w:id="251" w:name="_Toc6298996"/>
      <w:del w:id="252" w:author="Jillian Carson-Jackson" w:date="2021-08-28T15:20:00Z">
        <w:r w:rsidRPr="00093294" w:rsidDel="00A152FA">
          <w:delText>O</w:delText>
        </w:r>
        <w:r w:rsidR="00BB3211" w:rsidRPr="00093294" w:rsidDel="00A152FA">
          <w:delText>VERVIEW</w:delText>
        </w:r>
        <w:bookmarkEnd w:id="250"/>
        <w:bookmarkEnd w:id="251"/>
      </w:del>
    </w:p>
    <w:p w14:paraId="77096C3D" w14:textId="0586CA71" w:rsidR="00465491" w:rsidRPr="00093294" w:rsidDel="00A152FA" w:rsidRDefault="00465491" w:rsidP="00465491">
      <w:pPr>
        <w:pStyle w:val="Heading1separatationline"/>
        <w:rPr>
          <w:del w:id="253" w:author="Jillian Carson-Jackson" w:date="2021-08-28T15:20:00Z"/>
        </w:rPr>
      </w:pPr>
    </w:p>
    <w:p w14:paraId="0D6F35C8" w14:textId="328EADEA" w:rsidR="0010680A" w:rsidRDefault="00BE2219" w:rsidP="003F67B6">
      <w:pPr>
        <w:pStyle w:val="BodyText"/>
        <w:rPr>
          <w:ins w:id="254" w:author="Jillian Carson-Jackson" w:date="2021-08-28T16:32:00Z"/>
        </w:rPr>
      </w:pPr>
      <w:r w:rsidRPr="00BE2219">
        <w:t xml:space="preserve">IALA recommends that </w:t>
      </w:r>
      <w:ins w:id="255" w:author="Jillian Carson-Jackson" w:date="2021-08-28T14:34:00Z">
        <w:r w:rsidR="00810809">
          <w:t xml:space="preserve">training organisations and other </w:t>
        </w:r>
      </w:ins>
      <w:r w:rsidRPr="00BE2219">
        <w:t xml:space="preserve">training providers utilise </w:t>
      </w:r>
      <w:del w:id="256" w:author="Jillian Carson-Jackson" w:date="2021-08-28T14:34:00Z">
        <w:r w:rsidRPr="00BE2219" w:rsidDel="00205942">
          <w:delText>accredited training courses as per IALA Guideline</w:delText>
        </w:r>
        <w:r w:rsidR="00B63FC6" w:rsidDel="00205942">
          <w:delText xml:space="preserve"> </w:delText>
        </w:r>
        <w:r w:rsidRPr="00BE2219" w:rsidDel="00205942">
          <w:delText xml:space="preserve">1014 </w:delText>
        </w:r>
      </w:del>
      <w:ins w:id="257" w:author="Jillian Carson-Jackson" w:date="2021-08-28T14:34:00Z">
        <w:r w:rsidR="00205942">
          <w:t xml:space="preserve">model courses concerned with the provision of AtoN services, including VTS, in accordance with IALA </w:t>
        </w:r>
      </w:ins>
      <w:ins w:id="258" w:author="Jillian Carson-Jackson" w:date="2021-08-28T14:35:00Z">
        <w:r w:rsidR="00F00011">
          <w:t>Standard 1050</w:t>
        </w:r>
      </w:ins>
      <w:ins w:id="259" w:author="Jillian Carson-Jackson" w:date="2021-08-28T14:37:00Z">
        <w:r w:rsidR="001C2C86">
          <w:t xml:space="preserve"> Training and Certification</w:t>
        </w:r>
      </w:ins>
      <w:ins w:id="260" w:author="Jillian Carson-Jackson" w:date="2021-08-28T14:39:00Z">
        <w:r w:rsidR="00FA29B6">
          <w:t>,</w:t>
        </w:r>
      </w:ins>
      <w:ins w:id="261" w:author="Jillian Carson-Jackson" w:date="2021-08-28T14:35:00Z">
        <w:r w:rsidR="006B33E8">
          <w:t xml:space="preserve"> </w:t>
        </w:r>
      </w:ins>
      <w:ins w:id="262" w:author="Jillian Carson-Jackson" w:date="2021-08-28T14:39:00Z">
        <w:r w:rsidR="00FA29B6">
          <w:t xml:space="preserve">IALA Standard 1040 Vessel Traffic Services </w:t>
        </w:r>
      </w:ins>
      <w:ins w:id="263" w:author="Jillian Carson-Jackson" w:date="2021-08-28T14:35:00Z">
        <w:r w:rsidR="006B33E8">
          <w:t xml:space="preserve">and </w:t>
        </w:r>
      </w:ins>
      <w:ins w:id="264" w:author="Jillian Carson-Jackson" w:date="2021-08-28T14:34:00Z">
        <w:r w:rsidR="00205942">
          <w:t>Recommendation R0</w:t>
        </w:r>
      </w:ins>
      <w:ins w:id="265" w:author="Jillian Carson-Jackson" w:date="2021-08-28T14:39:00Z">
        <w:r w:rsidR="00FA29B6">
          <w:t>103</w:t>
        </w:r>
        <w:r w:rsidR="003F67B6">
          <w:t xml:space="preserve"> Training and Certification of </w:t>
        </w:r>
        <w:commentRangeStart w:id="266"/>
        <w:r w:rsidR="003F67B6">
          <w:t>VTS Personnel</w:t>
        </w:r>
      </w:ins>
      <w:ins w:id="267" w:author="Jillian Carson-Jackson" w:date="2021-08-28T14:34:00Z">
        <w:r w:rsidR="00205942">
          <w:t>.</w:t>
        </w:r>
      </w:ins>
      <w:ins w:id="268" w:author="Jillian Carson-Jackson" w:date="2021-02-04T22:00:00Z">
        <w:r w:rsidR="009A5EC5">
          <w:t xml:space="preserve"> </w:t>
        </w:r>
      </w:ins>
      <w:ins w:id="269" w:author="Jillian Carson-Jackson" w:date="2021-08-28T14:36:00Z">
        <w:r w:rsidR="006B33E8">
          <w:t xml:space="preserve"> </w:t>
        </w:r>
      </w:ins>
      <w:del w:id="270" w:author="Jillian Carson-Jackson" w:date="2021-08-28T14:35:00Z">
        <w:r w:rsidRPr="00BE2219" w:rsidDel="006B33E8">
          <w:delText xml:space="preserve"> </w:delText>
        </w:r>
      </w:del>
      <w:bookmarkStart w:id="271" w:name="_Toc419881199"/>
      <w:bookmarkStart w:id="272" w:name="_Toc442348087"/>
      <w:bookmarkStart w:id="273" w:name="_Toc6298997"/>
      <w:commentRangeEnd w:id="266"/>
      <w:r w:rsidR="0010680A">
        <w:rPr>
          <w:rStyle w:val="CommentReference"/>
        </w:rPr>
        <w:commentReference w:id="266"/>
      </w:r>
    </w:p>
    <w:p w14:paraId="26B2C7BF" w14:textId="43E0275B" w:rsidR="00206974" w:rsidRDefault="00206974" w:rsidP="003F67B6">
      <w:pPr>
        <w:pStyle w:val="BodyText"/>
        <w:rPr>
          <w:ins w:id="274" w:author="Jillian Carson-Jackson" w:date="2021-08-28T14:40:00Z"/>
        </w:rPr>
      </w:pPr>
      <w:ins w:id="275" w:author="Jillian Carson-Jackson" w:date="2021-08-28T16:32:00Z">
        <w:r w:rsidRPr="00D90489">
          <w:t xml:space="preserve">On successful completion of the course and assessments, the </w:t>
        </w:r>
        <w:r>
          <w:t>participant</w:t>
        </w:r>
        <w:r w:rsidRPr="00D90489">
          <w:t xml:space="preserve">s should have been provided with sufficient training and to proceed to the next stage of On-the-Job Training (OJT) at a </w:t>
        </w:r>
        <w:commentRangeStart w:id="276"/>
        <w:r w:rsidRPr="00D90489">
          <w:t>VTS centre.</w:t>
        </w:r>
        <w:commentRangeEnd w:id="276"/>
        <w:r>
          <w:rPr>
            <w:rStyle w:val="CommentReference"/>
          </w:rPr>
          <w:commentReference w:id="276"/>
        </w:r>
      </w:ins>
    </w:p>
    <w:p w14:paraId="7C7D5399" w14:textId="77314BB8" w:rsidR="00EF538A" w:rsidRDefault="00EF538A" w:rsidP="0010680A">
      <w:pPr>
        <w:pStyle w:val="Heading1"/>
        <w:numPr>
          <w:ilvl w:val="0"/>
          <w:numId w:val="17"/>
        </w:numPr>
        <w:rPr>
          <w:ins w:id="277" w:author="Jillian Carson-Jackson" w:date="2021-08-28T14:41:00Z"/>
        </w:rPr>
      </w:pPr>
      <w:ins w:id="278" w:author="Jillian Carson-Jackson" w:date="2021-08-28T14:41:00Z">
        <w:r>
          <w:t xml:space="preserve">Introduction </w:t>
        </w:r>
      </w:ins>
    </w:p>
    <w:p w14:paraId="3932D39F" w14:textId="76ED5AA1" w:rsidR="00EF538A" w:rsidRDefault="00EF538A" w:rsidP="00EF538A">
      <w:pPr>
        <w:pStyle w:val="Heading1separatationline"/>
        <w:rPr>
          <w:ins w:id="279" w:author="Jillian Carson-Jackson" w:date="2021-08-28T14:41:00Z"/>
        </w:rPr>
      </w:pPr>
    </w:p>
    <w:p w14:paraId="14638520" w14:textId="77777777" w:rsidR="005E5683" w:rsidRDefault="005E5683" w:rsidP="005E5683">
      <w:pPr>
        <w:pStyle w:val="BodyText"/>
        <w:spacing w:line="216" w:lineRule="atLeast"/>
        <w:rPr>
          <w:ins w:id="280" w:author="Jillian Carson-Jackson" w:date="2021-08-28T14:41:00Z"/>
        </w:rPr>
      </w:pPr>
      <w:ins w:id="281" w:author="Jillian Carson-Jackson" w:date="2021-08-28T14:41:00Z">
        <w:r>
          <w:t>IALA Model Courses are training documents which define the level of training and knowledge needed to reach levels of competence defined by IALA.</w:t>
        </w:r>
      </w:ins>
    </w:p>
    <w:p w14:paraId="48F6DB57" w14:textId="6D204EE3" w:rsidR="005E5683" w:rsidRDefault="005E5683" w:rsidP="005E5683">
      <w:pPr>
        <w:pStyle w:val="BodyText"/>
        <w:spacing w:line="216" w:lineRule="atLeast"/>
        <w:rPr>
          <w:ins w:id="282" w:author="Jillian Carson-Jackson" w:date="2021-08-28T14:41:00Z"/>
        </w:rPr>
      </w:pPr>
      <w:ins w:id="283" w:author="Jillian Carson-Jackson" w:date="2021-08-28T14:41:00Z">
        <w:r w:rsidRPr="00B437CE">
          <w:rPr>
            <w:b/>
          </w:rPr>
          <w:t>IMO Resolution A.</w:t>
        </w:r>
      </w:ins>
      <w:ins w:id="284" w:author="Jillian Carson-Jackson" w:date="2021-08-28T15:00:00Z">
        <w:r w:rsidR="00DF7A12" w:rsidRPr="00DF7A12">
          <w:rPr>
            <w:b/>
            <w:highlight w:val="yellow"/>
          </w:rPr>
          <w:t>###</w:t>
        </w:r>
        <w:r w:rsidR="00DF7A12">
          <w:rPr>
            <w:b/>
          </w:rPr>
          <w:t xml:space="preserve"> </w:t>
        </w:r>
      </w:ins>
      <w:ins w:id="285" w:author="Jillian Carson-Jackson" w:date="2021-08-28T14:41:00Z">
        <w:r w:rsidRPr="00B437CE">
          <w:rPr>
            <w:b/>
          </w:rPr>
          <w:t>(</w:t>
        </w:r>
        <w:r w:rsidRPr="00B437CE">
          <w:rPr>
            <w:b/>
            <w:highlight w:val="yellow"/>
          </w:rPr>
          <w:t>XX</w:t>
        </w:r>
        <w:r w:rsidRPr="00B437CE">
          <w:rPr>
            <w:b/>
          </w:rPr>
          <w:t>)</w:t>
        </w:r>
        <w:r>
          <w:t xml:space="preserve"> states that </w:t>
        </w:r>
        <w:r w:rsidRPr="00761276">
          <w:rPr>
            <w:i/>
          </w:rPr>
          <w:t>“VTS personnel should only be considered competent when appropriately trained and qualified for their VTS duties.</w:t>
        </w:r>
        <w:r>
          <w:rPr>
            <w:i/>
          </w:rPr>
          <w:t>”</w:t>
        </w:r>
        <w:r w:rsidRPr="00761276">
          <w:rPr>
            <w:i/>
          </w:rPr>
          <w:t xml:space="preserve"> </w:t>
        </w:r>
        <w:r w:rsidRPr="00F61492">
          <w:t>This includes,</w:t>
        </w:r>
        <w:r>
          <w:t xml:space="preserve"> inter alia:</w:t>
        </w:r>
      </w:ins>
    </w:p>
    <w:p w14:paraId="414973B8" w14:textId="77777777" w:rsidR="005E5683" w:rsidRPr="00F61492" w:rsidRDefault="005E5683" w:rsidP="005E5683">
      <w:pPr>
        <w:pStyle w:val="Bullet2"/>
        <w:rPr>
          <w:ins w:id="286" w:author="Jillian Carson-Jackson" w:date="2021-08-28T14:41:00Z"/>
          <w:i/>
        </w:rPr>
      </w:pPr>
      <w:ins w:id="287" w:author="Jillian Carson-Jackson" w:date="2021-08-28T14:41:00Z">
        <w:r w:rsidRPr="00F61492">
          <w:rPr>
            <w:i/>
          </w:rPr>
          <w:t>satisfactorily completing generic VTS training approved by a competent authority; and</w:t>
        </w:r>
      </w:ins>
    </w:p>
    <w:p w14:paraId="39E92EE3" w14:textId="77777777" w:rsidR="005E5683" w:rsidRPr="00F61492" w:rsidRDefault="005E5683" w:rsidP="005E5683">
      <w:pPr>
        <w:pStyle w:val="Bullet1"/>
        <w:ind w:left="850"/>
        <w:rPr>
          <w:ins w:id="288" w:author="Jillian Carson-Jackson" w:date="2021-08-28T14:41:00Z"/>
          <w:i/>
        </w:rPr>
      </w:pPr>
      <w:ins w:id="289" w:author="Jillian Carson-Jackson" w:date="2021-08-28T14:41:00Z">
        <w:r w:rsidRPr="00F61492">
          <w:rPr>
            <w:i/>
          </w:rPr>
          <w:t>being in possession of appropriate certification.</w:t>
        </w:r>
      </w:ins>
    </w:p>
    <w:p w14:paraId="41B89A86" w14:textId="77777777" w:rsidR="005E5683" w:rsidRPr="0034045E" w:rsidRDefault="005E5683" w:rsidP="005E5683">
      <w:pPr>
        <w:pStyle w:val="BodyText"/>
        <w:spacing w:line="216" w:lineRule="atLeast"/>
        <w:rPr>
          <w:ins w:id="290" w:author="Jillian Carson-Jackson" w:date="2021-08-28T14:41:00Z"/>
        </w:rPr>
      </w:pPr>
      <w:ins w:id="291" w:author="Jillian Carson-Jackson" w:date="2021-08-28T14:41:00Z">
        <w:r w:rsidRPr="0034045E">
          <w:rPr>
            <w:b/>
          </w:rPr>
          <w:t>IALA Recommendation 0103</w:t>
        </w:r>
        <w:r>
          <w:t xml:space="preserve"> </w:t>
        </w:r>
        <w:r w:rsidRPr="0034045E">
          <w:rPr>
            <w:b/>
          </w:rPr>
          <w:t xml:space="preserve">- Training and Certification of VTS personnel </w:t>
        </w:r>
        <w:r>
          <w:t>specifies the practices associated with the training and certification of VTS personnel to assist authorities when recruiting, training and assessing VTS personnel to ensure the harmonized delivery of vessel traffic services world-wide.</w:t>
        </w:r>
      </w:ins>
    </w:p>
    <w:p w14:paraId="620CDB46" w14:textId="77777777" w:rsidR="005E5683" w:rsidRDefault="005E5683" w:rsidP="005E5683">
      <w:pPr>
        <w:pStyle w:val="BodyText"/>
        <w:spacing w:line="216" w:lineRule="atLeast"/>
        <w:rPr>
          <w:ins w:id="292" w:author="Jillian Carson-Jackson" w:date="2021-08-28T14:41:00Z"/>
        </w:rPr>
      </w:pPr>
      <w:ins w:id="293" w:author="Jillian Carson-Jackson" w:date="2021-08-28T14:41:00Z">
        <w:r w:rsidRPr="00B437CE">
          <w:rPr>
            <w:b/>
          </w:rPr>
          <w:t>IALA Guideline 1156 - Recruitment, training and assessment of VTS personnel</w:t>
        </w:r>
        <w:r>
          <w:t xml:space="preserve"> states that </w:t>
        </w:r>
        <w:r w:rsidRPr="00B437CE">
          <w:rPr>
            <w:i/>
          </w:rPr>
          <w:t>“Model courses provided by accredited training organisations should be approved by the competent authority.”</w:t>
        </w:r>
      </w:ins>
    </w:p>
    <w:p w14:paraId="0ABACE6C" w14:textId="1CEBCAB2" w:rsidR="005E5683" w:rsidRPr="005E5683" w:rsidRDefault="005E5683" w:rsidP="005E5683">
      <w:pPr>
        <w:pStyle w:val="BodyText"/>
        <w:spacing w:line="216" w:lineRule="atLeast"/>
        <w:rPr>
          <w:ins w:id="294" w:author="Jillian Carson-Jackson" w:date="2021-08-28T14:41:00Z"/>
        </w:rPr>
      </w:pPr>
      <w:ins w:id="295" w:author="Jillian Carson-Jackson" w:date="2021-08-28T14:41:00Z">
        <w:r w:rsidRPr="00B437CE">
          <w:rPr>
            <w:b/>
          </w:rPr>
          <w:t>IALA Guideline 1014 - Accreditation and Approval Process for VTS Training</w:t>
        </w:r>
        <w:r w:rsidRPr="00B437CE">
          <w:t xml:space="preserve"> sets out the process by which a training organisation can be accredited to deliver approved VTS </w:t>
        </w:r>
        <w:commentRangeStart w:id="296"/>
        <w:r w:rsidRPr="00B437CE">
          <w:t>training courses</w:t>
        </w:r>
        <w:commentRangeEnd w:id="296"/>
        <w:r>
          <w:rPr>
            <w:rStyle w:val="CommentReference"/>
          </w:rPr>
          <w:commentReference w:id="296"/>
        </w:r>
        <w:r w:rsidRPr="00B437CE">
          <w:t>.</w:t>
        </w:r>
      </w:ins>
    </w:p>
    <w:p w14:paraId="3B6EA3C3" w14:textId="26B157AD" w:rsidR="00465491" w:rsidRPr="00093294" w:rsidRDefault="00465491" w:rsidP="0010680A">
      <w:pPr>
        <w:pStyle w:val="Heading1"/>
        <w:numPr>
          <w:ilvl w:val="0"/>
          <w:numId w:val="17"/>
        </w:numPr>
      </w:pPr>
      <w:r w:rsidRPr="00093294">
        <w:t>P</w:t>
      </w:r>
      <w:r w:rsidR="00BB3211" w:rsidRPr="00093294">
        <w:t>URPOSE OF THE MODEL COURSE</w:t>
      </w:r>
      <w:bookmarkEnd w:id="271"/>
      <w:bookmarkEnd w:id="272"/>
      <w:bookmarkEnd w:id="273"/>
    </w:p>
    <w:p w14:paraId="1E8D32FA" w14:textId="77777777" w:rsidR="00465491" w:rsidRPr="00093294" w:rsidRDefault="00465491" w:rsidP="00465491">
      <w:pPr>
        <w:pStyle w:val="Heading1separatationline"/>
      </w:pPr>
    </w:p>
    <w:p w14:paraId="5F0E8579" w14:textId="77777777" w:rsidR="006C44CF" w:rsidRPr="006C44CF" w:rsidRDefault="006C44CF" w:rsidP="00BE2219">
      <w:pPr>
        <w:pStyle w:val="BodyText"/>
      </w:pPr>
      <w:r w:rsidRPr="006C44CF">
        <w:t xml:space="preserve">The </w:t>
      </w:r>
      <w:commentRangeStart w:id="297"/>
      <w:commentRangeStart w:id="298"/>
      <w:r w:rsidRPr="006C44CF">
        <w:t xml:space="preserve">purpose of the model </w:t>
      </w:r>
      <w:commentRangeEnd w:id="297"/>
      <w:r w:rsidR="00F46310">
        <w:rPr>
          <w:rStyle w:val="CommentReference"/>
        </w:rPr>
        <w:commentReference w:id="297"/>
      </w:r>
      <w:commentRangeEnd w:id="298"/>
      <w:r w:rsidR="00210661">
        <w:rPr>
          <w:rStyle w:val="CommentReference"/>
        </w:rPr>
        <w:commentReference w:id="298"/>
      </w:r>
      <w:r w:rsidRPr="006C44CF">
        <w:t xml:space="preserve">course is to assist maritime training organisations and their teaching staff in the preparation and introduction of new training courses for VTS Operators, or in enhancing, updating or supplementing existing training material where the quality and effectiveness of the training </w:t>
      </w:r>
      <w:r w:rsidRPr="00BE2219">
        <w:t>courses</w:t>
      </w:r>
      <w:r w:rsidRPr="006C44CF">
        <w:t xml:space="preserve"> may thereby be improved.</w:t>
      </w:r>
    </w:p>
    <w:p w14:paraId="02EFF4CB" w14:textId="57CEDB96" w:rsidR="006237FF" w:rsidRDefault="006237FF" w:rsidP="006237FF">
      <w:pPr>
        <w:pStyle w:val="BodyText"/>
        <w:rPr>
          <w:ins w:id="299" w:author="Jillian Carson-Jackson" w:date="2021-08-28T14:58:00Z"/>
        </w:rPr>
      </w:pPr>
      <w:ins w:id="300" w:author="Jillian Carson-Jackson" w:date="2021-08-28T14:45:00Z">
        <w:r w:rsidRPr="00861521">
          <w:t xml:space="preserve">This </w:t>
        </w:r>
        <w:r>
          <w:t xml:space="preserve">document </w:t>
        </w:r>
        <w:r w:rsidRPr="00F94C1C">
          <w:t xml:space="preserve">defines the level of training and knowledge needed to reach levels of competence defined by IALA to obtaining a </w:t>
        </w:r>
        <w:commentRangeStart w:id="301"/>
        <w:r w:rsidRPr="00F94C1C">
          <w:t>V103/1 certificate.</w:t>
        </w:r>
      </w:ins>
      <w:commentRangeEnd w:id="301"/>
      <w:ins w:id="302" w:author="Jillian Carson-Jackson" w:date="2021-08-28T14:47:00Z">
        <w:r w:rsidR="00C50C2F">
          <w:rPr>
            <w:rStyle w:val="CommentReference"/>
          </w:rPr>
          <w:commentReference w:id="301"/>
        </w:r>
      </w:ins>
    </w:p>
    <w:p w14:paraId="35CAF9E3" w14:textId="713C46FF" w:rsidR="002C050F" w:rsidRDefault="00686307" w:rsidP="006237FF">
      <w:pPr>
        <w:pStyle w:val="BodyText"/>
        <w:rPr>
          <w:ins w:id="303" w:author="Jillian Carson-Jackson" w:date="2021-08-28T16:32:00Z"/>
        </w:rPr>
      </w:pPr>
      <w:ins w:id="304" w:author="Jillian Carson-Jackson" w:date="2021-08-28T15:09:00Z">
        <w:r>
          <w:t>It is not the intention of the model course to present instructors with a rigid ‘teaching package</w:t>
        </w:r>
        <w:r w:rsidR="00182500">
          <w:t>’.  Rather, t</w:t>
        </w:r>
      </w:ins>
      <w:ins w:id="305" w:author="Jillian Carson-Jackson" w:date="2021-08-28T14:58:00Z">
        <w:r w:rsidR="002C050F" w:rsidRPr="00F94C1C">
          <w:t>his model course</w:t>
        </w:r>
        <w:r w:rsidR="002C050F">
          <w:t xml:space="preserve"> provide</w:t>
        </w:r>
      </w:ins>
      <w:ins w:id="306" w:author="Jillian Carson-Jackson" w:date="2021-08-28T15:09:00Z">
        <w:r w:rsidR="00182500">
          <w:t>s</w:t>
        </w:r>
      </w:ins>
      <w:ins w:id="307" w:author="Jillian Carson-Jackson" w:date="2021-08-28T14:58:00Z">
        <w:r w:rsidR="002C050F">
          <w:t xml:space="preserve"> the curriculum </w:t>
        </w:r>
      </w:ins>
      <w:ins w:id="308" w:author="Jillian Carson-Jackson" w:date="2021-08-28T15:09:00Z">
        <w:r w:rsidR="00182500">
          <w:t xml:space="preserve">content </w:t>
        </w:r>
      </w:ins>
      <w:ins w:id="309" w:author="Jillian Carson-Jackson" w:date="2021-08-28T15:13:00Z">
        <w:r w:rsidR="000C03F3">
          <w:t>for the</w:t>
        </w:r>
      </w:ins>
      <w:ins w:id="310" w:author="Jillian Carson-Jackson" w:date="2021-08-28T14:58:00Z">
        <w:r w:rsidR="00AC0ECF">
          <w:t xml:space="preserve"> training for VTS Operators</w:t>
        </w:r>
      </w:ins>
      <w:ins w:id="311" w:author="Jillian Carson-Jackson" w:date="2021-08-28T15:13:00Z">
        <w:r w:rsidR="000C03F3">
          <w:t xml:space="preserve">. </w:t>
        </w:r>
      </w:ins>
      <w:ins w:id="312" w:author="Jillian Carson-Jackson" w:date="2021-08-28T14:58:00Z">
        <w:r w:rsidR="00AC0ECF">
          <w:t xml:space="preserve"> </w:t>
        </w:r>
      </w:ins>
      <w:ins w:id="313" w:author="Jillian Carson-Jackson" w:date="2021-08-28T15:13:00Z">
        <w:r w:rsidR="000C03F3">
          <w:t>It</w:t>
        </w:r>
      </w:ins>
      <w:ins w:id="314" w:author="Jillian Carson-Jackson" w:date="2021-08-28T14:58:00Z">
        <w:r w:rsidR="002C050F" w:rsidRPr="00F94C1C">
          <w:t xml:space="preserve"> </w:t>
        </w:r>
        <w:r w:rsidR="00AC0ECF">
          <w:t>inte</w:t>
        </w:r>
      </w:ins>
      <w:ins w:id="315" w:author="Jillian Carson-Jackson" w:date="2021-08-28T14:59:00Z">
        <w:r w:rsidR="00AC0ECF">
          <w:t xml:space="preserve">nded </w:t>
        </w:r>
      </w:ins>
      <w:ins w:id="316" w:author="Jillian Carson-Jackson" w:date="2021-08-28T14:58:00Z">
        <w:r w:rsidR="002C050F" w:rsidRPr="00F94C1C">
          <w:t xml:space="preserve">to be used by accredited training organisations in preparing their V103/1 </w:t>
        </w:r>
      </w:ins>
      <w:ins w:id="317" w:author="Jillian Carson-Jackson" w:date="2021-08-28T14:59:00Z">
        <w:r w:rsidR="00AC0ECF">
          <w:t>training programs</w:t>
        </w:r>
      </w:ins>
      <w:ins w:id="318" w:author="Jillian Carson-Jackson" w:date="2021-08-28T14:58:00Z">
        <w:r w:rsidR="002C050F" w:rsidRPr="00F94C1C">
          <w:t>.</w:t>
        </w:r>
      </w:ins>
    </w:p>
    <w:p w14:paraId="29E97112" w14:textId="71D491F2" w:rsidR="00465491" w:rsidRPr="00093294" w:rsidDel="006237FF" w:rsidRDefault="006C44CF" w:rsidP="006C44CF">
      <w:pPr>
        <w:pStyle w:val="BodyText"/>
        <w:rPr>
          <w:del w:id="319" w:author="Jillian Carson-Jackson" w:date="2021-08-28T14:45:00Z"/>
        </w:rPr>
      </w:pPr>
      <w:del w:id="320" w:author="Jillian Carson-Jackson" w:date="2021-08-28T14:45:00Z">
        <w:r w:rsidRPr="006C44CF" w:rsidDel="006237FF">
          <w:delText>This course provides details of the subject areas for knowledge and practical competence required for a VTS trainee to gain a course certificate as part of the qualification for becoming a VTS Operator.</w:delText>
        </w:r>
      </w:del>
    </w:p>
    <w:p w14:paraId="6CF951FF" w14:textId="0976F1BB" w:rsidR="00AD64D9" w:rsidRDefault="00465491" w:rsidP="00815E10">
      <w:pPr>
        <w:pStyle w:val="Heading1"/>
        <w:rPr>
          <w:ins w:id="321" w:author="Jillian Carson-Jackson" w:date="2021-08-28T15:47:00Z"/>
        </w:rPr>
      </w:pPr>
      <w:bookmarkStart w:id="322" w:name="_Toc419881200"/>
      <w:bookmarkStart w:id="323" w:name="_Toc442348088"/>
      <w:bookmarkStart w:id="324" w:name="_Toc6298998"/>
      <w:r w:rsidRPr="00093294">
        <w:t>USE OF THE MODEL COURSE</w:t>
      </w:r>
      <w:bookmarkEnd w:id="322"/>
      <w:bookmarkEnd w:id="323"/>
      <w:bookmarkEnd w:id="324"/>
    </w:p>
    <w:p w14:paraId="33245386" w14:textId="5D81958F" w:rsidR="00AD64D9" w:rsidRDefault="00AD64D9" w:rsidP="00AD64D9">
      <w:pPr>
        <w:pStyle w:val="Heading1separatationline"/>
        <w:rPr>
          <w:ins w:id="325" w:author="Jillian Carson-Jackson" w:date="2021-08-28T15:47:00Z"/>
        </w:rPr>
      </w:pPr>
    </w:p>
    <w:p w14:paraId="4F53851C" w14:textId="643D8BF8" w:rsidR="00AD64D9" w:rsidRDefault="005D7E6E" w:rsidP="00AD64D9">
      <w:pPr>
        <w:pStyle w:val="BodyText"/>
        <w:rPr>
          <w:ins w:id="326" w:author="Jillian Carson-Jackson" w:date="2021-08-28T15:49:00Z"/>
        </w:rPr>
      </w:pPr>
      <w:ins w:id="327" w:author="Jillian Carson-Jackson" w:date="2021-08-28T15:47:00Z">
        <w:r>
          <w:t xml:space="preserve">For an effective use </w:t>
        </w:r>
      </w:ins>
      <w:ins w:id="328" w:author="Jillian Carson-Jackson" w:date="2021-08-28T15:48:00Z">
        <w:r>
          <w:t>of the model course, the instructor will need to review the curriculum and competence tables</w:t>
        </w:r>
        <w:r w:rsidR="00A915FE">
          <w:t xml:space="preserve"> and prepare a detailed teaching syllabus.  The appraisal should take into consideration </w:t>
        </w:r>
      </w:ins>
      <w:ins w:id="329" w:author="Jillian Carson-Jackson" w:date="2021-08-28T15:49:00Z">
        <w:r w:rsidR="00C6297F">
          <w:t xml:space="preserve">existing knowledge, skills and attitudes of trainees and support the assessment and recognition of prior learning.  </w:t>
        </w:r>
      </w:ins>
    </w:p>
    <w:p w14:paraId="282F92F8" w14:textId="60A3A8B2" w:rsidR="00510A91" w:rsidRDefault="00510A91" w:rsidP="00AD64D9">
      <w:pPr>
        <w:pStyle w:val="BodyText"/>
        <w:rPr>
          <w:ins w:id="330" w:author="Jillian Carson-Jackson" w:date="2021-08-28T15:53:00Z"/>
        </w:rPr>
      </w:pPr>
      <w:ins w:id="331" w:author="Jillian Carson-Jackson" w:date="2021-08-28T15:49:00Z">
        <w:r w:rsidRPr="00D47BC0" w:rsidDel="00EC2854">
          <w:rPr>
            <w:i/>
          </w:rPr>
          <w:lastRenderedPageBreak/>
          <w:t xml:space="preserve">IALA Guideline 1017 - Assessment </w:t>
        </w:r>
      </w:ins>
      <w:ins w:id="332" w:author="Jillian Carson-Jackson" w:date="2021-08-28T15:52:00Z">
        <w:r w:rsidR="003F3E42">
          <w:rPr>
            <w:i/>
          </w:rPr>
          <w:t>for recognition of prior learning in VTS training</w:t>
        </w:r>
      </w:ins>
      <w:ins w:id="333" w:author="Jillian Carson-Jackson" w:date="2021-08-28T15:49:00Z">
        <w:r w:rsidDel="00EC2854">
          <w:rPr>
            <w:i/>
          </w:rPr>
          <w:t xml:space="preserve"> </w:t>
        </w:r>
        <w:r w:rsidRPr="00D47BC0" w:rsidDel="00EC2854">
          <w:t xml:space="preserve">provides further guidance on the </w:t>
        </w:r>
        <w:r w:rsidDel="00EC2854">
          <w:t xml:space="preserve">assessment and </w:t>
        </w:r>
        <w:r w:rsidRPr="00D47BC0" w:rsidDel="00EC2854">
          <w:t xml:space="preserve">recognition of prior </w:t>
        </w:r>
        <w:commentRangeStart w:id="334"/>
        <w:r w:rsidRPr="00D47BC0" w:rsidDel="00EC2854">
          <w:t>learning.</w:t>
        </w:r>
      </w:ins>
      <w:commentRangeEnd w:id="334"/>
      <w:ins w:id="335" w:author="Jillian Carson-Jackson" w:date="2021-08-28T15:52:00Z">
        <w:r w:rsidR="00400BD7">
          <w:rPr>
            <w:rStyle w:val="CommentReference"/>
          </w:rPr>
          <w:commentReference w:id="334"/>
        </w:r>
      </w:ins>
    </w:p>
    <w:p w14:paraId="018B8C56" w14:textId="0024C7A5" w:rsidR="00626292" w:rsidRDefault="0072591F" w:rsidP="00AD64D9">
      <w:pPr>
        <w:pStyle w:val="BodyText"/>
        <w:rPr>
          <w:ins w:id="336" w:author="Jillian Carson-Jackson" w:date="2021-08-28T15:55:00Z"/>
        </w:rPr>
      </w:pPr>
      <w:ins w:id="337" w:author="Jillian Carson-Jackson" w:date="2021-08-28T15:54:00Z">
        <w:r>
          <w:t>Instructors and assessors of VTS training should hold appropriate qualification and experience for the topics being presented</w:t>
        </w:r>
      </w:ins>
      <w:ins w:id="338" w:author="Jillian Carson-Jackson" w:date="2021-08-28T15:55:00Z">
        <w:r>
          <w:t xml:space="preserve">.  </w:t>
        </w:r>
      </w:ins>
    </w:p>
    <w:p w14:paraId="54A911E0" w14:textId="45D53348" w:rsidR="003857AE" w:rsidRDefault="003857AE" w:rsidP="003857AE">
      <w:pPr>
        <w:pStyle w:val="BodyText"/>
        <w:rPr>
          <w:ins w:id="339" w:author="Jillian Carson-Jackson" w:date="2021-08-28T15:57:00Z"/>
        </w:rPr>
      </w:pPr>
      <w:ins w:id="340" w:author="Jillian Carson-Jackson" w:date="2021-08-28T15:55:00Z">
        <w:r w:rsidRPr="00D47BC0" w:rsidDel="00EC2854">
          <w:rPr>
            <w:i/>
          </w:rPr>
          <w:t xml:space="preserve">IALA Guideline </w:t>
        </w:r>
        <w:r>
          <w:rPr>
            <w:i/>
          </w:rPr>
          <w:t xml:space="preserve">1156 </w:t>
        </w:r>
      </w:ins>
      <w:ins w:id="341" w:author="Jillian Carson-Jackson" w:date="2021-08-28T15:57:00Z">
        <w:r>
          <w:rPr>
            <w:i/>
          </w:rPr>
          <w:t xml:space="preserve">- </w:t>
        </w:r>
      </w:ins>
      <w:ins w:id="342" w:author="Jillian Carson-Jackson" w:date="2021-08-28T15:56:00Z">
        <w:r>
          <w:rPr>
            <w:i/>
          </w:rPr>
          <w:t xml:space="preserve">Recruitment, </w:t>
        </w:r>
      </w:ins>
      <w:ins w:id="343" w:author="Jillian Carson-Jackson" w:date="2021-08-28T15:58:00Z">
        <w:r>
          <w:rPr>
            <w:i/>
          </w:rPr>
          <w:t>training,</w:t>
        </w:r>
      </w:ins>
      <w:ins w:id="344" w:author="Jillian Carson-Jackson" w:date="2021-08-28T15:56:00Z">
        <w:r>
          <w:rPr>
            <w:i/>
          </w:rPr>
          <w:t xml:space="preserve"> and assessment of VTS Pe</w:t>
        </w:r>
      </w:ins>
      <w:ins w:id="345" w:author="Jillian Carson-Jackson" w:date="2021-08-28T15:57:00Z">
        <w:r>
          <w:rPr>
            <w:i/>
          </w:rPr>
          <w:t>r</w:t>
        </w:r>
      </w:ins>
      <w:ins w:id="346" w:author="Jillian Carson-Jackson" w:date="2021-08-28T15:56:00Z">
        <w:r>
          <w:rPr>
            <w:i/>
          </w:rPr>
          <w:t>sonnel</w:t>
        </w:r>
      </w:ins>
      <w:ins w:id="347" w:author="Jillian Carson-Jackson" w:date="2021-08-28T15:55:00Z">
        <w:r w:rsidDel="00EC2854">
          <w:rPr>
            <w:i/>
          </w:rPr>
          <w:t xml:space="preserve"> </w:t>
        </w:r>
        <w:r w:rsidRPr="00D47BC0" w:rsidDel="00EC2854">
          <w:t xml:space="preserve">provides further guidance on the </w:t>
        </w:r>
      </w:ins>
      <w:ins w:id="348" w:author="Jillian Carson-Jackson" w:date="2021-08-28T15:56:00Z">
        <w:r>
          <w:t xml:space="preserve">qualifications for </w:t>
        </w:r>
        <w:commentRangeStart w:id="349"/>
        <w:r>
          <w:t>instructors</w:t>
        </w:r>
      </w:ins>
      <w:commentRangeEnd w:id="349"/>
      <w:ins w:id="350" w:author="Jillian Carson-Jackson" w:date="2021-08-28T15:58:00Z">
        <w:r>
          <w:rPr>
            <w:rStyle w:val="CommentReference"/>
          </w:rPr>
          <w:commentReference w:id="349"/>
        </w:r>
      </w:ins>
      <w:ins w:id="351" w:author="Jillian Carson-Jackson" w:date="2021-08-28T15:56:00Z">
        <w:r>
          <w:t xml:space="preserve">. </w:t>
        </w:r>
      </w:ins>
    </w:p>
    <w:p w14:paraId="54A4E137" w14:textId="2076820F" w:rsidR="003857AE" w:rsidRDefault="003857AE" w:rsidP="003857AE">
      <w:pPr>
        <w:pStyle w:val="BodyText"/>
        <w:rPr>
          <w:ins w:id="352" w:author="Jillian Carson-Jackson" w:date="2021-08-28T15:57:00Z"/>
        </w:rPr>
      </w:pPr>
      <w:ins w:id="353" w:author="Jillian Carson-Jackson" w:date="2021-08-28T15:57:00Z">
        <w:r w:rsidRPr="00D47BC0" w:rsidDel="00EC2854">
          <w:rPr>
            <w:i/>
          </w:rPr>
          <w:t xml:space="preserve">IALA Guideline </w:t>
        </w:r>
        <w:r>
          <w:rPr>
            <w:i/>
          </w:rPr>
          <w:t>1027 – Simulation in VTS training contains information about the design and implementation of VTS exercises using a</w:t>
        </w:r>
        <w:commentRangeStart w:id="354"/>
        <w:r>
          <w:rPr>
            <w:i/>
          </w:rPr>
          <w:t xml:space="preserve"> simula</w:t>
        </w:r>
      </w:ins>
      <w:ins w:id="355" w:author="Jillian Carson-Jackson" w:date="2021-08-28T15:58:00Z">
        <w:r>
          <w:rPr>
            <w:i/>
          </w:rPr>
          <w:t>tor</w:t>
        </w:r>
        <w:commentRangeEnd w:id="354"/>
        <w:r>
          <w:rPr>
            <w:rStyle w:val="CommentReference"/>
          </w:rPr>
          <w:commentReference w:id="354"/>
        </w:r>
        <w:r>
          <w:rPr>
            <w:i/>
          </w:rPr>
          <w:t>.</w:t>
        </w:r>
      </w:ins>
      <w:ins w:id="356" w:author="Jillian Carson-Jackson" w:date="2021-08-28T15:57:00Z">
        <w:r>
          <w:t xml:space="preserve"> </w:t>
        </w:r>
      </w:ins>
    </w:p>
    <w:p w14:paraId="7BA3879E" w14:textId="5A36376E" w:rsidR="00465491" w:rsidRPr="00093294" w:rsidRDefault="00990F8A" w:rsidP="00815E10">
      <w:pPr>
        <w:pStyle w:val="Heading1"/>
      </w:pPr>
      <w:ins w:id="357" w:author="Jillian Carson-Jackson" w:date="2021-08-28T15:18:00Z">
        <w:r>
          <w:t>Course Objective</w:t>
        </w:r>
      </w:ins>
    </w:p>
    <w:p w14:paraId="4B96AE8F" w14:textId="77777777" w:rsidR="00465491" w:rsidRPr="00093294" w:rsidRDefault="00465491" w:rsidP="00465491">
      <w:pPr>
        <w:pStyle w:val="Heading1separatationline"/>
      </w:pPr>
    </w:p>
    <w:p w14:paraId="082520E8" w14:textId="113B3133" w:rsidR="006C44CF" w:rsidRDefault="006C44CF" w:rsidP="006C44CF">
      <w:pPr>
        <w:pStyle w:val="BodyText"/>
        <w:rPr>
          <w:ins w:id="358" w:author="Jillian Carson-Jackson" w:date="2021-08-28T14:55:00Z"/>
        </w:rPr>
      </w:pPr>
      <w:r w:rsidRPr="006C44CF">
        <w:t xml:space="preserve">The complete course comprises </w:t>
      </w:r>
      <w:commentRangeStart w:id="359"/>
      <w:del w:id="360" w:author="Jillian Carson-Jackson" w:date="2021-08-28T14:56:00Z">
        <w:r w:rsidRPr="006C44CF" w:rsidDel="00080927">
          <w:delText xml:space="preserve">eight </w:delText>
        </w:r>
      </w:del>
      <w:ins w:id="361" w:author="Jillian Carson-Jackson" w:date="2021-08-28T14:56:00Z">
        <w:r w:rsidR="00080927">
          <w:t>seven</w:t>
        </w:r>
        <w:r w:rsidR="00080927" w:rsidRPr="006C44CF">
          <w:t xml:space="preserve"> </w:t>
        </w:r>
      </w:ins>
      <w:r w:rsidRPr="006C44CF">
        <w:t>modules</w:t>
      </w:r>
      <w:commentRangeEnd w:id="359"/>
      <w:r w:rsidR="00C7555A">
        <w:rPr>
          <w:rStyle w:val="CommentReference"/>
        </w:rPr>
        <w:commentReference w:id="359"/>
      </w:r>
      <w:r w:rsidRPr="006C44CF">
        <w:t>, each of which deals with a specific subject representing a requirement or function of a VTS Operator.  Each module contains a subject framework stating its scope and aims, a subject outline</w:t>
      </w:r>
      <w:ins w:id="362" w:author="Jillian Carson-Jackson" w:date="2021-08-28T14:55:00Z">
        <w:r w:rsidR="006960E4">
          <w:t>, learning objectives</w:t>
        </w:r>
      </w:ins>
      <w:r w:rsidRPr="006C44CF">
        <w:t xml:space="preserve"> and </w:t>
      </w:r>
      <w:del w:id="363" w:author="Jillian Carson-Jackson" w:date="2021-08-28T14:54:00Z">
        <w:r w:rsidRPr="006C44CF" w:rsidDel="006960E4">
          <w:delText xml:space="preserve">a detailed </w:delText>
        </w:r>
      </w:del>
      <w:r w:rsidRPr="006C44CF">
        <w:t xml:space="preserve">teaching </w:t>
      </w:r>
      <w:del w:id="364" w:author="Jillian Carson-Jackson" w:date="2021-08-28T14:55:00Z">
        <w:r w:rsidRPr="006C44CF" w:rsidDel="006960E4">
          <w:delText>syllabus</w:delText>
        </w:r>
      </w:del>
      <w:ins w:id="365" w:author="Jillian Carson-Jackson" w:date="2021-08-28T14:55:00Z">
        <w:r w:rsidR="006960E4">
          <w:t>points</w:t>
        </w:r>
      </w:ins>
      <w:r w:rsidRPr="006C44CF">
        <w:t>.</w:t>
      </w:r>
    </w:p>
    <w:p w14:paraId="73258646" w14:textId="0AD84789" w:rsidR="00DF7A12" w:rsidRDefault="00DF7A12" w:rsidP="00DF7A12">
      <w:pPr>
        <w:pStyle w:val="BodyText"/>
        <w:rPr>
          <w:ins w:id="366" w:author="Jillian Carson-Jackson" w:date="2021-08-28T15:00:00Z"/>
        </w:rPr>
      </w:pPr>
      <w:ins w:id="367" w:author="Jillian Carson-Jackson" w:date="2021-08-28T15:00:00Z">
        <w:r>
          <w:t xml:space="preserve">Upon successful completion of this course the student should have demonstrated the requisite knowledge, </w:t>
        </w:r>
      </w:ins>
      <w:ins w:id="368" w:author="Jillian Carson-Jackson" w:date="2021-08-28T15:02:00Z">
        <w:r w:rsidR="007306B4">
          <w:t>skills and attitude</w:t>
        </w:r>
      </w:ins>
      <w:ins w:id="369" w:author="Jillian Carson-Jackson" w:date="2021-08-28T15:00:00Z">
        <w:r>
          <w:t xml:space="preserve"> to</w:t>
        </w:r>
        <w:r w:rsidRPr="008532E2">
          <w:t xml:space="preserve"> </w:t>
        </w:r>
        <w:r>
          <w:t xml:space="preserve">undertake the duties associated with the provision </w:t>
        </w:r>
        <w:commentRangeStart w:id="370"/>
        <w:r>
          <w:t>of</w:t>
        </w:r>
      </w:ins>
      <w:ins w:id="371" w:author="Jillian Carson-Jackson" w:date="2021-08-28T15:14:00Z">
        <w:r w:rsidR="00F0705C">
          <w:t xml:space="preserve"> a VTS Operator </w:t>
        </w:r>
      </w:ins>
      <w:ins w:id="372" w:author="Jillian Carson-Jackson" w:date="2021-08-28T15:00:00Z">
        <w:r>
          <w:t>to</w:t>
        </w:r>
      </w:ins>
      <w:commentRangeEnd w:id="370"/>
      <w:ins w:id="373" w:author="Jillian Carson-Jackson" w:date="2021-08-28T15:03:00Z">
        <w:r w:rsidR="00436CF3">
          <w:rPr>
            <w:rStyle w:val="CommentReference"/>
          </w:rPr>
          <w:commentReference w:id="370"/>
        </w:r>
      </w:ins>
      <w:ins w:id="374" w:author="Jillian Carson-Jackson" w:date="2021-08-28T15:00:00Z">
        <w:r>
          <w:t>:</w:t>
        </w:r>
      </w:ins>
    </w:p>
    <w:p w14:paraId="019D2A23" w14:textId="5DBD9CB6" w:rsidR="00DF7A12" w:rsidRDefault="00DF7A12" w:rsidP="00DF7A12">
      <w:pPr>
        <w:pStyle w:val="Bullet1"/>
        <w:rPr>
          <w:ins w:id="375" w:author="Jillian Carson-Jackson" w:date="2021-08-28T15:00:00Z"/>
        </w:rPr>
      </w:pPr>
      <w:ins w:id="376" w:author="Jillian Carson-Jackson" w:date="2021-08-28T15:00:00Z">
        <w:r>
          <w:t xml:space="preserve">provide timely and relevant information on factors that may influence the transit of a ship and assist on-board decision </w:t>
        </w:r>
      </w:ins>
      <w:ins w:id="377" w:author="Jillian Carson-Jackson" w:date="2021-08-28T15:02:00Z">
        <w:r w:rsidR="00436CF3">
          <w:t>making</w:t>
        </w:r>
      </w:ins>
      <w:ins w:id="378" w:author="Jillian Carson-Jackson" w:date="2021-08-28T15:03:00Z">
        <w:r w:rsidR="00436CF3">
          <w:t>;</w:t>
        </w:r>
      </w:ins>
    </w:p>
    <w:p w14:paraId="05663A30" w14:textId="77777777" w:rsidR="00DF7A12" w:rsidRDefault="00DF7A12" w:rsidP="00DF7A12">
      <w:pPr>
        <w:pStyle w:val="Bullet1"/>
        <w:rPr>
          <w:ins w:id="379" w:author="Jillian Carson-Jackson" w:date="2021-08-28T15:00:00Z"/>
        </w:rPr>
      </w:pPr>
      <w:ins w:id="380" w:author="Jillian Carson-Jackson" w:date="2021-08-28T15:00:00Z">
        <w:r>
          <w:t>monitor and manage traffic to ensure the safety and efficiency of ship movements; and</w:t>
        </w:r>
      </w:ins>
    </w:p>
    <w:p w14:paraId="3DD30321" w14:textId="77777777" w:rsidR="00DF7A12" w:rsidRDefault="00DF7A12" w:rsidP="00DF7A12">
      <w:pPr>
        <w:pStyle w:val="Bullet1"/>
        <w:rPr>
          <w:ins w:id="381" w:author="Jillian Carson-Jackson" w:date="2021-08-28T15:00:00Z"/>
        </w:rPr>
      </w:pPr>
      <w:ins w:id="382" w:author="Jillian Carson-Jackson" w:date="2021-08-28T15:00:00Z">
        <w:r>
          <w:t>respond to developing unsafe situations to assist the decision-making process on board.</w:t>
        </w:r>
      </w:ins>
    </w:p>
    <w:p w14:paraId="632BD718" w14:textId="78DCCDE4" w:rsidR="00DF7A12" w:rsidRPr="008532E2" w:rsidRDefault="00DF7A12" w:rsidP="00632422">
      <w:pPr>
        <w:pStyle w:val="BodyText"/>
        <w:rPr>
          <w:ins w:id="383" w:author="Jillian Carson-Jackson" w:date="2021-08-28T15:00:00Z"/>
        </w:rPr>
      </w:pPr>
      <w:ins w:id="384" w:author="Jillian Carson-Jackson" w:date="2021-08-28T15:00:00Z">
        <w:r>
          <w:t>Note – As described in A.</w:t>
        </w:r>
      </w:ins>
      <w:ins w:id="385" w:author="Jillian Carson-Jackson" w:date="2021-08-28T15:05:00Z">
        <w:r w:rsidR="00632422" w:rsidRPr="00632422">
          <w:rPr>
            <w:highlight w:val="yellow"/>
          </w:rPr>
          <w:t>###</w:t>
        </w:r>
      </w:ins>
      <w:ins w:id="386" w:author="Jillian Carson-Jackson" w:date="2021-08-28T15:00:00Z">
        <w:r w:rsidRPr="00632422">
          <w:rPr>
            <w:highlight w:val="yellow"/>
          </w:rPr>
          <w:t>(</w:t>
        </w:r>
        <w:r w:rsidRPr="008532E2">
          <w:rPr>
            <w:highlight w:val="yellow"/>
          </w:rPr>
          <w:t>XX</w:t>
        </w:r>
        <w:r>
          <w:t>) “</w:t>
        </w:r>
        <w:r w:rsidRPr="008532E2">
          <w:t xml:space="preserve">VTS personnel should only be considered competent when appropriately trained and qualified for their VTS duties. This </w:t>
        </w:r>
        <w:r w:rsidRPr="00632422">
          <w:t>includes</w:t>
        </w:r>
        <w:r w:rsidRPr="008532E2">
          <w:t>:</w:t>
        </w:r>
      </w:ins>
    </w:p>
    <w:p w14:paraId="23E7A6F6" w14:textId="77777777" w:rsidR="00DF7A12" w:rsidRPr="008532E2" w:rsidRDefault="00DF7A12" w:rsidP="00632422">
      <w:pPr>
        <w:pStyle w:val="Bullet1"/>
        <w:rPr>
          <w:ins w:id="387" w:author="Jillian Carson-Jackson" w:date="2021-08-28T15:00:00Z"/>
        </w:rPr>
      </w:pPr>
      <w:ins w:id="388" w:author="Jillian Carson-Jackson" w:date="2021-08-28T15:00:00Z">
        <w:r w:rsidRPr="008532E2">
          <w:t>•</w:t>
        </w:r>
        <w:r w:rsidRPr="008532E2">
          <w:tab/>
          <w:t xml:space="preserve">satisfactorily completing generic VTS training approved by the competent authority; </w:t>
        </w:r>
      </w:ins>
    </w:p>
    <w:p w14:paraId="08FCECC9" w14:textId="77777777" w:rsidR="00DF7A12" w:rsidRPr="008532E2" w:rsidRDefault="00DF7A12" w:rsidP="00632422">
      <w:pPr>
        <w:pStyle w:val="Bullet1"/>
        <w:rPr>
          <w:ins w:id="389" w:author="Jillian Carson-Jackson" w:date="2021-08-28T15:00:00Z"/>
        </w:rPr>
      </w:pPr>
      <w:ins w:id="390" w:author="Jillian Carson-Jackson" w:date="2021-08-28T15:00:00Z">
        <w:r w:rsidRPr="008532E2">
          <w:t>•</w:t>
        </w:r>
        <w:r w:rsidRPr="008532E2">
          <w:tab/>
          <w:t>satisfactorily completing on-the-job training at the VTS where the person is employed;</w:t>
        </w:r>
      </w:ins>
    </w:p>
    <w:p w14:paraId="6A147E15" w14:textId="77777777" w:rsidR="00DF7A12" w:rsidRPr="008532E2" w:rsidRDefault="00DF7A12" w:rsidP="00632422">
      <w:pPr>
        <w:pStyle w:val="Bullet1"/>
        <w:rPr>
          <w:ins w:id="391" w:author="Jillian Carson-Jackson" w:date="2021-08-28T15:00:00Z"/>
        </w:rPr>
      </w:pPr>
      <w:ins w:id="392" w:author="Jillian Carson-Jackson" w:date="2021-08-28T15:00:00Z">
        <w:r w:rsidRPr="008532E2">
          <w:t>•</w:t>
        </w:r>
        <w:r w:rsidRPr="008532E2">
          <w:tab/>
          <w:t>undergoing performance assessment and revalidation training to ensure competence is maintained; and</w:t>
        </w:r>
      </w:ins>
    </w:p>
    <w:p w14:paraId="2F35EC22" w14:textId="77777777" w:rsidR="00DF7A12" w:rsidRDefault="00DF7A12" w:rsidP="00632422">
      <w:pPr>
        <w:pStyle w:val="Bullet1"/>
        <w:rPr>
          <w:ins w:id="393" w:author="Jillian Carson-Jackson" w:date="2021-08-28T15:00:00Z"/>
        </w:rPr>
      </w:pPr>
      <w:ins w:id="394" w:author="Jillian Carson-Jackson" w:date="2021-08-28T15:00:00Z">
        <w:r w:rsidRPr="008532E2">
          <w:t>•</w:t>
        </w:r>
        <w:r w:rsidRPr="008532E2">
          <w:tab/>
          <w:t>being in possession of appropriate certification.</w:t>
        </w:r>
        <w:r>
          <w:t>”</w:t>
        </w:r>
      </w:ins>
    </w:p>
    <w:p w14:paraId="17836DBF" w14:textId="56039937" w:rsidR="00E47F7F" w:rsidRDefault="002F648C" w:rsidP="00E47F7F">
      <w:pPr>
        <w:pStyle w:val="Heading1"/>
        <w:rPr>
          <w:ins w:id="395" w:author="Jillian Carson-Jackson" w:date="2021-08-28T15:19:00Z"/>
        </w:rPr>
      </w:pPr>
      <w:ins w:id="396" w:author="Jillian Carson-Jackson" w:date="2021-08-28T15:28:00Z">
        <w:r>
          <w:t xml:space="preserve">Course </w:t>
        </w:r>
      </w:ins>
      <w:ins w:id="397" w:author="Jillian Carson-Jackson" w:date="2021-08-28T15:27:00Z">
        <w:r>
          <w:t>Curriculum O</w:t>
        </w:r>
      </w:ins>
      <w:ins w:id="398" w:author="Jillian Carson-Jackson" w:date="2021-08-28T15:28:00Z">
        <w:r>
          <w:t>utline</w:t>
        </w:r>
      </w:ins>
    </w:p>
    <w:p w14:paraId="2815EF3C" w14:textId="77777777" w:rsidR="00E47F7F" w:rsidRDefault="00E47F7F" w:rsidP="00E47F7F">
      <w:pPr>
        <w:pStyle w:val="Heading1separatationline"/>
        <w:rPr>
          <w:ins w:id="399" w:author="Jillian Carson-Jackson" w:date="2021-08-28T15:19:00Z"/>
        </w:rPr>
      </w:pPr>
    </w:p>
    <w:p w14:paraId="4A76D66E" w14:textId="6A40104C" w:rsidR="007A1943" w:rsidRDefault="00E47F7F" w:rsidP="00E47F7F">
      <w:pPr>
        <w:pStyle w:val="BodyText"/>
        <w:rPr>
          <w:ins w:id="400" w:author="Jillian Carson-Jackson" w:date="2021-08-28T15:19:00Z"/>
          <w:lang w:eastAsia="de-DE"/>
        </w:rPr>
      </w:pPr>
      <w:ins w:id="401" w:author="Jillian Carson-Jackson" w:date="2021-08-28T15:19:00Z">
        <w:r w:rsidRPr="002F4764">
          <w:rPr>
            <w:lang w:eastAsia="de-DE"/>
          </w:rPr>
          <w:t>Th</w:t>
        </w:r>
      </w:ins>
      <w:ins w:id="402" w:author="Jillian Carson-Jackson" w:date="2021-08-28T15:21:00Z">
        <w:r w:rsidR="00A152FA">
          <w:rPr>
            <w:lang w:eastAsia="de-DE"/>
          </w:rPr>
          <w:t>is Model Course presents</w:t>
        </w:r>
      </w:ins>
      <w:ins w:id="403" w:author="Jillian Carson-Jackson" w:date="2021-08-28T15:19:00Z">
        <w:r w:rsidRPr="002F4764">
          <w:rPr>
            <w:lang w:eastAsia="de-DE"/>
          </w:rPr>
          <w:t xml:space="preserve"> </w:t>
        </w:r>
        <w:r>
          <w:rPr>
            <w:lang w:eastAsia="de-DE"/>
          </w:rPr>
          <w:t>7</w:t>
        </w:r>
        <w:r w:rsidRPr="002F4764">
          <w:rPr>
            <w:lang w:eastAsia="de-DE"/>
          </w:rPr>
          <w:t xml:space="preserve"> modules</w:t>
        </w:r>
        <w:r>
          <w:rPr>
            <w:lang w:eastAsia="de-DE"/>
          </w:rPr>
          <w:t xml:space="preserve"> </w:t>
        </w:r>
      </w:ins>
      <w:ins w:id="404" w:author="Jillian Carson-Jackson" w:date="2021-08-28T15:22:00Z">
        <w:r w:rsidR="00A152FA">
          <w:rPr>
            <w:lang w:eastAsia="de-DE"/>
          </w:rPr>
          <w:t xml:space="preserve">that </w:t>
        </w:r>
        <w:r w:rsidR="0070108E">
          <w:rPr>
            <w:lang w:eastAsia="de-DE"/>
          </w:rPr>
          <w:t xml:space="preserve">are required </w:t>
        </w:r>
      </w:ins>
      <w:ins w:id="405" w:author="Jillian Carson-Jackson" w:date="2021-08-28T15:19:00Z">
        <w:r>
          <w:rPr>
            <w:lang w:eastAsia="de-DE"/>
          </w:rPr>
          <w:t xml:space="preserve">to undertake the duties </w:t>
        </w:r>
      </w:ins>
      <w:ins w:id="406" w:author="Jillian Carson-Jackson" w:date="2021-08-28T15:23:00Z">
        <w:r w:rsidR="0070108E">
          <w:rPr>
            <w:lang w:eastAsia="de-DE"/>
          </w:rPr>
          <w:t>of a VTS Operator</w:t>
        </w:r>
      </w:ins>
      <w:ins w:id="407" w:author="Jillian Carson-Jackson" w:date="2021-08-28T15:19:00Z">
        <w:r>
          <w:rPr>
            <w:lang w:eastAsia="de-DE"/>
          </w:rPr>
          <w:t xml:space="preserve">.  </w:t>
        </w:r>
      </w:ins>
      <w:ins w:id="408" w:author="Jillian Carson-Jackson" w:date="2021-08-28T15:23:00Z">
        <w:r w:rsidR="00E731CF">
          <w:rPr>
            <w:lang w:eastAsia="de-DE"/>
          </w:rPr>
          <w:t>Tr</w:t>
        </w:r>
      </w:ins>
      <w:ins w:id="409" w:author="Jillian Carson-Jackson" w:date="2021-08-28T15:24:00Z">
        <w:r w:rsidR="00E731CF">
          <w:rPr>
            <w:lang w:eastAsia="de-DE"/>
          </w:rPr>
          <w:t>aining activities, s</w:t>
        </w:r>
      </w:ins>
      <w:ins w:id="410" w:author="Jillian Carson-Jackson" w:date="2021-08-28T15:19:00Z">
        <w:r>
          <w:rPr>
            <w:lang w:eastAsia="de-DE"/>
          </w:rPr>
          <w:t>im</w:t>
        </w:r>
        <w:r w:rsidRPr="002F4764">
          <w:rPr>
            <w:lang w:eastAsia="de-DE"/>
          </w:rPr>
          <w:t>ulated exercises and assessment</w:t>
        </w:r>
        <w:r>
          <w:rPr>
            <w:lang w:eastAsia="de-DE"/>
          </w:rPr>
          <w:t>s</w:t>
        </w:r>
        <w:r w:rsidRPr="002F4764">
          <w:rPr>
            <w:lang w:eastAsia="de-DE"/>
          </w:rPr>
          <w:t xml:space="preserve"> </w:t>
        </w:r>
        <w:r>
          <w:rPr>
            <w:lang w:eastAsia="de-DE"/>
          </w:rPr>
          <w:t xml:space="preserve">undertaken during the course are </w:t>
        </w:r>
        <w:r w:rsidRPr="002F4764">
          <w:rPr>
            <w:lang w:eastAsia="de-DE"/>
          </w:rPr>
          <w:t xml:space="preserve">intended to represent </w:t>
        </w:r>
      </w:ins>
      <w:ins w:id="411" w:author="Jillian Carson-Jackson" w:date="2021-08-28T15:24:00Z">
        <w:r w:rsidR="00E731CF">
          <w:rPr>
            <w:lang w:eastAsia="de-DE"/>
          </w:rPr>
          <w:t xml:space="preserve">the role of the VTS Operator and reflect </w:t>
        </w:r>
      </w:ins>
      <w:ins w:id="412" w:author="Jillian Carson-Jackson" w:date="2021-08-28T15:19:00Z">
        <w:r w:rsidRPr="002F4764">
          <w:rPr>
            <w:lang w:eastAsia="de-DE"/>
          </w:rPr>
          <w:t>events</w:t>
        </w:r>
        <w:r>
          <w:rPr>
            <w:lang w:eastAsia="de-DE"/>
          </w:rPr>
          <w:t xml:space="preserve"> </w:t>
        </w:r>
      </w:ins>
      <w:ins w:id="413" w:author="Jillian Carson-Jackson" w:date="2021-08-28T15:24:00Z">
        <w:r w:rsidR="00F25249">
          <w:rPr>
            <w:lang w:eastAsia="de-DE"/>
          </w:rPr>
          <w:t>or</w:t>
        </w:r>
      </w:ins>
      <w:ins w:id="414" w:author="Jillian Carson-Jackson" w:date="2021-08-28T15:19:00Z">
        <w:r>
          <w:rPr>
            <w:lang w:eastAsia="de-DE"/>
          </w:rPr>
          <w:t xml:space="preserve"> </w:t>
        </w:r>
        <w:r w:rsidRPr="002F4764">
          <w:rPr>
            <w:lang w:eastAsia="de-DE"/>
          </w:rPr>
          <w:t xml:space="preserve">incidents </w:t>
        </w:r>
        <w:r>
          <w:rPr>
            <w:lang w:eastAsia="de-DE"/>
          </w:rPr>
          <w:t>that may</w:t>
        </w:r>
        <w:r w:rsidRPr="002F4764">
          <w:rPr>
            <w:lang w:eastAsia="de-DE"/>
          </w:rPr>
          <w:t xml:space="preserve"> be experienced </w:t>
        </w:r>
        <w:r>
          <w:rPr>
            <w:lang w:eastAsia="de-DE"/>
          </w:rPr>
          <w:t>at a V</w:t>
        </w:r>
        <w:r w:rsidRPr="002F4764">
          <w:rPr>
            <w:lang w:eastAsia="de-DE"/>
          </w:rPr>
          <w:t xml:space="preserve">TS.  </w:t>
        </w:r>
      </w:ins>
    </w:p>
    <w:p w14:paraId="2B70837A" w14:textId="14FD9709" w:rsidR="00E47F7F" w:rsidRDefault="00E47F7F" w:rsidP="00E47F7F">
      <w:pPr>
        <w:pStyle w:val="BodyText"/>
        <w:rPr>
          <w:ins w:id="415" w:author="Jillian Carson-Jackson" w:date="2021-08-28T15:19:00Z"/>
          <w:lang w:eastAsia="de-DE"/>
        </w:rPr>
      </w:pPr>
      <w:ins w:id="416" w:author="Jillian Carson-Jackson" w:date="2021-08-28T15:19:00Z">
        <w:r>
          <w:rPr>
            <w:lang w:eastAsia="de-DE"/>
          </w:rPr>
          <w:t>E</w:t>
        </w:r>
        <w:r w:rsidRPr="00EB7129">
          <w:rPr>
            <w:lang w:eastAsia="de-DE"/>
          </w:rPr>
          <w:t xml:space="preserve">ach module </w:t>
        </w:r>
        <w:r>
          <w:rPr>
            <w:lang w:eastAsia="de-DE"/>
          </w:rPr>
          <w:t>identifies the</w:t>
        </w:r>
        <w:r w:rsidRPr="00EB7129">
          <w:rPr>
            <w:lang w:eastAsia="de-DE"/>
          </w:rPr>
          <w:t xml:space="preserve"> total recommended number of hours that should be allotted</w:t>
        </w:r>
      </w:ins>
      <w:ins w:id="417" w:author="Jillian Carson-Jackson" w:date="2021-08-28T15:38:00Z">
        <w:r w:rsidR="00B34086">
          <w:rPr>
            <w:lang w:eastAsia="de-DE"/>
          </w:rPr>
          <w:t xml:space="preserve">. </w:t>
        </w:r>
      </w:ins>
      <w:ins w:id="418" w:author="Jillian Carson-Jackson" w:date="2021-08-28T15:39:00Z">
        <w:r w:rsidR="00B34086">
          <w:rPr>
            <w:lang w:eastAsia="de-DE"/>
          </w:rPr>
          <w:t>If</w:t>
        </w:r>
      </w:ins>
      <w:ins w:id="419" w:author="Jillian Carson-Jackson" w:date="2021-08-28T15:19:00Z">
        <w:r w:rsidRPr="00EB7129">
          <w:rPr>
            <w:lang w:eastAsia="de-DE"/>
          </w:rPr>
          <w:t xml:space="preserve"> should be appreciated that these allocations </w:t>
        </w:r>
      </w:ins>
      <w:ins w:id="420" w:author="Jillian Carson-Jackson" w:date="2021-08-28T15:38:00Z">
        <w:r w:rsidR="0072636D">
          <w:rPr>
            <w:lang w:eastAsia="de-DE"/>
          </w:rPr>
          <w:t>are indicative</w:t>
        </w:r>
      </w:ins>
      <w:ins w:id="421" w:author="Jillian Carson-Jackson" w:date="2021-08-28T15:39:00Z">
        <w:r w:rsidR="0011008B">
          <w:rPr>
            <w:lang w:eastAsia="de-DE"/>
          </w:rPr>
          <w:t xml:space="preserve">, and instructors should revise as required to address the requirements of the students to ensure </w:t>
        </w:r>
      </w:ins>
      <w:ins w:id="422" w:author="Jillian Carson-Jackson" w:date="2021-08-28T15:40:00Z">
        <w:r w:rsidR="0011008B">
          <w:rPr>
            <w:lang w:eastAsia="de-DE"/>
          </w:rPr>
          <w:t>the learning outcomes are achieved</w:t>
        </w:r>
      </w:ins>
      <w:ins w:id="423" w:author="Jillian Carson-Jackson" w:date="2021-08-28T15:19:00Z">
        <w:r w:rsidRPr="00EB7129">
          <w:rPr>
            <w:lang w:eastAsia="de-DE"/>
          </w:rPr>
          <w:t xml:space="preserve">.  </w:t>
        </w:r>
      </w:ins>
    </w:p>
    <w:p w14:paraId="025225CA" w14:textId="4D949A52" w:rsidR="004B3C5B" w:rsidRDefault="00E47F7F" w:rsidP="00E47F7F">
      <w:pPr>
        <w:pStyle w:val="BodyText"/>
        <w:rPr>
          <w:ins w:id="424" w:author="Jillian Carson-Jackson" w:date="2021-08-28T15:45:00Z"/>
        </w:rPr>
      </w:pPr>
      <w:ins w:id="425" w:author="Jillian Carson-Jackson" w:date="2021-08-28T15:19:00Z">
        <w:r w:rsidRPr="002F4764">
          <w:rPr>
            <w:lang w:eastAsia="de-DE"/>
          </w:rPr>
          <w:t>The recommended duration in hours do</w:t>
        </w:r>
        <w:r>
          <w:rPr>
            <w:lang w:eastAsia="de-DE"/>
          </w:rPr>
          <w:t>es</w:t>
        </w:r>
        <w:r w:rsidRPr="002F4764">
          <w:rPr>
            <w:lang w:eastAsia="de-DE"/>
          </w:rPr>
          <w:t xml:space="preserve"> not include the time necessary for </w:t>
        </w:r>
      </w:ins>
      <w:ins w:id="426" w:author="Jillian Carson-Jackson" w:date="2021-08-28T15:40:00Z">
        <w:r w:rsidR="004D17A5">
          <w:rPr>
            <w:lang w:eastAsia="de-DE"/>
          </w:rPr>
          <w:t>assessments and evaluations</w:t>
        </w:r>
      </w:ins>
      <w:ins w:id="427" w:author="Jillian Carson-Jackson" w:date="2021-08-28T15:19:00Z">
        <w:r w:rsidRPr="002F4764">
          <w:rPr>
            <w:lang w:eastAsia="de-DE"/>
          </w:rPr>
          <w:t>.</w:t>
        </w:r>
        <w:r>
          <w:rPr>
            <w:lang w:eastAsia="de-DE"/>
          </w:rPr>
          <w:t xml:space="preserve"> </w:t>
        </w:r>
        <w:r>
          <w:t xml:space="preserve">Further, the instructor should allow </w:t>
        </w:r>
        <w:r w:rsidRPr="00522F33">
          <w:t xml:space="preserve">time </w:t>
        </w:r>
        <w:r>
          <w:t>during</w:t>
        </w:r>
        <w:r w:rsidRPr="00522F33">
          <w:t xml:space="preserve"> the course for revision of </w:t>
        </w:r>
        <w:commentRangeStart w:id="428"/>
        <w:r w:rsidRPr="00522F33">
          <w:t>course content.</w:t>
        </w:r>
      </w:ins>
      <w:commentRangeEnd w:id="428"/>
      <w:ins w:id="429" w:author="Jillian Carson-Jackson" w:date="2021-08-28T15:40:00Z">
        <w:r w:rsidR="004D17A5">
          <w:rPr>
            <w:rStyle w:val="CommentReference"/>
          </w:rPr>
          <w:commentReference w:id="428"/>
        </w:r>
      </w:ins>
      <w:ins w:id="430" w:author="Jillian Carson-Jackson" w:date="2021-08-28T15:45:00Z">
        <w:r w:rsidR="002C2D72">
          <w:t>[</w:t>
        </w:r>
        <w:r w:rsidR="002C2D72" w:rsidRPr="009B74FA">
          <w:rPr>
            <w:highlight w:val="yellow"/>
          </w:rPr>
          <w:t>table X refers</w:t>
        </w:r>
        <w:r w:rsidR="002C2D72">
          <w:t xml:space="preserve">] </w:t>
        </w:r>
      </w:ins>
    </w:p>
    <w:p w14:paraId="764B74B9" w14:textId="77777777" w:rsidR="00052968" w:rsidRDefault="00052968" w:rsidP="00052968">
      <w:pPr>
        <w:pStyle w:val="Heading1"/>
        <w:rPr>
          <w:ins w:id="431" w:author="Jillian Carson-Jackson" w:date="2021-08-28T16:30:00Z"/>
        </w:rPr>
      </w:pPr>
      <w:bookmarkStart w:id="432" w:name="_Toc40341889"/>
      <w:bookmarkStart w:id="433" w:name="_Toc62642254"/>
      <w:ins w:id="434" w:author="Jillian Carson-Jackson" w:date="2021-08-28T16:30:00Z">
        <w:r>
          <w:t>CERTIFICATION</w:t>
        </w:r>
        <w:bookmarkEnd w:id="432"/>
        <w:bookmarkEnd w:id="433"/>
      </w:ins>
    </w:p>
    <w:p w14:paraId="47C9D28B" w14:textId="77777777" w:rsidR="00052968" w:rsidRPr="009D7803" w:rsidRDefault="00052968" w:rsidP="00052968">
      <w:pPr>
        <w:pStyle w:val="Heading1separatationline"/>
        <w:rPr>
          <w:ins w:id="435" w:author="Jillian Carson-Jackson" w:date="2021-08-28T16:30:00Z"/>
        </w:rPr>
      </w:pPr>
    </w:p>
    <w:p w14:paraId="249F09B8" w14:textId="77777777" w:rsidR="00052968" w:rsidRDefault="00052968" w:rsidP="00052968">
      <w:pPr>
        <w:pStyle w:val="BodyText"/>
        <w:rPr>
          <w:ins w:id="436" w:author="Jillian Carson-Jackson" w:date="2021-08-28T16:30:00Z"/>
        </w:rPr>
      </w:pPr>
      <w:ins w:id="437" w:author="Jillian Carson-Jackson" w:date="2021-08-28T16:30:00Z">
        <w:r>
          <w:t>A course certificate should be issued by the training organisation where a candidate:</w:t>
        </w:r>
      </w:ins>
    </w:p>
    <w:p w14:paraId="0444AEEA" w14:textId="77777777" w:rsidR="00052968" w:rsidRDefault="00052968" w:rsidP="00052968">
      <w:pPr>
        <w:pStyle w:val="Bullet1"/>
        <w:rPr>
          <w:ins w:id="438" w:author="Jillian Carson-Jackson" w:date="2021-08-28T16:30:00Z"/>
        </w:rPr>
      </w:pPr>
      <w:ins w:id="439" w:author="Jillian Carson-Jackson" w:date="2021-08-28T16:30:00Z">
        <w:r>
          <w:t>has achieved the International English Language Testing System (IELTS) level 5, or its equivalent,</w:t>
        </w:r>
      </w:ins>
    </w:p>
    <w:p w14:paraId="59F6FD08" w14:textId="77777777" w:rsidR="00052968" w:rsidRDefault="00052968" w:rsidP="00052968">
      <w:pPr>
        <w:pStyle w:val="Bullet1"/>
        <w:rPr>
          <w:ins w:id="440" w:author="Jillian Carson-Jackson" w:date="2021-08-28T16:30:00Z"/>
        </w:rPr>
      </w:pPr>
      <w:ins w:id="441" w:author="Jillian Carson-Jackson" w:date="2021-08-28T16:30:00Z">
        <w:r>
          <w:t xml:space="preserve">demonstrates they have the theoretical and practical knowledge, and </w:t>
        </w:r>
      </w:ins>
    </w:p>
    <w:p w14:paraId="7355F452" w14:textId="77777777" w:rsidR="00052968" w:rsidRDefault="00052968" w:rsidP="00052968">
      <w:pPr>
        <w:pStyle w:val="Bullet1"/>
        <w:rPr>
          <w:ins w:id="442" w:author="Jillian Carson-Jackson" w:date="2021-08-28T16:30:00Z"/>
        </w:rPr>
      </w:pPr>
      <w:ins w:id="443" w:author="Jillian Carson-Jackson" w:date="2021-08-28T16:30:00Z">
        <w:r>
          <w:t xml:space="preserve">has passed the </w:t>
        </w:r>
        <w:commentRangeStart w:id="444"/>
        <w:commentRangeStart w:id="445"/>
        <w:r>
          <w:t xml:space="preserve">appropriate assessments </w:t>
        </w:r>
        <w:commentRangeEnd w:id="444"/>
        <w:r>
          <w:rPr>
            <w:rStyle w:val="CommentReference"/>
            <w:color w:val="auto"/>
          </w:rPr>
          <w:commentReference w:id="444"/>
        </w:r>
      </w:ins>
      <w:commentRangeEnd w:id="445"/>
      <w:ins w:id="446" w:author="Jillian Carson-Jackson" w:date="2021-09-03T17:18:00Z">
        <w:r w:rsidR="00835E5C">
          <w:rPr>
            <w:rStyle w:val="CommentReference"/>
            <w:color w:val="auto"/>
          </w:rPr>
          <w:commentReference w:id="445"/>
        </w:r>
      </w:ins>
      <w:ins w:id="447" w:author="Jillian Carson-Jackson" w:date="2021-08-28T16:30:00Z">
        <w:r>
          <w:t>as outlined in this model course.</w:t>
        </w:r>
      </w:ins>
    </w:p>
    <w:p w14:paraId="686EA3E0" w14:textId="77777777" w:rsidR="002C2D72" w:rsidRDefault="002C2D72" w:rsidP="00E47F7F">
      <w:pPr>
        <w:pStyle w:val="BodyText"/>
        <w:rPr>
          <w:ins w:id="448" w:author="Jillian Carson-Jackson" w:date="2021-08-28T15:45:00Z"/>
        </w:rPr>
      </w:pPr>
    </w:p>
    <w:p w14:paraId="2EEB0C94" w14:textId="614D2AC5" w:rsidR="002C2D72" w:rsidRDefault="002C2D72" w:rsidP="00E47F7F">
      <w:pPr>
        <w:pStyle w:val="BodyText"/>
        <w:rPr>
          <w:ins w:id="449" w:author="Jillian Carson-Jackson" w:date="2021-08-28T15:28:00Z"/>
        </w:rPr>
        <w:sectPr w:rsidR="002C2D72" w:rsidSect="00292085">
          <w:headerReference w:type="even" r:id="rId22"/>
          <w:headerReference w:type="default" r:id="rId23"/>
          <w:footerReference w:type="default" r:id="rId24"/>
          <w:headerReference w:type="first" r:id="rId25"/>
          <w:pgSz w:w="11906" w:h="16838" w:code="9"/>
          <w:pgMar w:top="1134" w:right="794" w:bottom="1134" w:left="907" w:header="851" w:footer="851" w:gutter="0"/>
          <w:cols w:space="708"/>
          <w:docGrid w:linePitch="360"/>
        </w:sectPr>
      </w:pPr>
    </w:p>
    <w:p w14:paraId="1D2C2A93" w14:textId="3A9D30BA" w:rsidR="00C80A77" w:rsidRDefault="00C80A77" w:rsidP="00C80A77">
      <w:pPr>
        <w:pStyle w:val="Tablecaption"/>
        <w:ind w:left="992" w:hanging="992"/>
        <w:rPr>
          <w:ins w:id="450" w:author="Jillian Carson-Jackson" w:date="2021-08-28T17:14:00Z"/>
        </w:rPr>
      </w:pPr>
      <w:ins w:id="451" w:author="Jillian Carson-Jackson" w:date="2021-08-28T17:14:00Z">
        <w:r>
          <w:lastRenderedPageBreak/>
          <w:t xml:space="preserve">Course Curriculum Summary for VTS Training </w:t>
        </w:r>
      </w:ins>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5"/>
        <w:gridCol w:w="1559"/>
        <w:gridCol w:w="4888"/>
        <w:gridCol w:w="4225"/>
      </w:tblGrid>
      <w:tr w:rsidR="004B3C5B" w:rsidRPr="00AD146F" w14:paraId="401894A3" w14:textId="77777777" w:rsidTr="00DF4142">
        <w:trPr>
          <w:trHeight w:val="286"/>
          <w:tblHeader/>
          <w:ins w:id="452" w:author="Jillian Carson-Jackson" w:date="2021-08-28T15:28:00Z"/>
        </w:trPr>
        <w:tc>
          <w:tcPr>
            <w:tcW w:w="2693" w:type="dxa"/>
            <w:vMerge w:val="restart"/>
            <w:shd w:val="clear" w:color="auto" w:fill="auto"/>
            <w:vAlign w:val="center"/>
          </w:tcPr>
          <w:p w14:paraId="302CD43B" w14:textId="77777777" w:rsidR="004B3C5B" w:rsidRPr="00CA6159" w:rsidRDefault="004B3C5B" w:rsidP="00DF4142">
            <w:pPr>
              <w:pStyle w:val="Tableheading"/>
              <w:rPr>
                <w:ins w:id="453" w:author="Jillian Carson-Jackson" w:date="2021-08-28T15:28:00Z"/>
                <w:sz w:val="16"/>
                <w:szCs w:val="16"/>
              </w:rPr>
            </w:pPr>
            <w:ins w:id="454" w:author="Jillian Carson-Jackson" w:date="2021-08-28T15:28:00Z">
              <w:r w:rsidRPr="00CA6159">
                <w:rPr>
                  <w:sz w:val="16"/>
                  <w:szCs w:val="16"/>
                </w:rPr>
                <w:t>Module / Subject</w:t>
              </w:r>
            </w:ins>
          </w:p>
        </w:tc>
        <w:tc>
          <w:tcPr>
            <w:tcW w:w="3114" w:type="dxa"/>
            <w:gridSpan w:val="2"/>
            <w:shd w:val="clear" w:color="auto" w:fill="auto"/>
            <w:vAlign w:val="center"/>
          </w:tcPr>
          <w:p w14:paraId="42D6BAE4" w14:textId="77777777" w:rsidR="004B3C5B" w:rsidRPr="00CA6159" w:rsidRDefault="004B3C5B" w:rsidP="00DF4142">
            <w:pPr>
              <w:pStyle w:val="Tableheading"/>
              <w:rPr>
                <w:ins w:id="455" w:author="Jillian Carson-Jackson" w:date="2021-08-28T15:28:00Z"/>
                <w:sz w:val="16"/>
                <w:szCs w:val="16"/>
              </w:rPr>
            </w:pPr>
            <w:ins w:id="456" w:author="Jillian Carson-Jackson" w:date="2021-08-28T15:28:00Z">
              <w:r w:rsidRPr="00CA6159">
                <w:rPr>
                  <w:sz w:val="16"/>
                  <w:szCs w:val="16"/>
                </w:rPr>
                <w:t xml:space="preserve">Recommended </w:t>
              </w:r>
              <w:commentRangeStart w:id="457"/>
              <w:r w:rsidRPr="00CA6159">
                <w:rPr>
                  <w:sz w:val="16"/>
                  <w:szCs w:val="16"/>
                </w:rPr>
                <w:t xml:space="preserve">Duration </w:t>
              </w:r>
              <w:commentRangeEnd w:id="457"/>
              <w:r>
                <w:rPr>
                  <w:rStyle w:val="CommentReference"/>
                  <w:b w:val="0"/>
                  <w:color w:val="auto"/>
                </w:rPr>
                <w:commentReference w:id="457"/>
              </w:r>
              <w:r w:rsidRPr="00CA6159">
                <w:rPr>
                  <w:sz w:val="16"/>
                  <w:szCs w:val="16"/>
                </w:rPr>
                <w:t>in Hours</w:t>
              </w:r>
              <w:r w:rsidRPr="00CA6159">
                <w:rPr>
                  <w:sz w:val="16"/>
                  <w:szCs w:val="16"/>
                  <w:vertAlign w:val="superscript"/>
                </w:rPr>
                <w:t>1</w:t>
              </w:r>
            </w:ins>
          </w:p>
        </w:tc>
        <w:tc>
          <w:tcPr>
            <w:tcW w:w="9113" w:type="dxa"/>
            <w:gridSpan w:val="2"/>
            <w:vMerge w:val="restart"/>
            <w:shd w:val="clear" w:color="auto" w:fill="auto"/>
            <w:vAlign w:val="center"/>
          </w:tcPr>
          <w:p w14:paraId="42CCA667" w14:textId="77777777" w:rsidR="004B3C5B" w:rsidRPr="00CA6159" w:rsidRDefault="004B3C5B" w:rsidP="00DF4142">
            <w:pPr>
              <w:pStyle w:val="Tableheading"/>
              <w:rPr>
                <w:ins w:id="458" w:author="Jillian Carson-Jackson" w:date="2021-08-28T15:28:00Z"/>
                <w:sz w:val="16"/>
                <w:szCs w:val="16"/>
              </w:rPr>
            </w:pPr>
            <w:ins w:id="459" w:author="Jillian Carson-Jackson" w:date="2021-08-28T15:28:00Z">
              <w:r w:rsidRPr="00CA6159">
                <w:rPr>
                  <w:sz w:val="16"/>
                  <w:szCs w:val="16"/>
                </w:rPr>
                <w:t>Remarks</w:t>
              </w:r>
              <w:r w:rsidRPr="00CA6159">
                <w:rPr>
                  <w:sz w:val="16"/>
                  <w:szCs w:val="16"/>
                  <w:vertAlign w:val="superscript"/>
                </w:rPr>
                <w:t>2</w:t>
              </w:r>
            </w:ins>
          </w:p>
        </w:tc>
      </w:tr>
      <w:tr w:rsidR="004B3C5B" w:rsidRPr="00AD146F" w14:paraId="6E154F61" w14:textId="77777777" w:rsidTr="00DF4142">
        <w:trPr>
          <w:trHeight w:val="219"/>
          <w:tblHeader/>
          <w:ins w:id="460" w:author="Jillian Carson-Jackson" w:date="2021-08-28T15:28:00Z"/>
        </w:trPr>
        <w:tc>
          <w:tcPr>
            <w:tcW w:w="2693" w:type="dxa"/>
            <w:vMerge/>
            <w:tcBorders>
              <w:bottom w:val="single" w:sz="12" w:space="0" w:color="auto"/>
            </w:tcBorders>
            <w:shd w:val="clear" w:color="auto" w:fill="auto"/>
          </w:tcPr>
          <w:p w14:paraId="0A0AF52E" w14:textId="77777777" w:rsidR="004B3C5B" w:rsidRPr="00CA6159" w:rsidRDefault="004B3C5B" w:rsidP="00DF4142">
            <w:pPr>
              <w:pStyle w:val="Tableheading"/>
              <w:rPr>
                <w:ins w:id="461" w:author="Jillian Carson-Jackson" w:date="2021-08-28T15:28:00Z"/>
                <w:sz w:val="16"/>
                <w:szCs w:val="16"/>
              </w:rPr>
            </w:pPr>
          </w:p>
        </w:tc>
        <w:tc>
          <w:tcPr>
            <w:tcW w:w="1555" w:type="dxa"/>
            <w:tcBorders>
              <w:bottom w:val="single" w:sz="12" w:space="0" w:color="auto"/>
            </w:tcBorders>
            <w:shd w:val="clear" w:color="auto" w:fill="auto"/>
          </w:tcPr>
          <w:p w14:paraId="616C8F85" w14:textId="77777777" w:rsidR="004B3C5B" w:rsidRPr="00CA6159" w:rsidRDefault="004B3C5B" w:rsidP="00DF4142">
            <w:pPr>
              <w:pStyle w:val="Tableheading"/>
              <w:rPr>
                <w:ins w:id="462" w:author="Jillian Carson-Jackson" w:date="2021-08-28T15:28:00Z"/>
                <w:sz w:val="16"/>
                <w:szCs w:val="16"/>
              </w:rPr>
            </w:pPr>
            <w:ins w:id="463" w:author="Jillian Carson-Jackson" w:date="2021-08-28T15:28:00Z">
              <w:r w:rsidRPr="00CA6159">
                <w:rPr>
                  <w:sz w:val="16"/>
                  <w:szCs w:val="16"/>
                </w:rPr>
                <w:t>Presentations / Lectures</w:t>
              </w:r>
            </w:ins>
          </w:p>
        </w:tc>
        <w:tc>
          <w:tcPr>
            <w:tcW w:w="1559" w:type="dxa"/>
            <w:tcBorders>
              <w:bottom w:val="single" w:sz="12" w:space="0" w:color="auto"/>
            </w:tcBorders>
            <w:shd w:val="clear" w:color="auto" w:fill="auto"/>
          </w:tcPr>
          <w:p w14:paraId="1CCAC8CB" w14:textId="77777777" w:rsidR="004B3C5B" w:rsidRPr="00CA6159" w:rsidRDefault="004B3C5B" w:rsidP="00DF4142">
            <w:pPr>
              <w:pStyle w:val="Tableheading"/>
              <w:rPr>
                <w:ins w:id="464" w:author="Jillian Carson-Jackson" w:date="2021-08-28T15:28:00Z"/>
                <w:sz w:val="16"/>
                <w:szCs w:val="16"/>
              </w:rPr>
            </w:pPr>
            <w:ins w:id="465" w:author="Jillian Carson-Jackson" w:date="2021-08-28T15:28:00Z">
              <w:r w:rsidRPr="00CA6159">
                <w:rPr>
                  <w:sz w:val="16"/>
                  <w:szCs w:val="16"/>
                </w:rPr>
                <w:t>Exercises / Simulation</w:t>
              </w:r>
            </w:ins>
          </w:p>
        </w:tc>
        <w:tc>
          <w:tcPr>
            <w:tcW w:w="9113" w:type="dxa"/>
            <w:gridSpan w:val="2"/>
            <w:vMerge/>
            <w:tcBorders>
              <w:bottom w:val="single" w:sz="12" w:space="0" w:color="auto"/>
            </w:tcBorders>
            <w:shd w:val="clear" w:color="auto" w:fill="auto"/>
          </w:tcPr>
          <w:p w14:paraId="2A85E7AB" w14:textId="77777777" w:rsidR="004B3C5B" w:rsidRPr="00CA6159" w:rsidRDefault="004B3C5B" w:rsidP="00DF4142">
            <w:pPr>
              <w:pStyle w:val="Tableheading"/>
              <w:rPr>
                <w:ins w:id="466" w:author="Jillian Carson-Jackson" w:date="2021-08-28T15:28:00Z"/>
                <w:sz w:val="16"/>
                <w:szCs w:val="16"/>
              </w:rPr>
            </w:pPr>
          </w:p>
        </w:tc>
      </w:tr>
      <w:tr w:rsidR="00787965" w:rsidRPr="00AD146F" w14:paraId="3547BF6F" w14:textId="77777777" w:rsidTr="00DF4142">
        <w:trPr>
          <w:cantSplit/>
          <w:trHeight w:val="935"/>
          <w:tblHeader/>
          <w:ins w:id="467" w:author="Jillian Carson-Jackson" w:date="2021-08-28T15:28:00Z"/>
        </w:trPr>
        <w:tc>
          <w:tcPr>
            <w:tcW w:w="2693" w:type="dxa"/>
            <w:tcBorders>
              <w:top w:val="single" w:sz="12" w:space="0" w:color="auto"/>
            </w:tcBorders>
            <w:shd w:val="clear" w:color="auto" w:fill="auto"/>
          </w:tcPr>
          <w:p w14:paraId="42932849" w14:textId="77777777" w:rsidR="00787965" w:rsidRPr="00CA6159" w:rsidRDefault="00787965" w:rsidP="00787965">
            <w:pPr>
              <w:pStyle w:val="Tableheading"/>
              <w:jc w:val="left"/>
              <w:rPr>
                <w:ins w:id="468" w:author="Jillian Carson-Jackson" w:date="2021-08-28T15:28:00Z"/>
                <w:sz w:val="16"/>
                <w:szCs w:val="16"/>
              </w:rPr>
            </w:pPr>
            <w:ins w:id="469" w:author="Jillian Carson-Jackson" w:date="2021-08-28T15:28:00Z">
              <w:r w:rsidRPr="00CA6159">
                <w:rPr>
                  <w:sz w:val="16"/>
                  <w:szCs w:val="16"/>
                </w:rPr>
                <w:t xml:space="preserve">1 – </w:t>
              </w:r>
              <w:r>
                <w:rPr>
                  <w:sz w:val="16"/>
                  <w:szCs w:val="16"/>
                </w:rPr>
                <w:t>Communication [and Interaction] [Co-ordination]</w:t>
              </w:r>
              <w:r w:rsidRPr="00CA6159">
                <w:rPr>
                  <w:sz w:val="16"/>
                  <w:szCs w:val="16"/>
                  <w:vertAlign w:val="superscript"/>
                </w:rPr>
                <w:t>3</w:t>
              </w:r>
              <w:r>
                <w:rPr>
                  <w:sz w:val="16"/>
                  <w:szCs w:val="16"/>
                  <w:vertAlign w:val="superscript"/>
                </w:rPr>
                <w:t xml:space="preserve">  </w:t>
              </w:r>
              <w:r>
                <w:rPr>
                  <w:sz w:val="16"/>
                  <w:szCs w:val="16"/>
                </w:rPr>
                <w:t xml:space="preserve"> </w:t>
              </w:r>
            </w:ins>
          </w:p>
        </w:tc>
        <w:tc>
          <w:tcPr>
            <w:tcW w:w="1555" w:type="dxa"/>
            <w:tcBorders>
              <w:top w:val="single" w:sz="12" w:space="0" w:color="auto"/>
            </w:tcBorders>
            <w:shd w:val="clear" w:color="auto" w:fill="auto"/>
          </w:tcPr>
          <w:p w14:paraId="227D4FAA" w14:textId="7464E171" w:rsidR="00787965" w:rsidRPr="00CA6159" w:rsidRDefault="00787965" w:rsidP="00787965">
            <w:pPr>
              <w:pStyle w:val="Tabletext"/>
              <w:jc w:val="center"/>
              <w:rPr>
                <w:ins w:id="470" w:author="Jillian Carson-Jackson" w:date="2021-08-28T15:28:00Z"/>
                <w:sz w:val="16"/>
                <w:szCs w:val="16"/>
              </w:rPr>
            </w:pPr>
            <w:commentRangeStart w:id="471"/>
            <w:ins w:id="472" w:author="Jillian Carson-Jackson" w:date="2021-08-28T15:35:00Z">
              <w:r w:rsidRPr="00CA6159">
                <w:rPr>
                  <w:sz w:val="16"/>
                  <w:szCs w:val="16"/>
                </w:rPr>
                <w:t>91</w:t>
              </w:r>
              <w:r>
                <w:rPr>
                  <w:sz w:val="16"/>
                  <w:szCs w:val="16"/>
                </w:rPr>
                <w:t xml:space="preserve"> + 7 +11</w:t>
              </w:r>
              <w:commentRangeEnd w:id="471"/>
              <w:r>
                <w:rPr>
                  <w:rStyle w:val="CommentReference"/>
                  <w:color w:val="auto"/>
                </w:rPr>
                <w:commentReference w:id="471"/>
              </w:r>
            </w:ins>
          </w:p>
        </w:tc>
        <w:tc>
          <w:tcPr>
            <w:tcW w:w="1559" w:type="dxa"/>
            <w:tcBorders>
              <w:top w:val="single" w:sz="12" w:space="0" w:color="auto"/>
            </w:tcBorders>
            <w:shd w:val="clear" w:color="auto" w:fill="auto"/>
          </w:tcPr>
          <w:p w14:paraId="3C65E9C0" w14:textId="09EB396C" w:rsidR="00787965" w:rsidRPr="00CA6159" w:rsidRDefault="00787965" w:rsidP="00787965">
            <w:pPr>
              <w:pStyle w:val="Tabletext"/>
              <w:jc w:val="center"/>
              <w:rPr>
                <w:ins w:id="473" w:author="Jillian Carson-Jackson" w:date="2021-08-28T15:28:00Z"/>
                <w:sz w:val="16"/>
                <w:szCs w:val="16"/>
              </w:rPr>
            </w:pPr>
            <w:ins w:id="474" w:author="Jillian Carson-Jackson" w:date="2021-08-28T15:35:00Z">
              <w:r w:rsidRPr="00CA6159">
                <w:rPr>
                  <w:sz w:val="16"/>
                  <w:szCs w:val="16"/>
                </w:rPr>
                <w:t>75</w:t>
              </w:r>
              <w:r>
                <w:rPr>
                  <w:sz w:val="16"/>
                  <w:szCs w:val="16"/>
                </w:rPr>
                <w:t>+11 +31</w:t>
              </w:r>
            </w:ins>
          </w:p>
        </w:tc>
        <w:tc>
          <w:tcPr>
            <w:tcW w:w="4888" w:type="dxa"/>
            <w:tcBorders>
              <w:top w:val="single" w:sz="12" w:space="0" w:color="auto"/>
            </w:tcBorders>
            <w:shd w:val="clear" w:color="auto" w:fill="auto"/>
          </w:tcPr>
          <w:p w14:paraId="2CC53F0C" w14:textId="77777777" w:rsidR="00787965" w:rsidRPr="00CA6159" w:rsidRDefault="00787965" w:rsidP="00787965">
            <w:pPr>
              <w:pStyle w:val="Tabletext"/>
              <w:numPr>
                <w:ilvl w:val="0"/>
                <w:numId w:val="54"/>
              </w:numPr>
              <w:spacing w:after="0"/>
              <w:rPr>
                <w:ins w:id="475" w:author="Jillian Carson-Jackson" w:date="2021-08-28T15:28:00Z"/>
                <w:sz w:val="16"/>
                <w:szCs w:val="16"/>
              </w:rPr>
            </w:pPr>
            <w:ins w:id="476" w:author="Jillian Carson-Jackson" w:date="2021-08-28T15:28:00Z">
              <w:r w:rsidRPr="00CA6159">
                <w:rPr>
                  <w:sz w:val="16"/>
                  <w:szCs w:val="16"/>
                </w:rPr>
                <w:t>General communication skills</w:t>
              </w:r>
            </w:ins>
          </w:p>
          <w:p w14:paraId="26107019" w14:textId="77777777" w:rsidR="00787965" w:rsidRPr="00CA6159" w:rsidRDefault="00787965" w:rsidP="00787965">
            <w:pPr>
              <w:pStyle w:val="Tabletext"/>
              <w:numPr>
                <w:ilvl w:val="0"/>
                <w:numId w:val="54"/>
              </w:numPr>
              <w:spacing w:after="0"/>
              <w:rPr>
                <w:ins w:id="477" w:author="Jillian Carson-Jackson" w:date="2021-08-28T15:28:00Z"/>
                <w:sz w:val="16"/>
                <w:szCs w:val="16"/>
              </w:rPr>
            </w:pPr>
            <w:ins w:id="478" w:author="Jillian Carson-Jackson" w:date="2021-08-28T15:28:00Z">
              <w:r w:rsidRPr="00CA6159">
                <w:rPr>
                  <w:sz w:val="16"/>
                  <w:szCs w:val="16"/>
                </w:rPr>
                <w:t>Language structure</w:t>
              </w:r>
              <w:r>
                <w:rPr>
                  <w:sz w:val="16"/>
                  <w:szCs w:val="16"/>
                </w:rPr>
                <w:t xml:space="preserve"> and VTS Messages </w:t>
              </w:r>
            </w:ins>
          </w:p>
          <w:p w14:paraId="5FA94686" w14:textId="77777777" w:rsidR="00787965" w:rsidRPr="008F6D04" w:rsidRDefault="00787965" w:rsidP="00787965">
            <w:pPr>
              <w:pStyle w:val="Tabletext"/>
              <w:numPr>
                <w:ilvl w:val="0"/>
                <w:numId w:val="54"/>
              </w:numPr>
              <w:spacing w:after="0"/>
              <w:rPr>
                <w:ins w:id="479" w:author="Jillian Carson-Jackson" w:date="2021-08-28T15:28:00Z"/>
                <w:sz w:val="16"/>
                <w:szCs w:val="16"/>
              </w:rPr>
            </w:pPr>
            <w:ins w:id="480" w:author="Jillian Carson-Jackson" w:date="2021-08-28T15:28:00Z">
              <w:r>
                <w:rPr>
                  <w:sz w:val="16"/>
                  <w:szCs w:val="16"/>
                </w:rPr>
                <w:t>Use of radio communication in VTS</w:t>
              </w:r>
              <w:r w:rsidRPr="0099629B">
                <w:rPr>
                  <w:sz w:val="16"/>
                  <w:szCs w:val="16"/>
                  <w:vertAlign w:val="superscript"/>
                </w:rPr>
                <w:t xml:space="preserve">4 </w:t>
              </w:r>
            </w:ins>
          </w:p>
        </w:tc>
        <w:tc>
          <w:tcPr>
            <w:tcW w:w="4225" w:type="dxa"/>
            <w:tcBorders>
              <w:top w:val="single" w:sz="12" w:space="0" w:color="auto"/>
            </w:tcBorders>
            <w:shd w:val="clear" w:color="auto" w:fill="auto"/>
          </w:tcPr>
          <w:p w14:paraId="7C035B8B" w14:textId="77777777" w:rsidR="00787965" w:rsidRPr="00CA6159" w:rsidRDefault="00787965" w:rsidP="00787965">
            <w:pPr>
              <w:pStyle w:val="Tabletext"/>
              <w:numPr>
                <w:ilvl w:val="0"/>
                <w:numId w:val="54"/>
              </w:numPr>
              <w:spacing w:after="0"/>
              <w:rPr>
                <w:ins w:id="481" w:author="Jillian Carson-Jackson" w:date="2021-08-28T15:28:00Z"/>
                <w:sz w:val="16"/>
                <w:szCs w:val="16"/>
              </w:rPr>
            </w:pPr>
            <w:ins w:id="482" w:author="Jillian Carson-Jackson" w:date="2021-08-28T15:28:00Z">
              <w:r>
                <w:rPr>
                  <w:sz w:val="16"/>
                  <w:szCs w:val="16"/>
                </w:rPr>
                <w:t xml:space="preserve">SMCP and </w:t>
              </w:r>
              <w:r w:rsidRPr="00CA6159">
                <w:rPr>
                  <w:sz w:val="16"/>
                  <w:szCs w:val="16"/>
                </w:rPr>
                <w:t>Standard phrases</w:t>
              </w:r>
            </w:ins>
          </w:p>
          <w:p w14:paraId="27DBCDAC" w14:textId="77777777" w:rsidR="00787965" w:rsidRDefault="00787965" w:rsidP="00787965">
            <w:pPr>
              <w:pStyle w:val="Tabletext"/>
              <w:numPr>
                <w:ilvl w:val="0"/>
                <w:numId w:val="55"/>
              </w:numPr>
              <w:spacing w:after="0"/>
              <w:rPr>
                <w:ins w:id="483" w:author="Jillian Carson-Jackson" w:date="2021-08-28T15:28:00Z"/>
                <w:sz w:val="16"/>
                <w:szCs w:val="16"/>
              </w:rPr>
            </w:pPr>
            <w:ins w:id="484" w:author="Jillian Carson-Jackson" w:date="2021-08-28T15:28:00Z">
              <w:r w:rsidRPr="00CA6159">
                <w:rPr>
                  <w:sz w:val="16"/>
                  <w:szCs w:val="16"/>
                </w:rPr>
                <w:t>Specific VTS messages construction</w:t>
              </w:r>
            </w:ins>
          </w:p>
          <w:p w14:paraId="366E01CC" w14:textId="77777777" w:rsidR="00787965" w:rsidRPr="0057577D" w:rsidRDefault="00787965" w:rsidP="00787965">
            <w:pPr>
              <w:pStyle w:val="Tabletext"/>
              <w:numPr>
                <w:ilvl w:val="0"/>
                <w:numId w:val="55"/>
              </w:numPr>
              <w:spacing w:after="0"/>
              <w:rPr>
                <w:ins w:id="485" w:author="Jillian Carson-Jackson" w:date="2021-08-28T15:28:00Z"/>
                <w:sz w:val="16"/>
                <w:szCs w:val="16"/>
              </w:rPr>
            </w:pPr>
            <w:ins w:id="486" w:author="Jillian Carson-Jackson" w:date="2021-08-28T15:28:00Z">
              <w:r w:rsidRPr="00CA6159">
                <w:rPr>
                  <w:sz w:val="16"/>
                  <w:szCs w:val="16"/>
                </w:rPr>
                <w:t xml:space="preserve">Information management </w:t>
              </w:r>
            </w:ins>
          </w:p>
        </w:tc>
      </w:tr>
      <w:tr w:rsidR="004B3C5B" w:rsidRPr="00AD146F" w14:paraId="35222CED" w14:textId="77777777" w:rsidTr="00DF4142">
        <w:trPr>
          <w:cantSplit/>
          <w:trHeight w:val="683"/>
          <w:tblHeader/>
          <w:ins w:id="487" w:author="Jillian Carson-Jackson" w:date="2021-08-28T15:28:00Z"/>
        </w:trPr>
        <w:tc>
          <w:tcPr>
            <w:tcW w:w="2693" w:type="dxa"/>
            <w:tcBorders>
              <w:top w:val="single" w:sz="12" w:space="0" w:color="auto"/>
            </w:tcBorders>
            <w:shd w:val="clear" w:color="auto" w:fill="auto"/>
          </w:tcPr>
          <w:p w14:paraId="1C87D460" w14:textId="77777777" w:rsidR="004B3C5B" w:rsidRPr="00CA6159" w:rsidRDefault="004B3C5B" w:rsidP="00DF4142">
            <w:pPr>
              <w:pStyle w:val="Tableheading"/>
              <w:jc w:val="left"/>
              <w:rPr>
                <w:ins w:id="488" w:author="Jillian Carson-Jackson" w:date="2021-08-28T15:28:00Z"/>
                <w:sz w:val="16"/>
                <w:szCs w:val="16"/>
              </w:rPr>
            </w:pPr>
            <w:ins w:id="489" w:author="Jillian Carson-Jackson" w:date="2021-08-28T15:28:00Z">
              <w:r>
                <w:rPr>
                  <w:sz w:val="16"/>
                  <w:szCs w:val="16"/>
                </w:rPr>
                <w:t>2 – Legal Framework</w:t>
              </w:r>
            </w:ins>
          </w:p>
        </w:tc>
        <w:tc>
          <w:tcPr>
            <w:tcW w:w="1555" w:type="dxa"/>
            <w:tcBorders>
              <w:top w:val="single" w:sz="12" w:space="0" w:color="auto"/>
            </w:tcBorders>
            <w:shd w:val="clear" w:color="auto" w:fill="auto"/>
          </w:tcPr>
          <w:p w14:paraId="21EB328E" w14:textId="77777777" w:rsidR="004B3C5B" w:rsidRPr="00CA6159" w:rsidRDefault="004B3C5B" w:rsidP="00DF4142">
            <w:pPr>
              <w:pStyle w:val="Tabletext"/>
              <w:jc w:val="center"/>
              <w:rPr>
                <w:ins w:id="490" w:author="Jillian Carson-Jackson" w:date="2021-08-28T15:28:00Z"/>
                <w:sz w:val="16"/>
                <w:szCs w:val="16"/>
              </w:rPr>
            </w:pPr>
            <w:ins w:id="491" w:author="Jillian Carson-Jackson" w:date="2021-08-28T15:28:00Z">
              <w:r>
                <w:rPr>
                  <w:sz w:val="16"/>
                  <w:szCs w:val="16"/>
                </w:rPr>
                <w:t>10</w:t>
              </w:r>
            </w:ins>
          </w:p>
        </w:tc>
        <w:tc>
          <w:tcPr>
            <w:tcW w:w="1559" w:type="dxa"/>
            <w:tcBorders>
              <w:top w:val="single" w:sz="12" w:space="0" w:color="auto"/>
            </w:tcBorders>
            <w:shd w:val="clear" w:color="auto" w:fill="auto"/>
          </w:tcPr>
          <w:p w14:paraId="56FF3698" w14:textId="77777777" w:rsidR="004B3C5B" w:rsidRPr="00CA6159" w:rsidRDefault="004B3C5B" w:rsidP="00DF4142">
            <w:pPr>
              <w:pStyle w:val="Tabletext"/>
              <w:jc w:val="center"/>
              <w:rPr>
                <w:ins w:id="492" w:author="Jillian Carson-Jackson" w:date="2021-08-28T15:28:00Z"/>
                <w:sz w:val="16"/>
                <w:szCs w:val="16"/>
              </w:rPr>
            </w:pPr>
            <w:ins w:id="493" w:author="Jillian Carson-Jackson" w:date="2021-08-28T15:28:00Z">
              <w:r>
                <w:rPr>
                  <w:sz w:val="16"/>
                  <w:szCs w:val="16"/>
                </w:rPr>
                <w:t>8</w:t>
              </w:r>
            </w:ins>
          </w:p>
        </w:tc>
        <w:tc>
          <w:tcPr>
            <w:tcW w:w="4888" w:type="dxa"/>
            <w:tcBorders>
              <w:top w:val="single" w:sz="12" w:space="0" w:color="auto"/>
            </w:tcBorders>
            <w:shd w:val="clear" w:color="auto" w:fill="auto"/>
          </w:tcPr>
          <w:p w14:paraId="17DE4A3A" w14:textId="77777777" w:rsidR="004B3C5B" w:rsidRPr="00420BE3" w:rsidRDefault="004B3C5B" w:rsidP="00DF4142">
            <w:pPr>
              <w:pStyle w:val="Tabletext"/>
              <w:numPr>
                <w:ilvl w:val="0"/>
                <w:numId w:val="54"/>
              </w:numPr>
              <w:spacing w:after="0"/>
              <w:rPr>
                <w:ins w:id="494" w:author="Jillian Carson-Jackson" w:date="2021-08-28T15:28:00Z"/>
                <w:sz w:val="16"/>
                <w:szCs w:val="16"/>
              </w:rPr>
            </w:pPr>
            <w:ins w:id="495" w:author="Jillian Carson-Jackson" w:date="2021-08-28T15:28:00Z">
              <w:r>
                <w:rPr>
                  <w:sz w:val="16"/>
                  <w:szCs w:val="16"/>
                </w:rPr>
                <w:t>International, national [local] framework for VTS</w:t>
              </w:r>
            </w:ins>
          </w:p>
          <w:p w14:paraId="45D240DA" w14:textId="77777777" w:rsidR="004B3C5B" w:rsidRPr="0057577D" w:rsidRDefault="004B3C5B" w:rsidP="00DF4142">
            <w:pPr>
              <w:pStyle w:val="Tabletext"/>
              <w:numPr>
                <w:ilvl w:val="0"/>
                <w:numId w:val="54"/>
              </w:numPr>
              <w:spacing w:after="0"/>
              <w:rPr>
                <w:ins w:id="496" w:author="Jillian Carson-Jackson" w:date="2021-08-28T15:28:00Z"/>
                <w:sz w:val="16"/>
                <w:szCs w:val="16"/>
              </w:rPr>
            </w:pPr>
            <w:ins w:id="497" w:author="Jillian Carson-Jackson" w:date="2021-08-28T15:28:00Z">
              <w:r w:rsidRPr="00420BE3">
                <w:rPr>
                  <w:sz w:val="16"/>
                  <w:szCs w:val="16"/>
                </w:rPr>
                <w:t>Regulatory requirements</w:t>
              </w:r>
            </w:ins>
          </w:p>
        </w:tc>
        <w:tc>
          <w:tcPr>
            <w:tcW w:w="4225" w:type="dxa"/>
            <w:tcBorders>
              <w:top w:val="single" w:sz="12" w:space="0" w:color="auto"/>
            </w:tcBorders>
            <w:shd w:val="clear" w:color="auto" w:fill="auto"/>
          </w:tcPr>
          <w:p w14:paraId="2E0EC45D" w14:textId="77777777" w:rsidR="004B3C5B" w:rsidRPr="00CA6159" w:rsidRDefault="004B3C5B" w:rsidP="00DF4142">
            <w:pPr>
              <w:pStyle w:val="Tabletext"/>
              <w:numPr>
                <w:ilvl w:val="0"/>
                <w:numId w:val="54"/>
              </w:numPr>
              <w:spacing w:after="0"/>
              <w:rPr>
                <w:ins w:id="498" w:author="Jillian Carson-Jackson" w:date="2021-08-28T15:28:00Z"/>
                <w:sz w:val="16"/>
                <w:szCs w:val="16"/>
              </w:rPr>
            </w:pPr>
            <w:ins w:id="499" w:author="Jillian Carson-Jackson" w:date="2021-08-28T15:28:00Z">
              <w:r w:rsidRPr="00CA6159">
                <w:rPr>
                  <w:sz w:val="16"/>
                  <w:szCs w:val="16"/>
                </w:rPr>
                <w:t>Roles and responsibilities</w:t>
              </w:r>
            </w:ins>
          </w:p>
          <w:p w14:paraId="078FDD1C" w14:textId="77777777" w:rsidR="004B3C5B" w:rsidRPr="00CA6159" w:rsidRDefault="004B3C5B" w:rsidP="00DF4142">
            <w:pPr>
              <w:pStyle w:val="Tabletext"/>
              <w:numPr>
                <w:ilvl w:val="0"/>
                <w:numId w:val="54"/>
              </w:numPr>
              <w:spacing w:after="0"/>
              <w:rPr>
                <w:ins w:id="500" w:author="Jillian Carson-Jackson" w:date="2021-08-28T15:28:00Z"/>
                <w:sz w:val="16"/>
                <w:szCs w:val="16"/>
              </w:rPr>
            </w:pPr>
            <w:ins w:id="501" w:author="Jillian Carson-Jackson" w:date="2021-08-28T15:28:00Z">
              <w:r>
                <w:rPr>
                  <w:sz w:val="16"/>
                  <w:szCs w:val="16"/>
                </w:rPr>
                <w:t>Record keeping</w:t>
              </w:r>
            </w:ins>
          </w:p>
        </w:tc>
      </w:tr>
      <w:tr w:rsidR="004B3C5B" w:rsidRPr="00AD146F" w14:paraId="59783E43" w14:textId="77777777" w:rsidTr="00DF4142">
        <w:trPr>
          <w:cantSplit/>
          <w:trHeight w:val="953"/>
          <w:tblHeader/>
          <w:ins w:id="502" w:author="Jillian Carson-Jackson" w:date="2021-08-28T15:28:00Z"/>
        </w:trPr>
        <w:tc>
          <w:tcPr>
            <w:tcW w:w="2693" w:type="dxa"/>
            <w:shd w:val="clear" w:color="auto" w:fill="auto"/>
          </w:tcPr>
          <w:p w14:paraId="7B224AF3" w14:textId="77777777" w:rsidR="004B3C5B" w:rsidRPr="00CA6159" w:rsidRDefault="004B3C5B" w:rsidP="00DF4142">
            <w:pPr>
              <w:pStyle w:val="Tableheading"/>
              <w:jc w:val="left"/>
              <w:rPr>
                <w:ins w:id="503" w:author="Jillian Carson-Jackson" w:date="2021-08-28T15:28:00Z"/>
                <w:sz w:val="16"/>
                <w:szCs w:val="16"/>
              </w:rPr>
            </w:pPr>
            <w:ins w:id="504" w:author="Jillian Carson-Jackson" w:date="2021-08-28T15:28:00Z">
              <w:r>
                <w:rPr>
                  <w:sz w:val="16"/>
                  <w:szCs w:val="16"/>
                </w:rPr>
                <w:t>3</w:t>
              </w:r>
              <w:r w:rsidRPr="00CA6159">
                <w:rPr>
                  <w:sz w:val="16"/>
                  <w:szCs w:val="16"/>
                </w:rPr>
                <w:t xml:space="preserve"> – Traffic Management</w:t>
              </w:r>
            </w:ins>
          </w:p>
        </w:tc>
        <w:tc>
          <w:tcPr>
            <w:tcW w:w="1555" w:type="dxa"/>
            <w:shd w:val="clear" w:color="auto" w:fill="auto"/>
          </w:tcPr>
          <w:p w14:paraId="6DA237B9" w14:textId="77777777" w:rsidR="004B3C5B" w:rsidRPr="00CA6159" w:rsidRDefault="004B3C5B" w:rsidP="00DF4142">
            <w:pPr>
              <w:pStyle w:val="Tabletext"/>
              <w:jc w:val="center"/>
              <w:rPr>
                <w:ins w:id="505" w:author="Jillian Carson-Jackson" w:date="2021-08-28T15:28:00Z"/>
                <w:sz w:val="16"/>
                <w:szCs w:val="16"/>
              </w:rPr>
            </w:pPr>
            <w:ins w:id="506" w:author="Jillian Carson-Jackson" w:date="2021-08-28T15:28:00Z">
              <w:r w:rsidRPr="00CA6159">
                <w:rPr>
                  <w:sz w:val="16"/>
                  <w:szCs w:val="16"/>
                </w:rPr>
                <w:t>52</w:t>
              </w:r>
              <w:r>
                <w:rPr>
                  <w:sz w:val="16"/>
                  <w:szCs w:val="16"/>
                </w:rPr>
                <w:t xml:space="preserve"> (- 10)</w:t>
              </w:r>
            </w:ins>
          </w:p>
        </w:tc>
        <w:tc>
          <w:tcPr>
            <w:tcW w:w="1559" w:type="dxa"/>
            <w:shd w:val="clear" w:color="auto" w:fill="auto"/>
          </w:tcPr>
          <w:p w14:paraId="0340A055" w14:textId="77777777" w:rsidR="004B3C5B" w:rsidRPr="00CA6159" w:rsidRDefault="004B3C5B" w:rsidP="00DF4142">
            <w:pPr>
              <w:pStyle w:val="Tabletext"/>
              <w:jc w:val="center"/>
              <w:rPr>
                <w:ins w:id="507" w:author="Jillian Carson-Jackson" w:date="2021-08-28T15:28:00Z"/>
                <w:sz w:val="16"/>
                <w:szCs w:val="16"/>
              </w:rPr>
            </w:pPr>
            <w:ins w:id="508" w:author="Jillian Carson-Jackson" w:date="2021-08-28T15:28:00Z">
              <w:r w:rsidRPr="00CA6159">
                <w:rPr>
                  <w:sz w:val="16"/>
                  <w:szCs w:val="16"/>
                </w:rPr>
                <w:t>54</w:t>
              </w:r>
              <w:r>
                <w:rPr>
                  <w:sz w:val="16"/>
                  <w:szCs w:val="16"/>
                </w:rPr>
                <w:t xml:space="preserve"> (-8)</w:t>
              </w:r>
            </w:ins>
          </w:p>
        </w:tc>
        <w:tc>
          <w:tcPr>
            <w:tcW w:w="4888" w:type="dxa"/>
            <w:shd w:val="clear" w:color="auto" w:fill="auto"/>
          </w:tcPr>
          <w:p w14:paraId="6153948D" w14:textId="77777777" w:rsidR="004B3C5B" w:rsidRDefault="004B3C5B" w:rsidP="00DF4142">
            <w:pPr>
              <w:pStyle w:val="Tabletext"/>
              <w:numPr>
                <w:ilvl w:val="0"/>
                <w:numId w:val="54"/>
              </w:numPr>
              <w:spacing w:after="0"/>
              <w:rPr>
                <w:ins w:id="509" w:author="Jillian Carson-Jackson" w:date="2021-08-28T15:28:00Z"/>
                <w:sz w:val="16"/>
                <w:szCs w:val="16"/>
              </w:rPr>
            </w:pPr>
            <w:ins w:id="510" w:author="Jillian Carson-Jackson" w:date="2021-08-28T15:28:00Z">
              <w:r w:rsidRPr="00CA6159">
                <w:rPr>
                  <w:sz w:val="16"/>
                  <w:szCs w:val="16"/>
                </w:rPr>
                <w:t>VTS environment</w:t>
              </w:r>
              <w:r>
                <w:rPr>
                  <w:sz w:val="16"/>
                  <w:szCs w:val="16"/>
                </w:rPr>
                <w:t xml:space="preserve"> </w:t>
              </w:r>
            </w:ins>
          </w:p>
          <w:p w14:paraId="5E76BD7D" w14:textId="77777777" w:rsidR="004B3C5B" w:rsidRDefault="004B3C5B" w:rsidP="00DF4142">
            <w:pPr>
              <w:pStyle w:val="Tabletext"/>
              <w:numPr>
                <w:ilvl w:val="0"/>
                <w:numId w:val="54"/>
              </w:numPr>
              <w:spacing w:after="0"/>
              <w:rPr>
                <w:ins w:id="511" w:author="Jillian Carson-Jackson" w:date="2021-08-28T15:28:00Z"/>
                <w:sz w:val="16"/>
                <w:szCs w:val="16"/>
              </w:rPr>
            </w:pPr>
            <w:ins w:id="512" w:author="Jillian Carson-Jackson" w:date="2021-08-28T15:28:00Z">
              <w:r>
                <w:rPr>
                  <w:sz w:val="16"/>
                  <w:szCs w:val="16"/>
                </w:rPr>
                <w:t>Provision of information</w:t>
              </w:r>
            </w:ins>
          </w:p>
          <w:p w14:paraId="0C505435" w14:textId="77777777" w:rsidR="004B3C5B" w:rsidRPr="0057577D" w:rsidRDefault="004B3C5B" w:rsidP="00DF4142">
            <w:pPr>
              <w:pStyle w:val="Tabletext"/>
              <w:numPr>
                <w:ilvl w:val="0"/>
                <w:numId w:val="54"/>
              </w:numPr>
              <w:spacing w:after="0"/>
              <w:rPr>
                <w:ins w:id="513" w:author="Jillian Carson-Jackson" w:date="2021-08-28T15:28:00Z"/>
                <w:sz w:val="16"/>
                <w:szCs w:val="16"/>
              </w:rPr>
            </w:pPr>
            <w:ins w:id="514" w:author="Jillian Carson-Jackson" w:date="2021-08-28T15:28:00Z">
              <w:r w:rsidRPr="00CA6159">
                <w:rPr>
                  <w:sz w:val="16"/>
                  <w:szCs w:val="16"/>
                </w:rPr>
                <w:t>Principles of water</w:t>
              </w:r>
              <w:r>
                <w:rPr>
                  <w:sz w:val="16"/>
                  <w:szCs w:val="16"/>
                </w:rPr>
                <w:t xml:space="preserve"> space management</w:t>
              </w:r>
            </w:ins>
          </w:p>
        </w:tc>
        <w:tc>
          <w:tcPr>
            <w:tcW w:w="4225" w:type="dxa"/>
            <w:shd w:val="clear" w:color="auto" w:fill="auto"/>
          </w:tcPr>
          <w:p w14:paraId="00BB2909" w14:textId="77777777" w:rsidR="004B3C5B" w:rsidRPr="00CA6159" w:rsidRDefault="004B3C5B" w:rsidP="00DF4142">
            <w:pPr>
              <w:pStyle w:val="Tabletext"/>
              <w:numPr>
                <w:ilvl w:val="0"/>
                <w:numId w:val="55"/>
              </w:numPr>
              <w:spacing w:after="0"/>
              <w:rPr>
                <w:ins w:id="515" w:author="Jillian Carson-Jackson" w:date="2021-08-28T15:28:00Z"/>
                <w:sz w:val="16"/>
                <w:szCs w:val="16"/>
              </w:rPr>
            </w:pPr>
            <w:ins w:id="516" w:author="Jillian Carson-Jackson" w:date="2021-08-28T15:28:00Z">
              <w:r>
                <w:rPr>
                  <w:sz w:val="16"/>
                  <w:szCs w:val="16"/>
                </w:rPr>
                <w:t xml:space="preserve">Monitoring </w:t>
              </w:r>
              <w:r w:rsidRPr="00CA6159">
                <w:rPr>
                  <w:sz w:val="16"/>
                  <w:szCs w:val="16"/>
                </w:rPr>
                <w:t>and management</w:t>
              </w:r>
            </w:ins>
          </w:p>
          <w:p w14:paraId="2721DF17" w14:textId="77777777" w:rsidR="004B3C5B" w:rsidRPr="00CA6159" w:rsidRDefault="004B3C5B" w:rsidP="00DF4142">
            <w:pPr>
              <w:pStyle w:val="Tabletext"/>
              <w:numPr>
                <w:ilvl w:val="0"/>
                <w:numId w:val="55"/>
              </w:numPr>
              <w:spacing w:after="0"/>
              <w:rPr>
                <w:ins w:id="517" w:author="Jillian Carson-Jackson" w:date="2021-08-28T15:28:00Z"/>
                <w:sz w:val="16"/>
                <w:szCs w:val="16"/>
              </w:rPr>
            </w:pPr>
            <w:ins w:id="518" w:author="Jillian Carson-Jackson" w:date="2021-08-28T15:28:00Z">
              <w:r>
                <w:rPr>
                  <w:sz w:val="16"/>
                  <w:szCs w:val="16"/>
                </w:rPr>
                <w:t>Responding to unsafe situations</w:t>
              </w:r>
            </w:ins>
          </w:p>
        </w:tc>
      </w:tr>
      <w:tr w:rsidR="004B3C5B" w:rsidRPr="00AD146F" w14:paraId="3B608240" w14:textId="77777777" w:rsidTr="00DF4142">
        <w:trPr>
          <w:cantSplit/>
          <w:trHeight w:val="883"/>
          <w:tblHeader/>
          <w:ins w:id="519" w:author="Jillian Carson-Jackson" w:date="2021-08-28T15:28:00Z"/>
        </w:trPr>
        <w:tc>
          <w:tcPr>
            <w:tcW w:w="2693" w:type="dxa"/>
            <w:shd w:val="clear" w:color="auto" w:fill="auto"/>
          </w:tcPr>
          <w:p w14:paraId="74F96B90" w14:textId="77777777" w:rsidR="004B3C5B" w:rsidRPr="00CA6159" w:rsidRDefault="004B3C5B" w:rsidP="00DF4142">
            <w:pPr>
              <w:pStyle w:val="Tableheading"/>
              <w:jc w:val="left"/>
              <w:rPr>
                <w:ins w:id="520" w:author="Jillian Carson-Jackson" w:date="2021-08-28T15:28:00Z"/>
                <w:sz w:val="16"/>
                <w:szCs w:val="16"/>
              </w:rPr>
            </w:pPr>
            <w:ins w:id="521" w:author="Jillian Carson-Jackson" w:date="2021-08-28T15:28:00Z">
              <w:r w:rsidRPr="00CA6159">
                <w:rPr>
                  <w:sz w:val="16"/>
                  <w:szCs w:val="16"/>
                </w:rPr>
                <w:t>4 – Nautical Knowledge</w:t>
              </w:r>
            </w:ins>
          </w:p>
        </w:tc>
        <w:tc>
          <w:tcPr>
            <w:tcW w:w="1555" w:type="dxa"/>
            <w:shd w:val="clear" w:color="auto" w:fill="auto"/>
          </w:tcPr>
          <w:p w14:paraId="1FA065F5" w14:textId="77777777" w:rsidR="004B3C5B" w:rsidRPr="00CA6159" w:rsidRDefault="004B3C5B" w:rsidP="00DF4142">
            <w:pPr>
              <w:pStyle w:val="Tabletext"/>
              <w:jc w:val="center"/>
              <w:rPr>
                <w:ins w:id="522" w:author="Jillian Carson-Jackson" w:date="2021-08-28T15:28:00Z"/>
                <w:sz w:val="16"/>
                <w:szCs w:val="16"/>
              </w:rPr>
            </w:pPr>
            <w:ins w:id="523" w:author="Jillian Carson-Jackson" w:date="2021-08-28T15:28:00Z">
              <w:r w:rsidRPr="00CA6159">
                <w:rPr>
                  <w:sz w:val="16"/>
                  <w:szCs w:val="16"/>
                </w:rPr>
                <w:t>85</w:t>
              </w:r>
            </w:ins>
          </w:p>
        </w:tc>
        <w:tc>
          <w:tcPr>
            <w:tcW w:w="1559" w:type="dxa"/>
            <w:shd w:val="clear" w:color="auto" w:fill="auto"/>
          </w:tcPr>
          <w:p w14:paraId="6774182E" w14:textId="77777777" w:rsidR="004B3C5B" w:rsidRPr="00CA6159" w:rsidRDefault="004B3C5B" w:rsidP="00DF4142">
            <w:pPr>
              <w:pStyle w:val="Tabletext"/>
              <w:jc w:val="center"/>
              <w:rPr>
                <w:ins w:id="524" w:author="Jillian Carson-Jackson" w:date="2021-08-28T15:28:00Z"/>
                <w:sz w:val="16"/>
                <w:szCs w:val="16"/>
              </w:rPr>
            </w:pPr>
            <w:ins w:id="525" w:author="Jillian Carson-Jackson" w:date="2021-08-28T15:28:00Z">
              <w:r w:rsidRPr="00CA6159">
                <w:rPr>
                  <w:sz w:val="16"/>
                  <w:szCs w:val="16"/>
                </w:rPr>
                <w:t>38</w:t>
              </w:r>
            </w:ins>
          </w:p>
        </w:tc>
        <w:tc>
          <w:tcPr>
            <w:tcW w:w="4888" w:type="dxa"/>
            <w:shd w:val="clear" w:color="auto" w:fill="auto"/>
          </w:tcPr>
          <w:p w14:paraId="6BD0950B" w14:textId="77777777" w:rsidR="004B3C5B" w:rsidRPr="00CA6159" w:rsidRDefault="004B3C5B" w:rsidP="00DF4142">
            <w:pPr>
              <w:pStyle w:val="Tabletext"/>
              <w:numPr>
                <w:ilvl w:val="0"/>
                <w:numId w:val="54"/>
              </w:numPr>
              <w:spacing w:after="0"/>
              <w:rPr>
                <w:ins w:id="526" w:author="Jillian Carson-Jackson" w:date="2021-08-28T15:28:00Z"/>
                <w:sz w:val="16"/>
                <w:szCs w:val="16"/>
              </w:rPr>
            </w:pPr>
            <w:ins w:id="527" w:author="Jillian Carson-Jackson" w:date="2021-08-28T15:28:00Z">
              <w:r w:rsidRPr="00CA6159">
                <w:rPr>
                  <w:sz w:val="16"/>
                  <w:szCs w:val="16"/>
                </w:rPr>
                <w:t>Chart work</w:t>
              </w:r>
            </w:ins>
          </w:p>
          <w:p w14:paraId="3BF2BC42" w14:textId="77777777" w:rsidR="004B3C5B" w:rsidRPr="00CA6159" w:rsidRDefault="004B3C5B" w:rsidP="00DF4142">
            <w:pPr>
              <w:pStyle w:val="Tabletext"/>
              <w:numPr>
                <w:ilvl w:val="0"/>
                <w:numId w:val="54"/>
              </w:numPr>
              <w:spacing w:after="0"/>
              <w:rPr>
                <w:ins w:id="528" w:author="Jillian Carson-Jackson" w:date="2021-08-28T15:28:00Z"/>
                <w:sz w:val="16"/>
                <w:szCs w:val="16"/>
              </w:rPr>
            </w:pPr>
            <w:ins w:id="529" w:author="Jillian Carson-Jackson" w:date="2021-08-28T15:28:00Z">
              <w:r w:rsidRPr="00CA6159">
                <w:rPr>
                  <w:sz w:val="16"/>
                  <w:szCs w:val="16"/>
                </w:rPr>
                <w:t>Collision regulations</w:t>
              </w:r>
            </w:ins>
          </w:p>
          <w:p w14:paraId="6A2D1427" w14:textId="77777777" w:rsidR="004B3C5B" w:rsidRPr="00CA6159" w:rsidRDefault="004B3C5B" w:rsidP="00DF4142">
            <w:pPr>
              <w:pStyle w:val="Tabletext"/>
              <w:numPr>
                <w:ilvl w:val="0"/>
                <w:numId w:val="54"/>
              </w:numPr>
              <w:spacing w:after="0"/>
              <w:rPr>
                <w:ins w:id="530" w:author="Jillian Carson-Jackson" w:date="2021-08-28T15:28:00Z"/>
                <w:sz w:val="16"/>
                <w:szCs w:val="16"/>
              </w:rPr>
            </w:pPr>
            <w:ins w:id="531" w:author="Jillian Carson-Jackson" w:date="2021-08-28T15:28:00Z">
              <w:r w:rsidRPr="00CA6159">
                <w:rPr>
                  <w:sz w:val="16"/>
                  <w:szCs w:val="16"/>
                </w:rPr>
                <w:t>Aids to navigation</w:t>
              </w:r>
            </w:ins>
          </w:p>
        </w:tc>
        <w:tc>
          <w:tcPr>
            <w:tcW w:w="4225" w:type="dxa"/>
            <w:shd w:val="clear" w:color="auto" w:fill="auto"/>
          </w:tcPr>
          <w:p w14:paraId="5E6B16C0" w14:textId="77777777" w:rsidR="004B3C5B" w:rsidRPr="00CA6159" w:rsidRDefault="004B3C5B" w:rsidP="00DF4142">
            <w:pPr>
              <w:pStyle w:val="Tabletext"/>
              <w:numPr>
                <w:ilvl w:val="0"/>
                <w:numId w:val="55"/>
              </w:numPr>
              <w:spacing w:after="0"/>
              <w:rPr>
                <w:ins w:id="532" w:author="Jillian Carson-Jackson" w:date="2021-08-28T15:28:00Z"/>
                <w:sz w:val="16"/>
                <w:szCs w:val="16"/>
              </w:rPr>
            </w:pPr>
            <w:ins w:id="533" w:author="Jillian Carson-Jackson" w:date="2021-08-28T15:28:00Z">
              <w:r w:rsidRPr="00CA6159">
                <w:rPr>
                  <w:sz w:val="16"/>
                  <w:szCs w:val="16"/>
                </w:rPr>
                <w:t>Navigational aids (ship borne)</w:t>
              </w:r>
            </w:ins>
          </w:p>
          <w:p w14:paraId="4D54A3E2" w14:textId="77777777" w:rsidR="004B3C5B" w:rsidRPr="00CA6159" w:rsidRDefault="004B3C5B" w:rsidP="00DF4142">
            <w:pPr>
              <w:pStyle w:val="Tabletext"/>
              <w:numPr>
                <w:ilvl w:val="0"/>
                <w:numId w:val="55"/>
              </w:numPr>
              <w:spacing w:after="0"/>
              <w:rPr>
                <w:ins w:id="534" w:author="Jillian Carson-Jackson" w:date="2021-08-28T15:28:00Z"/>
                <w:sz w:val="16"/>
                <w:szCs w:val="16"/>
              </w:rPr>
            </w:pPr>
            <w:ins w:id="535" w:author="Jillian Carson-Jackson" w:date="2021-08-28T15:28:00Z">
              <w:r w:rsidRPr="00CA6159">
                <w:rPr>
                  <w:sz w:val="16"/>
                  <w:szCs w:val="16"/>
                </w:rPr>
                <w:t>Shipboard knowledge</w:t>
              </w:r>
            </w:ins>
          </w:p>
          <w:p w14:paraId="431FF0AA" w14:textId="77777777" w:rsidR="004B3C5B" w:rsidRPr="00CA6159" w:rsidRDefault="004B3C5B" w:rsidP="00DF4142">
            <w:pPr>
              <w:pStyle w:val="Tabletext"/>
              <w:numPr>
                <w:ilvl w:val="0"/>
                <w:numId w:val="55"/>
              </w:numPr>
              <w:spacing w:after="0"/>
              <w:rPr>
                <w:ins w:id="536" w:author="Jillian Carson-Jackson" w:date="2021-08-28T15:28:00Z"/>
                <w:sz w:val="16"/>
                <w:szCs w:val="16"/>
              </w:rPr>
            </w:pPr>
            <w:ins w:id="537" w:author="Jillian Carson-Jackson" w:date="2021-08-28T15:28:00Z">
              <w:r w:rsidRPr="00CA6159">
                <w:rPr>
                  <w:sz w:val="16"/>
                  <w:szCs w:val="16"/>
                </w:rPr>
                <w:t>Port operations and other allied services</w:t>
              </w:r>
            </w:ins>
          </w:p>
        </w:tc>
      </w:tr>
      <w:tr w:rsidR="004B3C5B" w:rsidRPr="00AD146F" w14:paraId="0089A267" w14:textId="77777777" w:rsidTr="00DF4142">
        <w:trPr>
          <w:cantSplit/>
          <w:trHeight w:val="683"/>
          <w:tblHeader/>
          <w:ins w:id="538" w:author="Jillian Carson-Jackson" w:date="2021-08-28T15:28:00Z"/>
        </w:trPr>
        <w:tc>
          <w:tcPr>
            <w:tcW w:w="2693" w:type="dxa"/>
            <w:shd w:val="clear" w:color="auto" w:fill="auto"/>
          </w:tcPr>
          <w:p w14:paraId="00719896" w14:textId="77777777" w:rsidR="004B3C5B" w:rsidRPr="00CA6159" w:rsidRDefault="004B3C5B" w:rsidP="00DF4142">
            <w:pPr>
              <w:pStyle w:val="Tableheading"/>
              <w:jc w:val="left"/>
              <w:rPr>
                <w:ins w:id="539" w:author="Jillian Carson-Jackson" w:date="2021-08-28T15:28:00Z"/>
                <w:sz w:val="16"/>
                <w:szCs w:val="16"/>
              </w:rPr>
            </w:pPr>
            <w:ins w:id="540" w:author="Jillian Carson-Jackson" w:date="2021-08-28T15:28:00Z">
              <w:r>
                <w:rPr>
                  <w:sz w:val="16"/>
                  <w:szCs w:val="16"/>
                </w:rPr>
                <w:t>5</w:t>
              </w:r>
              <w:r w:rsidRPr="00CA6159">
                <w:rPr>
                  <w:sz w:val="16"/>
                  <w:szCs w:val="16"/>
                </w:rPr>
                <w:t xml:space="preserve"> – Equipment</w:t>
              </w:r>
              <w:r>
                <w:rPr>
                  <w:sz w:val="16"/>
                  <w:szCs w:val="16"/>
                </w:rPr>
                <w:t xml:space="preserve"> </w:t>
              </w:r>
            </w:ins>
          </w:p>
        </w:tc>
        <w:tc>
          <w:tcPr>
            <w:tcW w:w="1555" w:type="dxa"/>
            <w:shd w:val="clear" w:color="auto" w:fill="auto"/>
          </w:tcPr>
          <w:p w14:paraId="20F762F9" w14:textId="77777777" w:rsidR="004B3C5B" w:rsidRPr="00CA6159" w:rsidRDefault="004B3C5B" w:rsidP="00DF4142">
            <w:pPr>
              <w:pStyle w:val="Tabletext"/>
              <w:jc w:val="center"/>
              <w:rPr>
                <w:ins w:id="541" w:author="Jillian Carson-Jackson" w:date="2021-08-28T15:28:00Z"/>
                <w:sz w:val="16"/>
                <w:szCs w:val="16"/>
              </w:rPr>
            </w:pPr>
            <w:ins w:id="542" w:author="Jillian Carson-Jackson" w:date="2021-08-28T15:28:00Z">
              <w:r w:rsidRPr="00CA6159">
                <w:rPr>
                  <w:sz w:val="16"/>
                  <w:szCs w:val="16"/>
                </w:rPr>
                <w:t>39</w:t>
              </w:r>
              <w:r>
                <w:rPr>
                  <w:sz w:val="16"/>
                  <w:szCs w:val="16"/>
                </w:rPr>
                <w:t xml:space="preserve"> +4</w:t>
              </w:r>
            </w:ins>
          </w:p>
        </w:tc>
        <w:tc>
          <w:tcPr>
            <w:tcW w:w="1559" w:type="dxa"/>
            <w:shd w:val="clear" w:color="auto" w:fill="auto"/>
          </w:tcPr>
          <w:p w14:paraId="4D9CB1F0" w14:textId="77777777" w:rsidR="004B3C5B" w:rsidRPr="00CA6159" w:rsidRDefault="004B3C5B" w:rsidP="00DF4142">
            <w:pPr>
              <w:pStyle w:val="Tabletext"/>
              <w:jc w:val="center"/>
              <w:rPr>
                <w:ins w:id="543" w:author="Jillian Carson-Jackson" w:date="2021-08-28T15:28:00Z"/>
                <w:sz w:val="16"/>
                <w:szCs w:val="16"/>
              </w:rPr>
            </w:pPr>
            <w:ins w:id="544" w:author="Jillian Carson-Jackson" w:date="2021-08-28T15:28:00Z">
              <w:r w:rsidRPr="00CA6159">
                <w:rPr>
                  <w:sz w:val="16"/>
                  <w:szCs w:val="16"/>
                </w:rPr>
                <w:t>6</w:t>
              </w:r>
              <w:r>
                <w:rPr>
                  <w:sz w:val="16"/>
                  <w:szCs w:val="16"/>
                </w:rPr>
                <w:t xml:space="preserve"> +11</w:t>
              </w:r>
            </w:ins>
          </w:p>
        </w:tc>
        <w:tc>
          <w:tcPr>
            <w:tcW w:w="4888" w:type="dxa"/>
            <w:shd w:val="clear" w:color="auto" w:fill="auto"/>
          </w:tcPr>
          <w:p w14:paraId="0F633479" w14:textId="77777777" w:rsidR="004B3C5B" w:rsidRDefault="004B3C5B" w:rsidP="00DF4142">
            <w:pPr>
              <w:pStyle w:val="Tabletext"/>
              <w:numPr>
                <w:ilvl w:val="0"/>
                <w:numId w:val="54"/>
              </w:numPr>
              <w:spacing w:after="0"/>
              <w:rPr>
                <w:ins w:id="545" w:author="Jillian Carson-Jackson" w:date="2021-08-28T15:28:00Z"/>
                <w:sz w:val="16"/>
                <w:szCs w:val="16"/>
              </w:rPr>
            </w:pPr>
            <w:ins w:id="546" w:author="Jillian Carson-Jackson" w:date="2021-08-28T15:28:00Z">
              <w:r>
                <w:rPr>
                  <w:sz w:val="16"/>
                  <w:szCs w:val="16"/>
                </w:rPr>
                <w:t>Sensors in VTS (radar, AIS, CCTV, etc)</w:t>
              </w:r>
            </w:ins>
          </w:p>
          <w:p w14:paraId="6BE0AD84" w14:textId="77777777" w:rsidR="004B3C5B" w:rsidRPr="004B17F8" w:rsidRDefault="004B3C5B" w:rsidP="00DF4142">
            <w:pPr>
              <w:pStyle w:val="Tabletext"/>
              <w:numPr>
                <w:ilvl w:val="0"/>
                <w:numId w:val="54"/>
              </w:numPr>
              <w:spacing w:after="0"/>
              <w:rPr>
                <w:ins w:id="547" w:author="Jillian Carson-Jackson" w:date="2021-08-28T15:28:00Z"/>
                <w:sz w:val="16"/>
                <w:szCs w:val="16"/>
              </w:rPr>
            </w:pPr>
            <w:ins w:id="548" w:author="Jillian Carson-Jackson" w:date="2021-08-28T15:28:00Z">
              <w:r>
                <w:rPr>
                  <w:sz w:val="16"/>
                  <w:szCs w:val="16"/>
                </w:rPr>
                <w:t>Benefits and limitations of VTS equipment</w:t>
              </w:r>
            </w:ins>
          </w:p>
        </w:tc>
        <w:tc>
          <w:tcPr>
            <w:tcW w:w="4225" w:type="dxa"/>
            <w:shd w:val="clear" w:color="auto" w:fill="auto"/>
          </w:tcPr>
          <w:p w14:paraId="256D9D90" w14:textId="77777777" w:rsidR="004B3C5B" w:rsidRDefault="004B3C5B" w:rsidP="00DF4142">
            <w:pPr>
              <w:pStyle w:val="Tabletext"/>
              <w:numPr>
                <w:ilvl w:val="0"/>
                <w:numId w:val="55"/>
              </w:numPr>
              <w:spacing w:after="0"/>
              <w:rPr>
                <w:ins w:id="549" w:author="Jillian Carson-Jackson" w:date="2021-08-28T15:28:00Z"/>
                <w:sz w:val="16"/>
                <w:szCs w:val="16"/>
              </w:rPr>
            </w:pPr>
            <w:ins w:id="550" w:author="Jillian Carson-Jackson" w:date="2021-08-28T15:28:00Z">
              <w:r w:rsidRPr="00CA6159">
                <w:rPr>
                  <w:sz w:val="16"/>
                  <w:szCs w:val="16"/>
                </w:rPr>
                <w:t>Tracking systems</w:t>
              </w:r>
              <w:r>
                <w:rPr>
                  <w:sz w:val="16"/>
                  <w:szCs w:val="16"/>
                </w:rPr>
                <w:t>, decision support tools</w:t>
              </w:r>
              <w:r w:rsidRPr="00CA6159">
                <w:rPr>
                  <w:sz w:val="16"/>
                  <w:szCs w:val="16"/>
                </w:rPr>
                <w:t xml:space="preserve"> </w:t>
              </w:r>
            </w:ins>
          </w:p>
          <w:p w14:paraId="7942537C" w14:textId="77777777" w:rsidR="004B3C5B" w:rsidRPr="00CA6159" w:rsidRDefault="004B3C5B" w:rsidP="00DF4142">
            <w:pPr>
              <w:pStyle w:val="Tabletext"/>
              <w:numPr>
                <w:ilvl w:val="0"/>
                <w:numId w:val="55"/>
              </w:numPr>
              <w:spacing w:after="0"/>
              <w:rPr>
                <w:ins w:id="551" w:author="Jillian Carson-Jackson" w:date="2021-08-28T15:28:00Z"/>
                <w:sz w:val="16"/>
                <w:szCs w:val="16"/>
              </w:rPr>
            </w:pPr>
            <w:ins w:id="552" w:author="Jillian Carson-Jackson" w:date="2021-08-28T15:28:00Z">
              <w:r w:rsidRPr="00CA6159">
                <w:rPr>
                  <w:sz w:val="16"/>
                  <w:szCs w:val="16"/>
                </w:rPr>
                <w:t>Evolving technologies</w:t>
              </w:r>
            </w:ins>
          </w:p>
        </w:tc>
      </w:tr>
      <w:tr w:rsidR="004B3C5B" w:rsidRPr="00AD146F" w14:paraId="33CBCEF5" w14:textId="77777777" w:rsidTr="00DF4142">
        <w:trPr>
          <w:cantSplit/>
          <w:trHeight w:val="631"/>
          <w:tblHeader/>
          <w:ins w:id="553" w:author="Jillian Carson-Jackson" w:date="2021-08-28T15:28:00Z"/>
        </w:trPr>
        <w:tc>
          <w:tcPr>
            <w:tcW w:w="2693" w:type="dxa"/>
            <w:shd w:val="clear" w:color="auto" w:fill="auto"/>
          </w:tcPr>
          <w:p w14:paraId="3B2801B1" w14:textId="77777777" w:rsidR="004B3C5B" w:rsidRPr="00CA6159" w:rsidRDefault="004B3C5B" w:rsidP="00DF4142">
            <w:pPr>
              <w:pStyle w:val="Tableheading"/>
              <w:jc w:val="left"/>
              <w:rPr>
                <w:ins w:id="554" w:author="Jillian Carson-Jackson" w:date="2021-08-28T15:28:00Z"/>
                <w:sz w:val="16"/>
                <w:szCs w:val="16"/>
              </w:rPr>
            </w:pPr>
            <w:ins w:id="555" w:author="Jillian Carson-Jackson" w:date="2021-08-28T15:28:00Z">
              <w:r>
                <w:rPr>
                  <w:sz w:val="16"/>
                  <w:szCs w:val="16"/>
                </w:rPr>
                <w:t>6</w:t>
              </w:r>
              <w:r w:rsidRPr="00CA6159">
                <w:rPr>
                  <w:sz w:val="16"/>
                  <w:szCs w:val="16"/>
                </w:rPr>
                <w:t xml:space="preserve"> </w:t>
              </w:r>
              <w:commentRangeStart w:id="556"/>
              <w:r w:rsidRPr="00CA6159">
                <w:rPr>
                  <w:sz w:val="16"/>
                  <w:szCs w:val="16"/>
                </w:rPr>
                <w:t>– Personal Attributes</w:t>
              </w:r>
              <w:commentRangeEnd w:id="556"/>
              <w:r>
                <w:rPr>
                  <w:rStyle w:val="CommentReference"/>
                  <w:b w:val="0"/>
                  <w:color w:val="auto"/>
                </w:rPr>
                <w:commentReference w:id="556"/>
              </w:r>
            </w:ins>
          </w:p>
        </w:tc>
        <w:tc>
          <w:tcPr>
            <w:tcW w:w="1555" w:type="dxa"/>
            <w:shd w:val="clear" w:color="auto" w:fill="auto"/>
          </w:tcPr>
          <w:p w14:paraId="08D5A697" w14:textId="77777777" w:rsidR="004B3C5B" w:rsidRPr="00CA6159" w:rsidRDefault="004B3C5B" w:rsidP="00DF4142">
            <w:pPr>
              <w:pStyle w:val="Tabletext"/>
              <w:jc w:val="center"/>
              <w:rPr>
                <w:ins w:id="557" w:author="Jillian Carson-Jackson" w:date="2021-08-28T15:28:00Z"/>
                <w:sz w:val="16"/>
                <w:szCs w:val="16"/>
              </w:rPr>
            </w:pPr>
            <w:ins w:id="558" w:author="Jillian Carson-Jackson" w:date="2021-08-28T15:28:00Z">
              <w:r w:rsidRPr="00CA6159">
                <w:rPr>
                  <w:sz w:val="16"/>
                  <w:szCs w:val="16"/>
                </w:rPr>
                <w:t>6</w:t>
              </w:r>
            </w:ins>
          </w:p>
        </w:tc>
        <w:tc>
          <w:tcPr>
            <w:tcW w:w="1559" w:type="dxa"/>
            <w:shd w:val="clear" w:color="auto" w:fill="auto"/>
          </w:tcPr>
          <w:p w14:paraId="0764B225" w14:textId="77777777" w:rsidR="004B3C5B" w:rsidRPr="00CA6159" w:rsidRDefault="004B3C5B" w:rsidP="00DF4142">
            <w:pPr>
              <w:pStyle w:val="Tabletext"/>
              <w:jc w:val="center"/>
              <w:rPr>
                <w:ins w:id="559" w:author="Jillian Carson-Jackson" w:date="2021-08-28T15:28:00Z"/>
                <w:sz w:val="16"/>
                <w:szCs w:val="16"/>
              </w:rPr>
            </w:pPr>
            <w:ins w:id="560" w:author="Jillian Carson-Jackson" w:date="2021-08-28T15:28:00Z">
              <w:r w:rsidRPr="00CA6159">
                <w:rPr>
                  <w:sz w:val="16"/>
                  <w:szCs w:val="16"/>
                </w:rPr>
                <w:t>4</w:t>
              </w:r>
            </w:ins>
          </w:p>
        </w:tc>
        <w:tc>
          <w:tcPr>
            <w:tcW w:w="4888" w:type="dxa"/>
            <w:shd w:val="clear" w:color="auto" w:fill="auto"/>
          </w:tcPr>
          <w:p w14:paraId="3D12ED43" w14:textId="77777777" w:rsidR="004B3C5B" w:rsidRDefault="004B3C5B" w:rsidP="00DF4142">
            <w:pPr>
              <w:pStyle w:val="Tabletext"/>
              <w:numPr>
                <w:ilvl w:val="0"/>
                <w:numId w:val="54"/>
              </w:numPr>
              <w:spacing w:after="0"/>
              <w:rPr>
                <w:ins w:id="561" w:author="Jillian Carson-Jackson" w:date="2021-08-28T15:28:00Z"/>
                <w:sz w:val="16"/>
                <w:szCs w:val="16"/>
              </w:rPr>
            </w:pPr>
            <w:ins w:id="562" w:author="Jillian Carson-Jackson" w:date="2021-08-28T15:28:00Z">
              <w:r>
                <w:rPr>
                  <w:sz w:val="16"/>
                  <w:szCs w:val="16"/>
                </w:rPr>
                <w:t xml:space="preserve">Fatigue management and shiftwork </w:t>
              </w:r>
            </w:ins>
          </w:p>
          <w:p w14:paraId="1A25098B" w14:textId="77777777" w:rsidR="004B3C5B" w:rsidRPr="00CA6159" w:rsidRDefault="004B3C5B" w:rsidP="00DF4142">
            <w:pPr>
              <w:pStyle w:val="Tabletext"/>
              <w:numPr>
                <w:ilvl w:val="0"/>
                <w:numId w:val="54"/>
              </w:numPr>
              <w:spacing w:after="0"/>
              <w:rPr>
                <w:ins w:id="563" w:author="Jillian Carson-Jackson" w:date="2021-08-28T15:28:00Z"/>
                <w:sz w:val="16"/>
                <w:szCs w:val="16"/>
              </w:rPr>
            </w:pPr>
            <w:ins w:id="564" w:author="Jillian Carson-Jackson" w:date="2021-08-28T15:28:00Z">
              <w:r w:rsidRPr="00CA6159">
                <w:rPr>
                  <w:sz w:val="16"/>
                  <w:szCs w:val="16"/>
                </w:rPr>
                <w:t>Human relation skills</w:t>
              </w:r>
            </w:ins>
          </w:p>
        </w:tc>
        <w:tc>
          <w:tcPr>
            <w:tcW w:w="4225" w:type="dxa"/>
            <w:shd w:val="clear" w:color="auto" w:fill="auto"/>
          </w:tcPr>
          <w:p w14:paraId="19EBEA0C" w14:textId="77777777" w:rsidR="004B3C5B" w:rsidRDefault="004B3C5B" w:rsidP="00DF4142">
            <w:pPr>
              <w:pStyle w:val="Tabletext"/>
              <w:numPr>
                <w:ilvl w:val="0"/>
                <w:numId w:val="55"/>
              </w:numPr>
              <w:spacing w:after="0"/>
              <w:rPr>
                <w:ins w:id="565" w:author="Jillian Carson-Jackson" w:date="2021-08-28T15:28:00Z"/>
                <w:sz w:val="16"/>
                <w:szCs w:val="16"/>
              </w:rPr>
            </w:pPr>
            <w:ins w:id="566" w:author="Jillian Carson-Jackson" w:date="2021-08-28T15:28:00Z">
              <w:r w:rsidRPr="00CA6159">
                <w:rPr>
                  <w:sz w:val="16"/>
                  <w:szCs w:val="16"/>
                </w:rPr>
                <w:t>Responsibility and reliability</w:t>
              </w:r>
            </w:ins>
          </w:p>
          <w:p w14:paraId="0A7E8BF4" w14:textId="77777777" w:rsidR="004B3C5B" w:rsidRPr="00CA6159" w:rsidRDefault="004B3C5B" w:rsidP="00DF4142">
            <w:pPr>
              <w:pStyle w:val="Tabletext"/>
              <w:numPr>
                <w:ilvl w:val="0"/>
                <w:numId w:val="55"/>
              </w:numPr>
              <w:spacing w:after="0"/>
              <w:rPr>
                <w:ins w:id="567" w:author="Jillian Carson-Jackson" w:date="2021-08-28T15:28:00Z"/>
                <w:sz w:val="16"/>
                <w:szCs w:val="16"/>
              </w:rPr>
            </w:pPr>
            <w:ins w:id="568" w:author="Jillian Carson-Jackson" w:date="2021-08-28T15:28:00Z">
              <w:r>
                <w:rPr>
                  <w:sz w:val="16"/>
                  <w:szCs w:val="16"/>
                </w:rPr>
                <w:t xml:space="preserve">Teamwork </w:t>
              </w:r>
            </w:ins>
          </w:p>
        </w:tc>
      </w:tr>
      <w:tr w:rsidR="004B3C5B" w:rsidRPr="00AD146F" w14:paraId="7CE89D70" w14:textId="77777777" w:rsidTr="00DF4142">
        <w:trPr>
          <w:cantSplit/>
          <w:trHeight w:val="973"/>
          <w:tblHeader/>
          <w:ins w:id="569" w:author="Jillian Carson-Jackson" w:date="2021-08-28T15:28:00Z"/>
        </w:trPr>
        <w:tc>
          <w:tcPr>
            <w:tcW w:w="2693" w:type="dxa"/>
            <w:shd w:val="clear" w:color="auto" w:fill="auto"/>
          </w:tcPr>
          <w:p w14:paraId="2CCF5323" w14:textId="77777777" w:rsidR="004B3C5B" w:rsidRPr="00CA6159" w:rsidRDefault="004B3C5B" w:rsidP="00DF4142">
            <w:pPr>
              <w:pStyle w:val="Tableheading"/>
              <w:jc w:val="left"/>
              <w:rPr>
                <w:ins w:id="570" w:author="Jillian Carson-Jackson" w:date="2021-08-28T15:28:00Z"/>
                <w:sz w:val="16"/>
                <w:szCs w:val="16"/>
              </w:rPr>
            </w:pPr>
            <w:ins w:id="571" w:author="Jillian Carson-Jackson" w:date="2021-08-28T15:28:00Z">
              <w:r>
                <w:rPr>
                  <w:sz w:val="16"/>
                  <w:szCs w:val="16"/>
                </w:rPr>
                <w:t>7</w:t>
              </w:r>
              <w:r w:rsidRPr="00CA6159">
                <w:rPr>
                  <w:sz w:val="16"/>
                  <w:szCs w:val="16"/>
                </w:rPr>
                <w:t xml:space="preserve"> – Emergency Situations</w:t>
              </w:r>
            </w:ins>
          </w:p>
        </w:tc>
        <w:tc>
          <w:tcPr>
            <w:tcW w:w="1555" w:type="dxa"/>
            <w:shd w:val="clear" w:color="auto" w:fill="auto"/>
          </w:tcPr>
          <w:p w14:paraId="28B54028" w14:textId="77777777" w:rsidR="004B3C5B" w:rsidRPr="00CA6159" w:rsidRDefault="004B3C5B" w:rsidP="00DF4142">
            <w:pPr>
              <w:pStyle w:val="Tabletext"/>
              <w:jc w:val="center"/>
              <w:rPr>
                <w:ins w:id="572" w:author="Jillian Carson-Jackson" w:date="2021-08-28T15:28:00Z"/>
                <w:sz w:val="16"/>
                <w:szCs w:val="16"/>
              </w:rPr>
            </w:pPr>
            <w:ins w:id="573" w:author="Jillian Carson-Jackson" w:date="2021-08-28T15:28:00Z">
              <w:r w:rsidRPr="00CA6159">
                <w:rPr>
                  <w:sz w:val="16"/>
                  <w:szCs w:val="16"/>
                </w:rPr>
                <w:t>12</w:t>
              </w:r>
            </w:ins>
          </w:p>
        </w:tc>
        <w:tc>
          <w:tcPr>
            <w:tcW w:w="1559" w:type="dxa"/>
            <w:shd w:val="clear" w:color="auto" w:fill="auto"/>
          </w:tcPr>
          <w:p w14:paraId="4C6AFB39" w14:textId="77777777" w:rsidR="004B3C5B" w:rsidRPr="00CA6159" w:rsidRDefault="004B3C5B" w:rsidP="00DF4142">
            <w:pPr>
              <w:pStyle w:val="Tabletext"/>
              <w:jc w:val="center"/>
              <w:rPr>
                <w:ins w:id="574" w:author="Jillian Carson-Jackson" w:date="2021-08-28T15:28:00Z"/>
                <w:sz w:val="16"/>
                <w:szCs w:val="16"/>
              </w:rPr>
            </w:pPr>
            <w:ins w:id="575" w:author="Jillian Carson-Jackson" w:date="2021-08-28T15:28:00Z">
              <w:r w:rsidRPr="00CA6159">
                <w:rPr>
                  <w:sz w:val="16"/>
                  <w:szCs w:val="16"/>
                </w:rPr>
                <w:t>10</w:t>
              </w:r>
            </w:ins>
          </w:p>
        </w:tc>
        <w:tc>
          <w:tcPr>
            <w:tcW w:w="4888" w:type="dxa"/>
            <w:shd w:val="clear" w:color="auto" w:fill="auto"/>
          </w:tcPr>
          <w:p w14:paraId="3F34987E" w14:textId="77777777" w:rsidR="004B3C5B" w:rsidRDefault="004B3C5B" w:rsidP="00DF4142">
            <w:pPr>
              <w:pStyle w:val="Tabletext"/>
              <w:numPr>
                <w:ilvl w:val="0"/>
                <w:numId w:val="54"/>
              </w:numPr>
              <w:spacing w:after="0"/>
              <w:rPr>
                <w:ins w:id="576" w:author="Jillian Carson-Jackson" w:date="2021-08-28T15:28:00Z"/>
                <w:sz w:val="16"/>
                <w:szCs w:val="16"/>
              </w:rPr>
            </w:pPr>
            <w:ins w:id="577" w:author="Jillian Carson-Jackson" w:date="2021-08-28T15:28:00Z">
              <w:r w:rsidRPr="00CA6159">
                <w:rPr>
                  <w:sz w:val="16"/>
                  <w:szCs w:val="16"/>
                </w:rPr>
                <w:t>Internal/external emergencies</w:t>
              </w:r>
            </w:ins>
          </w:p>
          <w:p w14:paraId="5FCAEAFE" w14:textId="77777777" w:rsidR="004B3C5B" w:rsidRPr="00CA6159" w:rsidRDefault="004B3C5B" w:rsidP="00DF4142">
            <w:pPr>
              <w:pStyle w:val="Tabletext"/>
              <w:numPr>
                <w:ilvl w:val="0"/>
                <w:numId w:val="54"/>
              </w:numPr>
              <w:spacing w:after="0"/>
              <w:rPr>
                <w:ins w:id="578" w:author="Jillian Carson-Jackson" w:date="2021-08-28T15:28:00Z"/>
                <w:sz w:val="16"/>
                <w:szCs w:val="16"/>
              </w:rPr>
            </w:pPr>
            <w:ins w:id="579" w:author="Jillian Carson-Jackson" w:date="2021-08-28T15:28:00Z">
              <w:r w:rsidRPr="00CA6159">
                <w:rPr>
                  <w:sz w:val="16"/>
                  <w:szCs w:val="16"/>
                </w:rPr>
                <w:t>Contingency plans</w:t>
              </w:r>
            </w:ins>
          </w:p>
          <w:p w14:paraId="06A60E95" w14:textId="77777777" w:rsidR="004B3C5B" w:rsidRPr="00CA6159" w:rsidRDefault="004B3C5B" w:rsidP="00DF4142">
            <w:pPr>
              <w:pStyle w:val="Tabletext"/>
              <w:numPr>
                <w:ilvl w:val="0"/>
                <w:numId w:val="54"/>
              </w:numPr>
              <w:spacing w:after="0"/>
              <w:rPr>
                <w:ins w:id="580" w:author="Jillian Carson-Jackson" w:date="2021-08-28T15:28:00Z"/>
                <w:sz w:val="16"/>
                <w:szCs w:val="16"/>
              </w:rPr>
            </w:pPr>
            <w:ins w:id="581" w:author="Jillian Carson-Jackson" w:date="2021-08-28T15:28:00Z">
              <w:r w:rsidRPr="00CA6159">
                <w:rPr>
                  <w:sz w:val="16"/>
                  <w:szCs w:val="16"/>
                </w:rPr>
                <w:t>Prioritise and respond to situations</w:t>
              </w:r>
            </w:ins>
          </w:p>
        </w:tc>
        <w:tc>
          <w:tcPr>
            <w:tcW w:w="4225" w:type="dxa"/>
            <w:shd w:val="clear" w:color="auto" w:fill="auto"/>
          </w:tcPr>
          <w:p w14:paraId="2B8A2AB8" w14:textId="77777777" w:rsidR="004B3C5B" w:rsidRPr="00CA6159" w:rsidRDefault="004B3C5B" w:rsidP="00DF4142">
            <w:pPr>
              <w:pStyle w:val="Tabletext"/>
              <w:numPr>
                <w:ilvl w:val="0"/>
                <w:numId w:val="55"/>
              </w:numPr>
              <w:spacing w:after="0"/>
              <w:rPr>
                <w:ins w:id="582" w:author="Jillian Carson-Jackson" w:date="2021-08-28T15:28:00Z"/>
                <w:sz w:val="16"/>
                <w:szCs w:val="16"/>
              </w:rPr>
            </w:pPr>
            <w:ins w:id="583" w:author="Jillian Carson-Jackson" w:date="2021-08-28T15:28:00Z">
              <w:r w:rsidRPr="00CA6159">
                <w:rPr>
                  <w:sz w:val="16"/>
                  <w:szCs w:val="16"/>
                </w:rPr>
                <w:t>Record activities concerning emergencies</w:t>
              </w:r>
            </w:ins>
          </w:p>
          <w:p w14:paraId="6E959E59" w14:textId="77777777" w:rsidR="004B3C5B" w:rsidRPr="0057577D" w:rsidRDefault="004B3C5B" w:rsidP="00DF4142">
            <w:pPr>
              <w:pStyle w:val="Tabletext"/>
              <w:numPr>
                <w:ilvl w:val="0"/>
                <w:numId w:val="55"/>
              </w:numPr>
              <w:spacing w:after="0"/>
              <w:rPr>
                <w:ins w:id="584" w:author="Jillian Carson-Jackson" w:date="2021-08-28T15:28:00Z"/>
                <w:sz w:val="16"/>
                <w:szCs w:val="16"/>
              </w:rPr>
            </w:pPr>
            <w:ins w:id="585" w:author="Jillian Carson-Jackson" w:date="2021-08-28T15:28:00Z">
              <w:r w:rsidRPr="00CA6159">
                <w:rPr>
                  <w:sz w:val="16"/>
                  <w:szCs w:val="16"/>
                </w:rPr>
                <w:t>Maintain a safe waterway throughout emergency situations</w:t>
              </w:r>
            </w:ins>
          </w:p>
        </w:tc>
      </w:tr>
      <w:tr w:rsidR="004B3C5B" w:rsidRPr="00AD146F" w14:paraId="55581554" w14:textId="77777777" w:rsidTr="00DF4142">
        <w:trPr>
          <w:cantSplit/>
          <w:trHeight w:val="20"/>
          <w:tblHeader/>
          <w:ins w:id="586" w:author="Jillian Carson-Jackson" w:date="2021-08-28T15:28:00Z"/>
        </w:trPr>
        <w:tc>
          <w:tcPr>
            <w:tcW w:w="2693" w:type="dxa"/>
            <w:shd w:val="clear" w:color="auto" w:fill="auto"/>
          </w:tcPr>
          <w:p w14:paraId="02ECBB1E" w14:textId="77777777" w:rsidR="004B3C5B" w:rsidRPr="00CA6159" w:rsidRDefault="004B3C5B" w:rsidP="00DF4142">
            <w:pPr>
              <w:pStyle w:val="Tableheading"/>
              <w:jc w:val="left"/>
              <w:rPr>
                <w:ins w:id="587" w:author="Jillian Carson-Jackson" w:date="2021-08-28T15:28:00Z"/>
                <w:sz w:val="16"/>
                <w:szCs w:val="16"/>
              </w:rPr>
            </w:pPr>
            <w:ins w:id="588" w:author="Jillian Carson-Jackson" w:date="2021-08-28T15:28:00Z">
              <w:r w:rsidRPr="00CA6159">
                <w:rPr>
                  <w:sz w:val="16"/>
                  <w:szCs w:val="16"/>
                </w:rPr>
                <w:t>Total</w:t>
              </w:r>
            </w:ins>
          </w:p>
        </w:tc>
        <w:tc>
          <w:tcPr>
            <w:tcW w:w="1555" w:type="dxa"/>
            <w:shd w:val="clear" w:color="auto" w:fill="auto"/>
          </w:tcPr>
          <w:p w14:paraId="4ED310E4" w14:textId="77777777" w:rsidR="004B3C5B" w:rsidRPr="00CA6159" w:rsidRDefault="004B3C5B" w:rsidP="00DF4142">
            <w:pPr>
              <w:pStyle w:val="Tabletext"/>
              <w:jc w:val="center"/>
              <w:rPr>
                <w:ins w:id="589" w:author="Jillian Carson-Jackson" w:date="2021-08-28T15:28:00Z"/>
                <w:sz w:val="16"/>
                <w:szCs w:val="16"/>
              </w:rPr>
            </w:pPr>
            <w:ins w:id="590" w:author="Jillian Carson-Jackson" w:date="2021-08-28T15:28:00Z">
              <w:r w:rsidRPr="00CA6159">
                <w:rPr>
                  <w:b/>
                  <w:sz w:val="16"/>
                  <w:szCs w:val="16"/>
                </w:rPr>
                <w:t>307</w:t>
              </w:r>
            </w:ins>
          </w:p>
        </w:tc>
        <w:tc>
          <w:tcPr>
            <w:tcW w:w="1559" w:type="dxa"/>
            <w:shd w:val="clear" w:color="auto" w:fill="auto"/>
          </w:tcPr>
          <w:p w14:paraId="123BCE01" w14:textId="77777777" w:rsidR="004B3C5B" w:rsidRPr="00CA6159" w:rsidRDefault="004B3C5B" w:rsidP="00DF4142">
            <w:pPr>
              <w:pStyle w:val="Tabletext"/>
              <w:jc w:val="center"/>
              <w:rPr>
                <w:ins w:id="591" w:author="Jillian Carson-Jackson" w:date="2021-08-28T15:28:00Z"/>
                <w:sz w:val="16"/>
                <w:szCs w:val="16"/>
              </w:rPr>
            </w:pPr>
            <w:ins w:id="592" w:author="Jillian Carson-Jackson" w:date="2021-08-28T15:28:00Z">
              <w:r w:rsidRPr="00CA6159">
                <w:rPr>
                  <w:b/>
                  <w:sz w:val="16"/>
                  <w:szCs w:val="16"/>
                </w:rPr>
                <w:t>240</w:t>
              </w:r>
            </w:ins>
          </w:p>
        </w:tc>
        <w:tc>
          <w:tcPr>
            <w:tcW w:w="4888" w:type="dxa"/>
            <w:shd w:val="clear" w:color="auto" w:fill="auto"/>
          </w:tcPr>
          <w:p w14:paraId="1B5AB84F" w14:textId="77777777" w:rsidR="004B3C5B" w:rsidRPr="00CA6159" w:rsidRDefault="004B3C5B" w:rsidP="00DF4142">
            <w:pPr>
              <w:pStyle w:val="Tabletext"/>
              <w:spacing w:after="0"/>
              <w:rPr>
                <w:ins w:id="593" w:author="Jillian Carson-Jackson" w:date="2021-08-28T15:28:00Z"/>
                <w:sz w:val="16"/>
                <w:szCs w:val="16"/>
              </w:rPr>
            </w:pPr>
          </w:p>
        </w:tc>
        <w:tc>
          <w:tcPr>
            <w:tcW w:w="4225" w:type="dxa"/>
            <w:shd w:val="clear" w:color="auto" w:fill="auto"/>
          </w:tcPr>
          <w:p w14:paraId="025D6E2B" w14:textId="77777777" w:rsidR="004B3C5B" w:rsidRPr="00CA6159" w:rsidRDefault="004B3C5B" w:rsidP="00DF4142">
            <w:pPr>
              <w:pStyle w:val="Tabletext"/>
              <w:spacing w:after="0"/>
              <w:rPr>
                <w:ins w:id="594" w:author="Jillian Carson-Jackson" w:date="2021-08-28T15:28:00Z"/>
                <w:sz w:val="16"/>
                <w:szCs w:val="16"/>
              </w:rPr>
            </w:pPr>
          </w:p>
        </w:tc>
      </w:tr>
    </w:tbl>
    <w:p w14:paraId="2F3709B7" w14:textId="77777777" w:rsidR="004B3C5B" w:rsidRDefault="004B3C5B" w:rsidP="004B3C5B">
      <w:pPr>
        <w:rPr>
          <w:ins w:id="595" w:author="Jillian Carson-Jackson" w:date="2021-08-28T15:28:00Z"/>
        </w:rPr>
      </w:pPr>
    </w:p>
    <w:p w14:paraId="6D7C85EC" w14:textId="77777777" w:rsidR="004B3C5B" w:rsidRDefault="004B3C5B" w:rsidP="004B3C5B">
      <w:pPr>
        <w:tabs>
          <w:tab w:val="left" w:pos="851"/>
          <w:tab w:val="left" w:pos="1134"/>
        </w:tabs>
        <w:spacing w:line="216" w:lineRule="atLeast"/>
        <w:ind w:left="1170" w:hanging="1170"/>
        <w:rPr>
          <w:ins w:id="596" w:author="Jillian Carson-Jackson" w:date="2021-08-28T15:28:00Z"/>
          <w:i/>
          <w:szCs w:val="22"/>
        </w:rPr>
      </w:pPr>
      <w:ins w:id="597" w:author="Jillian Carson-Jackson" w:date="2021-08-28T15:28:00Z">
        <w:r w:rsidRPr="000D7C1A">
          <w:rPr>
            <w:i/>
            <w:szCs w:val="22"/>
          </w:rPr>
          <w:t>Notes:</w:t>
        </w:r>
        <w:r w:rsidRPr="000D7C1A">
          <w:rPr>
            <w:i/>
            <w:szCs w:val="22"/>
          </w:rPr>
          <w:tab/>
          <w:t>1</w:t>
        </w:r>
        <w:r w:rsidRPr="000D7C1A">
          <w:rPr>
            <w:i/>
            <w:szCs w:val="22"/>
          </w:rPr>
          <w:tab/>
          <w:t>The recommended times are, except for Module 1, based on the assumption that trainees have no or little previous knowledge of the subject.  The actual time required for each module will vary, depending on previous experience and the entrance level of the trainee.</w:t>
        </w:r>
      </w:ins>
    </w:p>
    <w:p w14:paraId="5D2AA3C5" w14:textId="77777777" w:rsidR="004B3C5B" w:rsidRPr="000D7C1A" w:rsidRDefault="004B3C5B" w:rsidP="004B3C5B">
      <w:pPr>
        <w:tabs>
          <w:tab w:val="left" w:pos="851"/>
          <w:tab w:val="left" w:pos="1134"/>
        </w:tabs>
        <w:spacing w:line="216" w:lineRule="atLeast"/>
        <w:ind w:left="810"/>
        <w:rPr>
          <w:ins w:id="598" w:author="Jillian Carson-Jackson" w:date="2021-08-28T15:28:00Z"/>
          <w:i/>
          <w:szCs w:val="22"/>
        </w:rPr>
      </w:pPr>
      <w:ins w:id="599" w:author="Jillian Carson-Jackson" w:date="2021-08-28T15:28:00Z">
        <w:r w:rsidRPr="000D7C1A">
          <w:rPr>
            <w:i/>
            <w:szCs w:val="22"/>
          </w:rPr>
          <w:t>2.</w:t>
        </w:r>
        <w:r w:rsidRPr="000D7C1A">
          <w:rPr>
            <w:i/>
            <w:szCs w:val="22"/>
          </w:rPr>
          <w:tab/>
          <w:t xml:space="preserve">In addition to the </w:t>
        </w:r>
        <w:commentRangeStart w:id="600"/>
        <w:r w:rsidRPr="000D7C1A">
          <w:rPr>
            <w:i/>
            <w:szCs w:val="22"/>
          </w:rPr>
          <w:t xml:space="preserve">recommended duration </w:t>
        </w:r>
        <w:commentRangeEnd w:id="600"/>
        <w:r>
          <w:rPr>
            <w:rStyle w:val="CommentReference"/>
          </w:rPr>
          <w:commentReference w:id="600"/>
        </w:r>
        <w:r w:rsidRPr="000D7C1A">
          <w:rPr>
            <w:i/>
            <w:szCs w:val="22"/>
          </w:rPr>
          <w:t xml:space="preserve">in </w:t>
        </w:r>
        <w:r>
          <w:rPr>
            <w:i/>
            <w:szCs w:val="22"/>
          </w:rPr>
          <w:t>this table</w:t>
        </w:r>
        <w:r w:rsidRPr="000D7C1A">
          <w:rPr>
            <w:i/>
            <w:szCs w:val="22"/>
          </w:rPr>
          <w:t>, see table 3 Simulation exercises in Part D, section 5 Practical training.</w:t>
        </w:r>
      </w:ins>
    </w:p>
    <w:p w14:paraId="47D9B247" w14:textId="77777777" w:rsidR="004B3C5B" w:rsidRDefault="004B3C5B" w:rsidP="004B3C5B">
      <w:pPr>
        <w:tabs>
          <w:tab w:val="left" w:pos="1134"/>
        </w:tabs>
        <w:ind w:left="810"/>
        <w:rPr>
          <w:ins w:id="601" w:author="Jillian Carson-Jackson" w:date="2021-08-28T15:28:00Z"/>
          <w:i/>
          <w:szCs w:val="22"/>
        </w:rPr>
      </w:pPr>
      <w:ins w:id="602" w:author="Jillian Carson-Jackson" w:date="2021-08-28T15:28:00Z">
        <w:r w:rsidRPr="000D7C1A">
          <w:rPr>
            <w:i/>
            <w:szCs w:val="22"/>
          </w:rPr>
          <w:t>3.</w:t>
        </w:r>
        <w:r w:rsidRPr="000D7C1A">
          <w:rPr>
            <w:i/>
            <w:szCs w:val="22"/>
          </w:rPr>
          <w:tab/>
          <w:t>The recommended hours for Module 1 assume that trainees have achieved, IELTS level 5, or the equivalent.</w:t>
        </w:r>
      </w:ins>
    </w:p>
    <w:p w14:paraId="05993559" w14:textId="56ECD96B" w:rsidR="004B3C5B" w:rsidRPr="0099629B" w:rsidRDefault="004B3C5B" w:rsidP="004B3C5B">
      <w:pPr>
        <w:tabs>
          <w:tab w:val="left" w:pos="1134"/>
        </w:tabs>
        <w:ind w:left="810"/>
        <w:rPr>
          <w:ins w:id="603" w:author="Jillian Carson-Jackson" w:date="2021-08-28T15:28:00Z"/>
          <w:i/>
          <w:szCs w:val="22"/>
        </w:rPr>
      </w:pPr>
      <w:ins w:id="604" w:author="Jillian Carson-Jackson" w:date="2021-08-28T15:28:00Z">
        <w:r>
          <w:rPr>
            <w:i/>
            <w:szCs w:val="22"/>
          </w:rPr>
          <w:t>4.</w:t>
        </w:r>
        <w:r>
          <w:rPr>
            <w:i/>
            <w:szCs w:val="22"/>
          </w:rPr>
          <w:tab/>
          <w:t xml:space="preserve">VHF radio operator </w:t>
        </w:r>
      </w:ins>
      <w:ins w:id="605" w:author="Jillian Carson-Jackson" w:date="2021-08-28T15:33:00Z">
        <w:r w:rsidR="00B701DF">
          <w:rPr>
            <w:i/>
            <w:szCs w:val="22"/>
          </w:rPr>
          <w:t xml:space="preserve">training is not included in this table (additional time would be expected to obtain radio </w:t>
        </w:r>
      </w:ins>
      <w:ins w:id="606" w:author="Jillian Carson-Jackson" w:date="2021-08-28T15:34:00Z">
        <w:r w:rsidR="00B701DF">
          <w:rPr>
            <w:i/>
            <w:szCs w:val="22"/>
          </w:rPr>
          <w:t xml:space="preserve">certificate) </w:t>
        </w:r>
      </w:ins>
      <w:ins w:id="607" w:author="Jillian Carson-Jackson" w:date="2021-08-28T15:28:00Z">
        <w:r>
          <w:rPr>
            <w:i/>
            <w:szCs w:val="22"/>
          </w:rPr>
          <w:t xml:space="preserve">.  </w:t>
        </w:r>
      </w:ins>
    </w:p>
    <w:p w14:paraId="57466BC6" w14:textId="373E5772" w:rsidR="004B3C5B" w:rsidRDefault="004B3C5B" w:rsidP="00E47F7F">
      <w:pPr>
        <w:pStyle w:val="BodyText"/>
        <w:rPr>
          <w:ins w:id="608" w:author="Jillian Carson-Jackson" w:date="2021-08-28T15:28:00Z"/>
        </w:rPr>
        <w:sectPr w:rsidR="004B3C5B" w:rsidSect="004B3C5B">
          <w:pgSz w:w="16838" w:h="11906" w:orient="landscape" w:code="9"/>
          <w:pgMar w:top="794" w:right="1134" w:bottom="907" w:left="1134" w:header="851" w:footer="851" w:gutter="0"/>
          <w:cols w:space="708"/>
          <w:docGrid w:linePitch="360"/>
        </w:sectPr>
      </w:pPr>
    </w:p>
    <w:p w14:paraId="02196D9D" w14:textId="1D0155D4" w:rsidR="00C555F6" w:rsidRDefault="00C555F6" w:rsidP="00E47F7F">
      <w:pPr>
        <w:pStyle w:val="BodyText"/>
        <w:rPr>
          <w:ins w:id="609" w:author="Jillian Carson-Jackson" w:date="2021-08-28T15:27:00Z"/>
        </w:rPr>
      </w:pPr>
    </w:p>
    <w:p w14:paraId="2C31166A" w14:textId="77777777" w:rsidR="00C555F6" w:rsidRPr="006C44CF" w:rsidRDefault="00C555F6" w:rsidP="00E47F7F">
      <w:pPr>
        <w:pStyle w:val="BodyText"/>
      </w:pPr>
    </w:p>
    <w:p w14:paraId="6EB38F05" w14:textId="42CB1084" w:rsidR="00465491" w:rsidDel="00FD0569" w:rsidRDefault="006C44CF" w:rsidP="006C44CF">
      <w:pPr>
        <w:pStyle w:val="BodyText"/>
        <w:rPr>
          <w:del w:id="610" w:author="Jillian Carson-Jackson" w:date="2021-02-04T20:16:00Z"/>
        </w:rPr>
      </w:pPr>
      <w:del w:id="611" w:author="Jillian Carson-Jackson" w:date="2021-02-04T20:16:00Z">
        <w:r w:rsidRPr="006C44CF" w:rsidDel="00FD0569">
          <w:delText xml:space="preserve">The course also provides </w:delText>
        </w:r>
        <w:r w:rsidR="00B908C2" w:rsidDel="00FD0569">
          <w:delText>participant</w:delText>
        </w:r>
        <w:r w:rsidRPr="006C44CF" w:rsidDel="00FD0569">
          <w:delText>s with the opportunity to exercise the role of a VTS Operator.  These exercises should, wherever practicable</w:delText>
        </w:r>
        <w:commentRangeStart w:id="612"/>
        <w:commentRangeEnd w:id="612"/>
        <w:r w:rsidR="008C7EBA" w:rsidDel="00FD0569">
          <w:rPr>
            <w:rStyle w:val="CommentReference"/>
          </w:rPr>
          <w:commentReference w:id="612"/>
        </w:r>
        <w:r w:rsidRPr="006C44CF" w:rsidDel="00FD0569">
          <w:delText>, use simulation.  Where simulation is not practicable, the exercises should be designed to be fully representative of appropriate situations that occur in a VTS.</w:delText>
        </w:r>
      </w:del>
    </w:p>
    <w:p w14:paraId="159B9235" w14:textId="6F0D70EB" w:rsidR="00F85E4F" w:rsidRPr="00480C58" w:rsidRDefault="00F85E4F" w:rsidP="00F85E4F">
      <w:pPr>
        <w:pStyle w:val="Heading1"/>
      </w:pPr>
      <w:bookmarkStart w:id="613" w:name="_Toc531293846"/>
      <w:bookmarkStart w:id="614" w:name="_Toc6298999"/>
      <w:commentRangeStart w:id="615"/>
      <w:r w:rsidRPr="00480C58">
        <w:t>ACRONYMS</w:t>
      </w:r>
      <w:bookmarkEnd w:id="613"/>
      <w:bookmarkEnd w:id="614"/>
      <w:commentRangeEnd w:id="615"/>
      <w:r w:rsidR="00461126">
        <w:rPr>
          <w:rStyle w:val="CommentReference"/>
          <w:rFonts w:asciiTheme="minorHAnsi" w:eastAsiaTheme="minorHAnsi" w:hAnsiTheme="minorHAnsi" w:cs="Times New Roman"/>
          <w:b w:val="0"/>
          <w:bCs w:val="0"/>
          <w:caps w:val="0"/>
          <w:color w:val="auto"/>
        </w:rPr>
        <w:commentReference w:id="615"/>
      </w:r>
    </w:p>
    <w:p w14:paraId="0C44C643" w14:textId="77777777" w:rsidR="00F85E4F" w:rsidRPr="00480C58" w:rsidRDefault="00F85E4F" w:rsidP="00F85E4F">
      <w:pPr>
        <w:pStyle w:val="Heading1separatationline"/>
      </w:pPr>
    </w:p>
    <w:p w14:paraId="4576A4FF" w14:textId="77777777" w:rsidR="00F85E4F" w:rsidRPr="00480C58" w:rsidRDefault="00F85E4F" w:rsidP="00F85E4F">
      <w:pPr>
        <w:pStyle w:val="Acronym"/>
      </w:pPr>
      <w:r w:rsidRPr="00480C58">
        <w:t>AIS</w:t>
      </w:r>
      <w:r w:rsidRPr="00480C58">
        <w:tab/>
        <w:t>Automatic Identification System(s)</w:t>
      </w:r>
    </w:p>
    <w:p w14:paraId="73A4AE5D" w14:textId="77777777" w:rsidR="00F85E4F" w:rsidRPr="00480C58" w:rsidRDefault="00F85E4F" w:rsidP="00F85E4F">
      <w:pPr>
        <w:pStyle w:val="Acronym"/>
      </w:pPr>
      <w:r w:rsidRPr="00480C58">
        <w:t>APL</w:t>
      </w:r>
      <w:r w:rsidRPr="00480C58">
        <w:tab/>
        <w:t>Accredited Prior Learning</w:t>
      </w:r>
    </w:p>
    <w:p w14:paraId="0FC21CED" w14:textId="77777777" w:rsidR="00F85E4F" w:rsidRPr="00480C58" w:rsidRDefault="00F85E4F" w:rsidP="00F85E4F">
      <w:pPr>
        <w:pStyle w:val="Acronym"/>
      </w:pPr>
      <w:r w:rsidRPr="00480C58">
        <w:t>ARPA</w:t>
      </w:r>
      <w:r w:rsidRPr="00480C58">
        <w:tab/>
        <w:t>Automatic Radar Plotting Aid</w:t>
      </w:r>
    </w:p>
    <w:p w14:paraId="24DC5C62" w14:textId="77777777" w:rsidR="00F85E4F" w:rsidRPr="00480C58" w:rsidRDefault="00F85E4F" w:rsidP="00F85E4F">
      <w:pPr>
        <w:pStyle w:val="Acronym"/>
      </w:pPr>
      <w:r w:rsidRPr="00480C58">
        <w:t>CCTV</w:t>
      </w:r>
      <w:r w:rsidRPr="00480C58">
        <w:tab/>
        <w:t>Close circuit television</w:t>
      </w:r>
    </w:p>
    <w:p w14:paraId="4BA78CCA" w14:textId="72E61853" w:rsidR="00F85E4F" w:rsidRPr="00480C58" w:rsidRDefault="00627543" w:rsidP="00F85E4F">
      <w:pPr>
        <w:pStyle w:val="Acronym"/>
      </w:pPr>
      <w:r w:rsidRPr="00480C58">
        <w:t>C</w:t>
      </w:r>
      <w:r w:rsidR="00F85E4F" w:rsidRPr="00480C58">
        <w:t>OLREGS</w:t>
      </w:r>
      <w:r w:rsidR="00F85E4F" w:rsidRPr="00480C58">
        <w:tab/>
        <w:t>International Regulations for Preventing Collisions at Sea</w:t>
      </w:r>
    </w:p>
    <w:p w14:paraId="75D0F201" w14:textId="77777777" w:rsidR="00F85E4F" w:rsidRPr="00480C58" w:rsidRDefault="00F85E4F" w:rsidP="00F85E4F">
      <w:pPr>
        <w:pStyle w:val="Acronym"/>
      </w:pPr>
      <w:r w:rsidRPr="00480C58">
        <w:t>DF</w:t>
      </w:r>
      <w:r w:rsidRPr="00480C58">
        <w:tab/>
        <w:t>Direction Finding</w:t>
      </w:r>
    </w:p>
    <w:p w14:paraId="6BE0FB49" w14:textId="77777777" w:rsidR="00F85E4F" w:rsidRPr="00480C58" w:rsidRDefault="00F85E4F" w:rsidP="00F85E4F">
      <w:pPr>
        <w:pStyle w:val="Acronym"/>
      </w:pPr>
      <w:r w:rsidRPr="00480C58">
        <w:t>DGNSS</w:t>
      </w:r>
      <w:r w:rsidRPr="00480C58">
        <w:tab/>
        <w:t>Differential Global Navigation Satellite System(s)</w:t>
      </w:r>
    </w:p>
    <w:p w14:paraId="31150127" w14:textId="77777777" w:rsidR="00F85E4F" w:rsidRPr="00480C58" w:rsidRDefault="00F85E4F" w:rsidP="00F85E4F">
      <w:pPr>
        <w:pStyle w:val="Acronym"/>
      </w:pPr>
      <w:r w:rsidRPr="00480C58">
        <w:t>DR</w:t>
      </w:r>
      <w:r w:rsidRPr="00480C58">
        <w:tab/>
        <w:t>Dead reckoning</w:t>
      </w:r>
    </w:p>
    <w:p w14:paraId="0DDA02B9" w14:textId="77777777" w:rsidR="00F85E4F" w:rsidRPr="00480C58" w:rsidRDefault="00F85E4F" w:rsidP="00F85E4F">
      <w:pPr>
        <w:pStyle w:val="Acronym"/>
      </w:pPr>
      <w:r w:rsidRPr="00480C58">
        <w:t>DSC</w:t>
      </w:r>
      <w:r w:rsidRPr="00480C58">
        <w:tab/>
        <w:t>Digital Selective Calling</w:t>
      </w:r>
    </w:p>
    <w:p w14:paraId="7FA7269B" w14:textId="77777777" w:rsidR="00F85E4F" w:rsidRPr="00480C58" w:rsidRDefault="00F85E4F" w:rsidP="00F85E4F">
      <w:pPr>
        <w:pStyle w:val="Acronym"/>
      </w:pPr>
      <w:r w:rsidRPr="00480C58">
        <w:t>ECDIS</w:t>
      </w:r>
      <w:r w:rsidRPr="00480C58">
        <w:tab/>
        <w:t>Electronic Chart Display and Information System(s)</w:t>
      </w:r>
    </w:p>
    <w:p w14:paraId="4A80F960" w14:textId="77777777" w:rsidR="00F85E4F" w:rsidRPr="00480C58" w:rsidRDefault="00F85E4F" w:rsidP="00F85E4F">
      <w:pPr>
        <w:pStyle w:val="Acronym"/>
      </w:pPr>
      <w:r w:rsidRPr="00480C58">
        <w:t>ECS</w:t>
      </w:r>
      <w:r w:rsidRPr="00480C58">
        <w:tab/>
        <w:t>Electronic Chart System(s)</w:t>
      </w:r>
    </w:p>
    <w:p w14:paraId="50EBB576" w14:textId="77777777" w:rsidR="00F85E4F" w:rsidRPr="00480C58" w:rsidRDefault="00F85E4F" w:rsidP="00F85E4F">
      <w:pPr>
        <w:pStyle w:val="Acronym"/>
      </w:pPr>
      <w:r w:rsidRPr="00480C58">
        <w:t>EP</w:t>
      </w:r>
      <w:r w:rsidRPr="00480C58">
        <w:tab/>
        <w:t>Estimated position</w:t>
      </w:r>
    </w:p>
    <w:p w14:paraId="7D9D44AF" w14:textId="77777777" w:rsidR="00F85E4F" w:rsidRPr="00480C58" w:rsidRDefault="00F85E4F" w:rsidP="00F85E4F">
      <w:pPr>
        <w:pStyle w:val="Acronym"/>
      </w:pPr>
      <w:r w:rsidRPr="00480C58">
        <w:t>ETA</w:t>
      </w:r>
      <w:r w:rsidRPr="00480C58">
        <w:tab/>
        <w:t>Estimated Time of Arrival</w:t>
      </w:r>
    </w:p>
    <w:p w14:paraId="1560DF18" w14:textId="77777777" w:rsidR="00F85E4F" w:rsidRPr="00480C58" w:rsidRDefault="00F85E4F" w:rsidP="00F85E4F">
      <w:pPr>
        <w:pStyle w:val="Acronym"/>
      </w:pPr>
      <w:r w:rsidRPr="00480C58">
        <w:t>GMDSS</w:t>
      </w:r>
      <w:r w:rsidRPr="00480C58">
        <w:tab/>
      </w:r>
      <w:r w:rsidRPr="00480C58">
        <w:rPr>
          <w:szCs w:val="18"/>
        </w:rPr>
        <w:t>Global Maritime Distress and Safety System</w:t>
      </w:r>
    </w:p>
    <w:p w14:paraId="405B5663" w14:textId="77777777" w:rsidR="00F85E4F" w:rsidRPr="00480C58" w:rsidRDefault="00F85E4F" w:rsidP="00F85E4F">
      <w:pPr>
        <w:pStyle w:val="Acronym"/>
      </w:pPr>
      <w:r w:rsidRPr="00480C58">
        <w:t>GNSS</w:t>
      </w:r>
      <w:r w:rsidRPr="00480C58">
        <w:tab/>
        <w:t>Global Navigation Satellite System(s)</w:t>
      </w:r>
    </w:p>
    <w:p w14:paraId="0B0DF66D" w14:textId="77777777" w:rsidR="00F85E4F" w:rsidRPr="00480C58" w:rsidRDefault="00F85E4F" w:rsidP="00F85E4F">
      <w:pPr>
        <w:pStyle w:val="Acronym"/>
      </w:pPr>
      <w:r w:rsidRPr="00480C58">
        <w:t>IALA</w:t>
      </w:r>
      <w:r w:rsidRPr="00480C58">
        <w:tab/>
      </w:r>
      <w:r w:rsidRPr="00480C58">
        <w:rPr>
          <w:szCs w:val="18"/>
        </w:rPr>
        <w:t>International Association of Marine Aids to Navigation and Lighthouse Authorities - AISM</w:t>
      </w:r>
    </w:p>
    <w:p w14:paraId="31B35AA3" w14:textId="77777777" w:rsidR="00F85E4F" w:rsidRPr="00480C58" w:rsidRDefault="00F85E4F" w:rsidP="00F85E4F">
      <w:pPr>
        <w:pStyle w:val="Acronym"/>
      </w:pPr>
      <w:r w:rsidRPr="00480C58">
        <w:t>ICAO</w:t>
      </w:r>
      <w:r w:rsidRPr="00480C58">
        <w:tab/>
      </w:r>
      <w:r w:rsidRPr="00480C58">
        <w:rPr>
          <w:szCs w:val="18"/>
        </w:rPr>
        <w:t>International Civil Aviation Organization</w:t>
      </w:r>
    </w:p>
    <w:p w14:paraId="48A8EB0B" w14:textId="77777777" w:rsidR="00F85E4F" w:rsidRPr="00480C58" w:rsidRDefault="00F85E4F" w:rsidP="00F85E4F">
      <w:pPr>
        <w:pStyle w:val="Acronym"/>
      </w:pPr>
      <w:r w:rsidRPr="00480C58">
        <w:t>IELTS</w:t>
      </w:r>
      <w:r w:rsidRPr="00480C58">
        <w:tab/>
        <w:t>International English Language Test System</w:t>
      </w:r>
    </w:p>
    <w:p w14:paraId="134DD7F2" w14:textId="77777777" w:rsidR="00F85E4F" w:rsidRPr="00480C58" w:rsidRDefault="00F85E4F" w:rsidP="00F85E4F">
      <w:pPr>
        <w:pStyle w:val="Acronym"/>
      </w:pPr>
      <w:r w:rsidRPr="00480C58">
        <w:t>IMO</w:t>
      </w:r>
      <w:r w:rsidRPr="00480C58">
        <w:tab/>
      </w:r>
      <w:r w:rsidRPr="00480C58">
        <w:rPr>
          <w:szCs w:val="18"/>
        </w:rPr>
        <w:t>International Maritime Organization</w:t>
      </w:r>
    </w:p>
    <w:p w14:paraId="2C621550" w14:textId="77777777" w:rsidR="00F85E4F" w:rsidRPr="00480C58" w:rsidRDefault="00F85E4F" w:rsidP="00F85E4F">
      <w:pPr>
        <w:pStyle w:val="Acronym"/>
      </w:pPr>
      <w:r w:rsidRPr="00480C58">
        <w:t>ISBN</w:t>
      </w:r>
      <w:r w:rsidRPr="00480C58">
        <w:tab/>
      </w:r>
      <w:r w:rsidRPr="00480C58">
        <w:rPr>
          <w:rFonts w:cstheme="minorBidi"/>
          <w:szCs w:val="22"/>
          <w:lang w:eastAsia="en-US"/>
        </w:rPr>
        <w:t>International Standard Book Number</w:t>
      </w:r>
    </w:p>
    <w:p w14:paraId="49D872F5" w14:textId="77777777" w:rsidR="00F85E4F" w:rsidRPr="00480C58" w:rsidRDefault="00F85E4F" w:rsidP="00F85E4F">
      <w:pPr>
        <w:pStyle w:val="Acronym"/>
      </w:pPr>
      <w:r w:rsidRPr="00480C58">
        <w:t>ISPS</w:t>
      </w:r>
      <w:r w:rsidRPr="00480C58">
        <w:tab/>
      </w:r>
      <w:r w:rsidRPr="00480C58">
        <w:rPr>
          <w:rFonts w:cstheme="minorBidi"/>
          <w:szCs w:val="22"/>
          <w:lang w:eastAsia="en-US"/>
        </w:rPr>
        <w:t>International Ship and Port Facility Security</w:t>
      </w:r>
      <w:r w:rsidRPr="00480C58">
        <w:t xml:space="preserve"> (Code)</w:t>
      </w:r>
    </w:p>
    <w:p w14:paraId="0FBEF321" w14:textId="77777777" w:rsidR="00F85E4F" w:rsidRPr="00480C58" w:rsidRDefault="00F85E4F" w:rsidP="00F85E4F">
      <w:pPr>
        <w:pStyle w:val="Acronym"/>
      </w:pPr>
      <w:r w:rsidRPr="00480C58">
        <w:t>Lat</w:t>
      </w:r>
      <w:r w:rsidRPr="00480C58">
        <w:tab/>
        <w:t>Latitude</w:t>
      </w:r>
    </w:p>
    <w:p w14:paraId="2B81EF76" w14:textId="77777777" w:rsidR="00F85E4F" w:rsidRPr="00480C58" w:rsidRDefault="00F85E4F" w:rsidP="00F85E4F">
      <w:pPr>
        <w:pStyle w:val="Acronym"/>
      </w:pPr>
      <w:r w:rsidRPr="00480C58">
        <w:t>LBP</w:t>
      </w:r>
      <w:r w:rsidRPr="00480C58">
        <w:tab/>
      </w:r>
      <w:r w:rsidRPr="00480C58">
        <w:rPr>
          <w:rFonts w:cstheme="minorBidi"/>
          <w:szCs w:val="22"/>
          <w:lang w:eastAsia="en-US"/>
        </w:rPr>
        <w:t>Length between perpendiculars</w:t>
      </w:r>
    </w:p>
    <w:p w14:paraId="32CC5DBB" w14:textId="77777777" w:rsidR="00F85E4F" w:rsidRPr="00480C58" w:rsidRDefault="00F85E4F" w:rsidP="00F85E4F">
      <w:pPr>
        <w:pStyle w:val="Acronym"/>
      </w:pPr>
      <w:r w:rsidRPr="00480C58">
        <w:t>LLTV</w:t>
      </w:r>
      <w:r w:rsidRPr="00480C58">
        <w:tab/>
        <w:t>Low light television</w:t>
      </w:r>
    </w:p>
    <w:p w14:paraId="65349CEF" w14:textId="77777777" w:rsidR="00F85E4F" w:rsidRPr="00480C58" w:rsidRDefault="00F85E4F" w:rsidP="00F85E4F">
      <w:pPr>
        <w:pStyle w:val="Acronym"/>
      </w:pPr>
      <w:r w:rsidRPr="00480C58">
        <w:t>LOA</w:t>
      </w:r>
      <w:r w:rsidRPr="00480C58">
        <w:tab/>
        <w:t>Length overall</w:t>
      </w:r>
    </w:p>
    <w:p w14:paraId="2E755A09" w14:textId="77777777" w:rsidR="00F85E4F" w:rsidRPr="00480C58" w:rsidRDefault="00F85E4F" w:rsidP="00F85E4F">
      <w:pPr>
        <w:pStyle w:val="Acronym"/>
      </w:pPr>
      <w:r w:rsidRPr="00480C58">
        <w:t>LOCODE</w:t>
      </w:r>
      <w:r w:rsidRPr="00480C58">
        <w:tab/>
        <w:t>United Nations Code for Trade and Transport Locations</w:t>
      </w:r>
    </w:p>
    <w:p w14:paraId="670BE39C" w14:textId="77777777" w:rsidR="00F85E4F" w:rsidRPr="00480C58" w:rsidRDefault="00F85E4F" w:rsidP="00F85E4F">
      <w:pPr>
        <w:pStyle w:val="Acronym"/>
      </w:pPr>
      <w:r w:rsidRPr="00480C58">
        <w:t>Long</w:t>
      </w:r>
      <w:r w:rsidRPr="00480C58">
        <w:tab/>
        <w:t>Longitude</w:t>
      </w:r>
    </w:p>
    <w:p w14:paraId="4E27B76E" w14:textId="77777777" w:rsidR="00F85E4F" w:rsidRPr="00480C58" w:rsidRDefault="00F85E4F" w:rsidP="00F85E4F">
      <w:pPr>
        <w:pStyle w:val="Acronym"/>
      </w:pPr>
      <w:r w:rsidRPr="00480C58">
        <w:t>LNG</w:t>
      </w:r>
      <w:r w:rsidRPr="00480C58">
        <w:tab/>
        <w:t>Liquified Nitrogen Gas</w:t>
      </w:r>
    </w:p>
    <w:p w14:paraId="64B4D60B" w14:textId="77777777" w:rsidR="00F85E4F" w:rsidRPr="00480C58" w:rsidRDefault="00F85E4F" w:rsidP="00F85E4F">
      <w:pPr>
        <w:pStyle w:val="Acronym"/>
      </w:pPr>
      <w:r w:rsidRPr="00480C58">
        <w:t>LOP</w:t>
      </w:r>
      <w:r w:rsidRPr="00480C58">
        <w:tab/>
        <w:t>Line(s) of position</w:t>
      </w:r>
    </w:p>
    <w:p w14:paraId="08845118" w14:textId="77777777" w:rsidR="00F85E4F" w:rsidRPr="00480C58" w:rsidRDefault="00F85E4F" w:rsidP="00F85E4F">
      <w:pPr>
        <w:pStyle w:val="Acronym"/>
      </w:pPr>
      <w:r w:rsidRPr="00480C58">
        <w:t>LPG</w:t>
      </w:r>
      <w:r w:rsidRPr="00480C58">
        <w:tab/>
        <w:t>Liquified Petroleum Gas</w:t>
      </w:r>
    </w:p>
    <w:p w14:paraId="5727CB2D" w14:textId="77777777" w:rsidR="00F85E4F" w:rsidRPr="00480C58" w:rsidRDefault="00F85E4F" w:rsidP="00F85E4F">
      <w:pPr>
        <w:pStyle w:val="Acronym"/>
      </w:pPr>
      <w:r w:rsidRPr="00480C58">
        <w:t>MAS</w:t>
      </w:r>
      <w:r w:rsidRPr="00480C58">
        <w:tab/>
        <w:t>Maritime Assistance Service</w:t>
      </w:r>
    </w:p>
    <w:p w14:paraId="2CAA65CD" w14:textId="77777777" w:rsidR="00F85E4F" w:rsidRPr="00480C58" w:rsidRDefault="00F85E4F" w:rsidP="00F85E4F">
      <w:pPr>
        <w:pStyle w:val="Acronym"/>
      </w:pPr>
      <w:r w:rsidRPr="00480C58">
        <w:t>OJT</w:t>
      </w:r>
      <w:r w:rsidRPr="00480C58">
        <w:tab/>
        <w:t>On-the-Job Training</w:t>
      </w:r>
    </w:p>
    <w:p w14:paraId="201024E5" w14:textId="77777777" w:rsidR="00F85E4F" w:rsidRPr="00480C58" w:rsidRDefault="00F85E4F" w:rsidP="00F85E4F">
      <w:pPr>
        <w:pStyle w:val="Acronym"/>
      </w:pPr>
      <w:r w:rsidRPr="00480C58">
        <w:t>PTT</w:t>
      </w:r>
      <w:r w:rsidRPr="00480C58">
        <w:tab/>
        <w:t>Press To Talk</w:t>
      </w:r>
    </w:p>
    <w:p w14:paraId="26641A3E" w14:textId="77777777" w:rsidR="00F85E4F" w:rsidRPr="00480C58" w:rsidRDefault="00F85E4F" w:rsidP="00F85E4F">
      <w:pPr>
        <w:pStyle w:val="Acronym"/>
      </w:pPr>
      <w:r w:rsidRPr="00480C58">
        <w:t>Racon</w:t>
      </w:r>
      <w:r w:rsidRPr="00480C58">
        <w:tab/>
        <w:t>Radar beacon(s)</w:t>
      </w:r>
    </w:p>
    <w:p w14:paraId="694F8713" w14:textId="77777777" w:rsidR="00F85E4F" w:rsidRPr="00480C58" w:rsidRDefault="00F85E4F" w:rsidP="00F85E4F">
      <w:pPr>
        <w:pStyle w:val="Acronym"/>
      </w:pPr>
      <w:r w:rsidRPr="00480C58">
        <w:t>Ramark</w:t>
      </w:r>
      <w:r w:rsidRPr="00480C58">
        <w:tab/>
        <w:t>Radar mark(s)</w:t>
      </w:r>
    </w:p>
    <w:p w14:paraId="2AFDD9D7" w14:textId="77777777" w:rsidR="00F85E4F" w:rsidRPr="00480C58" w:rsidRDefault="00F85E4F" w:rsidP="00F85E4F">
      <w:pPr>
        <w:pStyle w:val="Acronym"/>
      </w:pPr>
      <w:r w:rsidRPr="00480C58">
        <w:t>ROC</w:t>
      </w:r>
      <w:r w:rsidRPr="00480C58">
        <w:tab/>
        <w:t>Restricted Operator’s Certificate (GMDSS)</w:t>
      </w:r>
    </w:p>
    <w:p w14:paraId="679AE332" w14:textId="77777777" w:rsidR="00F85E4F" w:rsidRPr="00480C58" w:rsidRDefault="00F85E4F" w:rsidP="00F85E4F">
      <w:pPr>
        <w:pStyle w:val="Acronym"/>
      </w:pPr>
      <w:r w:rsidRPr="00480C58">
        <w:t>Ro-ro</w:t>
      </w:r>
      <w:r w:rsidRPr="00480C58">
        <w:tab/>
        <w:t>Roll on – roll off</w:t>
      </w:r>
    </w:p>
    <w:p w14:paraId="3C0AEA0E" w14:textId="77777777" w:rsidR="00F85E4F" w:rsidRPr="00480C58" w:rsidRDefault="00F85E4F" w:rsidP="00F85E4F">
      <w:pPr>
        <w:pStyle w:val="Acronym"/>
      </w:pPr>
      <w:r w:rsidRPr="00480C58">
        <w:t>RR</w:t>
      </w:r>
      <w:r w:rsidRPr="00480C58">
        <w:tab/>
        <w:t>Radio Regulations</w:t>
      </w:r>
    </w:p>
    <w:p w14:paraId="09C1DC5A" w14:textId="77777777" w:rsidR="00F85E4F" w:rsidRPr="00480C58" w:rsidRDefault="00F85E4F" w:rsidP="00F85E4F">
      <w:pPr>
        <w:pStyle w:val="Acronym"/>
      </w:pPr>
      <w:r w:rsidRPr="00480C58">
        <w:t>SAR</w:t>
      </w:r>
      <w:r w:rsidRPr="00480C58">
        <w:tab/>
        <w:t>Search and Rescue</w:t>
      </w:r>
    </w:p>
    <w:p w14:paraId="6D2F2430" w14:textId="77777777" w:rsidR="00F85E4F" w:rsidRPr="00480C58" w:rsidRDefault="00F85E4F" w:rsidP="00F85E4F">
      <w:pPr>
        <w:pStyle w:val="Acronym"/>
      </w:pPr>
      <w:r w:rsidRPr="00480C58">
        <w:t>SMCP</w:t>
      </w:r>
      <w:r w:rsidRPr="00480C58">
        <w:tab/>
        <w:t>Standard Marine Communication Phrases (IMO)</w:t>
      </w:r>
    </w:p>
    <w:p w14:paraId="448C27D2" w14:textId="77777777" w:rsidR="00F85E4F" w:rsidRPr="00480C58" w:rsidRDefault="00F85E4F" w:rsidP="00F85E4F">
      <w:pPr>
        <w:pStyle w:val="Acronym"/>
      </w:pPr>
      <w:r w:rsidRPr="00480C58">
        <w:t>STCW</w:t>
      </w:r>
      <w:r w:rsidRPr="00480C58">
        <w:tab/>
        <w:t>Standards of Training, Certification and Watchkeeping of Seafarers, 1978, as amended</w:t>
      </w:r>
    </w:p>
    <w:p w14:paraId="4FE069CC" w14:textId="77777777" w:rsidR="00F85E4F" w:rsidRPr="00480C58" w:rsidRDefault="00F85E4F" w:rsidP="00F85E4F">
      <w:pPr>
        <w:pStyle w:val="Acronym"/>
      </w:pPr>
      <w:commentRangeStart w:id="616"/>
      <w:commentRangeStart w:id="617"/>
      <w:r w:rsidRPr="00480C58">
        <w:lastRenderedPageBreak/>
        <w:t>VHF</w:t>
      </w:r>
      <w:commentRangeEnd w:id="616"/>
      <w:r w:rsidR="00543C49">
        <w:rPr>
          <w:rStyle w:val="CommentReference"/>
        </w:rPr>
        <w:commentReference w:id="616"/>
      </w:r>
      <w:commentRangeEnd w:id="617"/>
      <w:r w:rsidR="00CD751C">
        <w:rPr>
          <w:rStyle w:val="CommentReference"/>
        </w:rPr>
        <w:commentReference w:id="617"/>
      </w:r>
      <w:r w:rsidRPr="00480C58">
        <w:tab/>
      </w:r>
      <w:r w:rsidRPr="00480C58">
        <w:rPr>
          <w:szCs w:val="18"/>
        </w:rPr>
        <w:t>Very High Frequency (30 MHz to 300 MHz)</w:t>
      </w:r>
    </w:p>
    <w:p w14:paraId="6F478E06" w14:textId="77777777" w:rsidR="00F85E4F" w:rsidRPr="00480C58" w:rsidRDefault="00F85E4F" w:rsidP="00F85E4F">
      <w:pPr>
        <w:pStyle w:val="Acronym"/>
      </w:pPr>
      <w:r w:rsidRPr="00480C58">
        <w:t>VTMIS</w:t>
      </w:r>
      <w:r w:rsidRPr="00480C58">
        <w:tab/>
        <w:t>Vessel Traffic Management Information System(s)</w:t>
      </w:r>
    </w:p>
    <w:p w14:paraId="272070FF" w14:textId="77777777" w:rsidR="00F85E4F" w:rsidRPr="00480C58" w:rsidRDefault="00F85E4F" w:rsidP="00F85E4F">
      <w:pPr>
        <w:pStyle w:val="Acronym"/>
      </w:pPr>
      <w:r w:rsidRPr="00480C58">
        <w:t>VTS</w:t>
      </w:r>
      <w:r w:rsidRPr="00480C58">
        <w:tab/>
        <w:t>Vessel Traffic Services</w:t>
      </w:r>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6CADE56D" w:rsidR="00465491" w:rsidRPr="00093294" w:rsidRDefault="00465491" w:rsidP="00513460">
      <w:pPr>
        <w:pStyle w:val="Part"/>
      </w:pPr>
      <w:bookmarkStart w:id="618" w:name="_Toc442348089"/>
      <w:bookmarkStart w:id="619" w:name="_Toc6299000"/>
      <w:r w:rsidRPr="00093294">
        <w:t>DELIVERY OF THE MODEL COURSE</w:t>
      </w:r>
      <w:bookmarkEnd w:id="618"/>
      <w:bookmarkEnd w:id="619"/>
    </w:p>
    <w:p w14:paraId="44EB5BC1" w14:textId="3F6846E8" w:rsidR="00465491" w:rsidRPr="00093294" w:rsidRDefault="00465491" w:rsidP="00272E98">
      <w:pPr>
        <w:pStyle w:val="Heading1"/>
        <w:numPr>
          <w:ilvl w:val="0"/>
          <w:numId w:val="18"/>
        </w:numPr>
      </w:pPr>
      <w:bookmarkStart w:id="620" w:name="_Toc442348090"/>
      <w:bookmarkStart w:id="621" w:name="_Toc6299001"/>
      <w:r w:rsidRPr="00093294">
        <w:t>INTRODUCTION</w:t>
      </w:r>
      <w:bookmarkEnd w:id="620"/>
      <w:bookmarkEnd w:id="621"/>
    </w:p>
    <w:p w14:paraId="142BD1A9" w14:textId="77777777" w:rsidR="00465491" w:rsidRPr="00093294" w:rsidRDefault="00465491" w:rsidP="00465491">
      <w:pPr>
        <w:pStyle w:val="Heading1separatationline"/>
      </w:pPr>
    </w:p>
    <w:p w14:paraId="3C8DB7AF" w14:textId="77777777" w:rsidR="006C44CF" w:rsidRPr="006C44CF" w:rsidRDefault="006C44CF" w:rsidP="006C44CF">
      <w:pPr>
        <w:pStyle w:val="BodyText"/>
      </w:pPr>
      <w:r w:rsidRPr="006C44CF">
        <w:t>All training and assessment of personnel for gaining the course certificate as part of the qualification towards becoming a VTS Operator should be:</w:t>
      </w:r>
    </w:p>
    <w:p w14:paraId="23CC7DC8" w14:textId="77777777" w:rsidR="006C44CF" w:rsidRPr="00251FAD" w:rsidRDefault="006C44CF" w:rsidP="00272E98">
      <w:pPr>
        <w:pStyle w:val="List1"/>
        <w:numPr>
          <w:ilvl w:val="0"/>
          <w:numId w:val="25"/>
        </w:numPr>
      </w:pPr>
      <w:r w:rsidRPr="00251FAD">
        <w:t>Structured in accordance with written programmes, including such methods and means of delivery, procedures and course material as are necessary to achieve the prescribed standard of competence; and,</w:t>
      </w:r>
    </w:p>
    <w:p w14:paraId="770226E3" w14:textId="59DF6AED" w:rsidR="006C44CF" w:rsidRPr="00251FAD" w:rsidRDefault="006C44CF" w:rsidP="00251FAD">
      <w:pPr>
        <w:pStyle w:val="List1"/>
      </w:pPr>
      <w:r w:rsidRPr="00251FAD">
        <w:t xml:space="preserve">Conducted, monitored, assessed and supported by </w:t>
      </w:r>
      <w:del w:id="622" w:author="Jillian Carson-Jackson" w:date="2021-08-28T16:06:00Z">
        <w:r w:rsidRPr="00251FAD" w:rsidDel="009B74FA">
          <w:delText xml:space="preserve">persons </w:delText>
        </w:r>
      </w:del>
      <w:r w:rsidRPr="00251FAD">
        <w:t xml:space="preserve">qualified </w:t>
      </w:r>
      <w:ins w:id="623" w:author="Jillian Carson-Jackson" w:date="2021-08-28T16:06:00Z">
        <w:r w:rsidR="004D5CA4">
          <w:t>persons</w:t>
        </w:r>
      </w:ins>
      <w:del w:id="624" w:author="Jillian Carson-Jackson" w:date="2021-08-28T16:06:00Z">
        <w:r w:rsidRPr="00251FAD" w:rsidDel="004D5CA4">
          <w:delText>in accordance with Part C, section 4 Training Staff Requirements</w:delText>
        </w:r>
      </w:del>
      <w:r w:rsidRPr="00251FAD">
        <w:t>.</w:t>
      </w:r>
    </w:p>
    <w:p w14:paraId="289ACC60" w14:textId="125A2FA8" w:rsidR="006C44CF" w:rsidRPr="006C44CF" w:rsidRDefault="006C44CF" w:rsidP="006C44CF">
      <w:pPr>
        <w:pStyle w:val="BodyText"/>
      </w:pPr>
      <w:r w:rsidRPr="006C44CF">
        <w:t xml:space="preserve">Training staff should review the course outline and detailed </w:t>
      </w:r>
      <w:del w:id="625" w:author="Jillian Carson-Jackson" w:date="2021-08-28T16:11:00Z">
        <w:r w:rsidRPr="006C44CF" w:rsidDel="009977A0">
          <w:delText xml:space="preserve">syllabus </w:delText>
        </w:r>
      </w:del>
      <w:ins w:id="626" w:author="Jillian Carson-Jackson" w:date="2021-08-28T16:11:00Z">
        <w:r w:rsidR="009977A0">
          <w:t>curriculum tables</w:t>
        </w:r>
        <w:r w:rsidR="009977A0" w:rsidRPr="006C44CF">
          <w:t xml:space="preserve"> </w:t>
        </w:r>
      </w:ins>
      <w:del w:id="627" w:author="Jillian Carson-Jackson" w:date="2021-08-28T16:11:00Z">
        <w:r w:rsidRPr="006C44CF" w:rsidDel="008C127B">
          <w:delText>in each subject</w:delText>
        </w:r>
      </w:del>
      <w:ins w:id="628" w:author="Jillian Carson-Jackson" w:date="2021-08-28T16:11:00Z">
        <w:r w:rsidR="008C127B">
          <w:t>for each module</w:t>
        </w:r>
      </w:ins>
      <w:r w:rsidRPr="006C44CF">
        <w:t xml:space="preserve">.  The actual level of knowledge, skills and prior technical education of the </w:t>
      </w:r>
      <w:r w:rsidR="00B908C2">
        <w:t>participant</w:t>
      </w:r>
      <w:r w:rsidRPr="006C44CF">
        <w:t xml:space="preserve">s in the subject concerned should be kept in mind during this review.  Any differences between the level of skills and competencies of the </w:t>
      </w:r>
      <w:r w:rsidR="00B908C2">
        <w:t>participant</w:t>
      </w:r>
      <w:r w:rsidRPr="006C44CF">
        <w:t xml:space="preserve"> and those identified within the detailed </w:t>
      </w:r>
      <w:del w:id="629" w:author="Jillian Carson-Jackson" w:date="2021-08-28T16:12:00Z">
        <w:r w:rsidRPr="006C44CF" w:rsidDel="008C127B">
          <w:delText>training syllabus</w:delText>
        </w:r>
      </w:del>
      <w:ins w:id="630" w:author="Jillian Carson-Jackson" w:date="2021-08-28T16:12:00Z">
        <w:r w:rsidR="008C127B">
          <w:t>curriculum tables</w:t>
        </w:r>
      </w:ins>
      <w:r w:rsidRPr="006C44CF">
        <w:t xml:space="preserve"> should be identified.  To compensate for such differences, the instructor is expected to delete from the course, or reduce the emphasis on, items dealing with knowledge or skills already attained by the </w:t>
      </w:r>
      <w:r w:rsidR="00B908C2">
        <w:t>participant</w:t>
      </w:r>
      <w:r w:rsidRPr="006C44CF">
        <w:t xml:space="preserve">s.  The instructor should also identify any academic knowledge, skills or technical training that the </w:t>
      </w:r>
      <w:r w:rsidR="00B908C2">
        <w:t>participant</w:t>
      </w:r>
      <w:r w:rsidRPr="006C44CF">
        <w:t>s may not have acquired.</w:t>
      </w:r>
    </w:p>
    <w:p w14:paraId="559F46BB" w14:textId="47C25801" w:rsidR="006C44CF" w:rsidRPr="006C44CF" w:rsidRDefault="006C44CF" w:rsidP="006C44CF">
      <w:pPr>
        <w:pStyle w:val="BodyText"/>
      </w:pPr>
      <w:del w:id="631" w:author="Jillian Carson-Jackson" w:date="2021-08-28T16:13:00Z">
        <w:r w:rsidRPr="006C44CF" w:rsidDel="009826A4">
          <w:delText>By analysing the detailed syllabus and the academic knowledge required to allow training in the technical area to proceed,</w:delText>
        </w:r>
      </w:del>
      <w:ins w:id="632" w:author="Jillian Carson-Jackson" w:date="2021-08-28T16:13:00Z">
        <w:r w:rsidR="009826A4">
          <w:t>Following this analysis,</w:t>
        </w:r>
      </w:ins>
      <w:r w:rsidRPr="006C44CF">
        <w:t xml:space="preserve"> the instructor can design an appropriate pre-entry course in the subjects in which weakness is evident.  Alternatively, the elements of academic knowledge required to support the technical training elements concerned may be inserted at appropriate points </w:t>
      </w:r>
      <w:del w:id="633" w:author="Jillian Carson-Jackson" w:date="2021-08-28T16:13:00Z">
        <w:r w:rsidRPr="006C44CF" w:rsidDel="009826A4">
          <w:delText>within the syllabus</w:delText>
        </w:r>
      </w:del>
      <w:ins w:id="634" w:author="Jillian Carson-Jackson" w:date="2021-08-28T16:13:00Z">
        <w:r w:rsidR="009826A4">
          <w:t xml:space="preserve"> of the training delivery</w:t>
        </w:r>
      </w:ins>
      <w:r w:rsidRPr="006C44CF">
        <w:t>.</w:t>
      </w:r>
    </w:p>
    <w:p w14:paraId="7016EC00" w14:textId="1A96A0A6" w:rsidR="00465491" w:rsidRDefault="006C44CF" w:rsidP="006C44CF">
      <w:pPr>
        <w:pStyle w:val="BodyText"/>
        <w:rPr>
          <w:ins w:id="635" w:author="Jillian Carson-Jackson" w:date="2021-08-28T16:57:00Z"/>
        </w:rPr>
      </w:pPr>
      <w:r w:rsidRPr="006C44CF">
        <w:t xml:space="preserve">Adjustment of the module objectives, scope and content for each subject may also be necessary if the </w:t>
      </w:r>
      <w:r w:rsidR="00B908C2">
        <w:t>participant</w:t>
      </w:r>
      <w:r w:rsidRPr="006C44CF">
        <w:t>s completing the course are to undertake duties which differ from the objectives specified.</w:t>
      </w:r>
    </w:p>
    <w:p w14:paraId="04E5BFCE" w14:textId="77777777" w:rsidR="00A858B6" w:rsidRDefault="00A858B6" w:rsidP="00A858B6">
      <w:pPr>
        <w:pStyle w:val="BodyText"/>
        <w:rPr>
          <w:moveTo w:id="636" w:author="Jillian Carson-Jackson" w:date="2021-08-28T16:57:00Z"/>
          <w:b/>
        </w:rPr>
      </w:pPr>
      <w:moveToRangeStart w:id="637" w:author="Jillian Carson-Jackson" w:date="2021-08-28T16:57:00Z" w:name="move81062288"/>
      <w:moveTo w:id="638" w:author="Jillian Carson-Jackson" w:date="2021-08-28T16:57:00Z">
        <w:r w:rsidRPr="00D90489">
          <w:rPr>
            <w:b/>
          </w:rPr>
          <w:t>Thorough preparation is key to successful implementation of the course.</w:t>
        </w:r>
      </w:moveTo>
    </w:p>
    <w:moveToRangeEnd w:id="637"/>
    <w:p w14:paraId="1F9DC6E4" w14:textId="62D79524" w:rsidR="00A858B6" w:rsidRPr="00093294" w:rsidDel="00A858B6" w:rsidRDefault="00A858B6" w:rsidP="006C44CF">
      <w:pPr>
        <w:pStyle w:val="BodyText"/>
        <w:rPr>
          <w:del w:id="639" w:author="Jillian Carson-Jackson" w:date="2021-08-28T16:57:00Z"/>
        </w:rPr>
      </w:pPr>
    </w:p>
    <w:p w14:paraId="3A68B143" w14:textId="0F106CE9" w:rsidR="00465491" w:rsidRPr="00093294" w:rsidRDefault="00465491" w:rsidP="00A03913">
      <w:pPr>
        <w:pStyle w:val="Heading1"/>
      </w:pPr>
      <w:bookmarkStart w:id="640" w:name="_Toc419881203"/>
      <w:bookmarkStart w:id="641" w:name="_Toc442348091"/>
      <w:bookmarkStart w:id="642" w:name="_Toc6299002"/>
      <w:r w:rsidRPr="00093294">
        <w:t>COURSE MODULES</w:t>
      </w:r>
      <w:bookmarkEnd w:id="640"/>
      <w:bookmarkEnd w:id="641"/>
      <w:bookmarkEnd w:id="642"/>
    </w:p>
    <w:p w14:paraId="5D653B84" w14:textId="77777777" w:rsidR="00465491" w:rsidRPr="00093294" w:rsidRDefault="00465491" w:rsidP="00465491">
      <w:pPr>
        <w:pStyle w:val="Heading1separatationline"/>
      </w:pPr>
    </w:p>
    <w:p w14:paraId="2C10070B" w14:textId="6556F10B" w:rsidR="003B18D5" w:rsidRDefault="006C44CF" w:rsidP="00FD7E61">
      <w:pPr>
        <w:pStyle w:val="BodyText"/>
        <w:rPr>
          <w:ins w:id="643" w:author="Jillian Carson-Jackson" w:date="2021-08-28T17:05:00Z"/>
        </w:rPr>
      </w:pPr>
      <w:r w:rsidRPr="006C44CF">
        <w:t xml:space="preserve">The modular presentation enables the instructor to adjust the course content to suit the </w:t>
      </w:r>
      <w:r w:rsidR="00B908C2">
        <w:t>participant</w:t>
      </w:r>
      <w:r w:rsidRPr="006C44CF">
        <w:t xml:space="preserve"> intake and provide any revisions of the subject objectives as required.  The instructor should draw up lesson plans based on each detailed </w:t>
      </w:r>
      <w:del w:id="644" w:author="Jillian Carson-Jackson" w:date="2021-08-28T16:14:00Z">
        <w:r w:rsidRPr="006C44CF" w:rsidDel="005D2BC0">
          <w:delText xml:space="preserve">syllabus </w:delText>
        </w:r>
      </w:del>
      <w:ins w:id="645" w:author="Jillian Carson-Jackson" w:date="2021-08-28T16:14:00Z">
        <w:r w:rsidR="005D2BC0">
          <w:t xml:space="preserve">curriculum tables, </w:t>
        </w:r>
      </w:ins>
      <w:ins w:id="646" w:author="Jillian Carson-Jackson" w:date="2021-08-28T16:15:00Z">
        <w:r w:rsidR="00AE1CC3">
          <w:t>references,</w:t>
        </w:r>
      </w:ins>
      <w:ins w:id="647" w:author="Jillian Carson-Jackson" w:date="2021-08-28T16:14:00Z">
        <w:r w:rsidR="005D2BC0">
          <w:t xml:space="preserve"> and materials as</w:t>
        </w:r>
      </w:ins>
      <w:ins w:id="648" w:author="Jillian Carson-Jackson" w:date="2021-08-28T16:15:00Z">
        <w:r w:rsidR="005D2BC0">
          <w:t xml:space="preserve"> suggested.  </w:t>
        </w:r>
      </w:ins>
    </w:p>
    <w:p w14:paraId="750C12E8" w14:textId="4A31F87A" w:rsidR="00FD7E61" w:rsidRDefault="005D2BC0" w:rsidP="00FD7E61">
      <w:pPr>
        <w:pStyle w:val="BodyText"/>
        <w:rPr>
          <w:ins w:id="649" w:author="Jillian Carson-Jackson" w:date="2021-08-28T17:08:00Z"/>
          <w:lang w:eastAsia="de-DE"/>
        </w:rPr>
      </w:pPr>
      <w:ins w:id="650" w:author="Jillian Carson-Jackson" w:date="2021-08-28T16:15:00Z">
        <w:r>
          <w:t>Presentation of the material should be tailored to reflect specific training objectives</w:t>
        </w:r>
        <w:r w:rsidR="00AE1CC3">
          <w:t xml:space="preserve">. </w:t>
        </w:r>
      </w:ins>
      <w:ins w:id="651" w:author="Jillian Carson-Jackson" w:date="2021-08-28T16:14:00Z">
        <w:r w:rsidRPr="006C44CF">
          <w:t xml:space="preserve"> </w:t>
        </w:r>
      </w:ins>
      <w:ins w:id="652" w:author="Jillian Carson-Jackson" w:date="2021-08-28T16:15:00Z">
        <w:r w:rsidR="00AE1CC3">
          <w:t>It is not intended that the modules be presented in</w:t>
        </w:r>
      </w:ins>
      <w:ins w:id="653" w:author="Jillian Carson-Jackson" w:date="2021-08-28T16:16:00Z">
        <w:r w:rsidR="00AE1CC3">
          <w:t xml:space="preserve"> </w:t>
        </w:r>
      </w:ins>
      <w:ins w:id="654" w:author="Jillian Carson-Jackson" w:date="2021-08-28T17:06:00Z">
        <w:r w:rsidR="00F27C5C">
          <w:t xml:space="preserve">the </w:t>
        </w:r>
      </w:ins>
      <w:ins w:id="655" w:author="Jillian Carson-Jackson" w:date="2021-08-28T16:16:00Z">
        <w:r w:rsidR="00AE1CC3">
          <w:t>order</w:t>
        </w:r>
      </w:ins>
      <w:ins w:id="656" w:author="Jillian Carson-Jackson" w:date="2021-08-28T17:06:00Z">
        <w:r w:rsidR="00F27C5C">
          <w:t xml:space="preserve"> provided in this model course. It</w:t>
        </w:r>
      </w:ins>
      <w:ins w:id="657" w:author="Jillian Carson-Jackson" w:date="2021-08-28T16:16:00Z">
        <w:r w:rsidR="00AE1CC3">
          <w:t xml:space="preserve"> is expected that, to address effective training and learning methodologies, the content of modules will be grouped </w:t>
        </w:r>
        <w:r w:rsidR="00213407">
          <w:t xml:space="preserve">as appropriate for the learning </w:t>
        </w:r>
        <w:commentRangeStart w:id="658"/>
        <w:r w:rsidR="00213407">
          <w:t>environment</w:t>
        </w:r>
        <w:commentRangeEnd w:id="658"/>
        <w:r w:rsidR="00213407">
          <w:rPr>
            <w:rStyle w:val="CommentReference"/>
          </w:rPr>
          <w:commentReference w:id="658"/>
        </w:r>
        <w:r w:rsidR="00213407">
          <w:t xml:space="preserve">.  </w:t>
        </w:r>
      </w:ins>
      <w:ins w:id="659" w:author="Jillian Carson-Jackson" w:date="2021-08-28T17:04:00Z">
        <w:r w:rsidR="00FD7E61">
          <w:rPr>
            <w:lang w:eastAsia="de-DE"/>
          </w:rPr>
          <w:t xml:space="preserve">When developing </w:t>
        </w:r>
        <w:r w:rsidR="00FD7E61" w:rsidRPr="00EB7129">
          <w:rPr>
            <w:lang w:eastAsia="de-DE"/>
          </w:rPr>
          <w:t>lesson plan</w:t>
        </w:r>
        <w:r w:rsidR="00FD7E61">
          <w:rPr>
            <w:lang w:eastAsia="de-DE"/>
          </w:rPr>
          <w:t>s, t</w:t>
        </w:r>
        <w:r w:rsidR="00FD7E61" w:rsidRPr="00EB7129">
          <w:rPr>
            <w:lang w:eastAsia="de-DE"/>
          </w:rPr>
          <w:t xml:space="preserve">he instructor </w:t>
        </w:r>
        <w:r w:rsidR="00FD7E61">
          <w:rPr>
            <w:lang w:eastAsia="de-DE"/>
          </w:rPr>
          <w:t xml:space="preserve">is free to use any teaching method or combination of methods that will ensure students can </w:t>
        </w:r>
        <w:r w:rsidR="00FD7E61" w:rsidRPr="00EB7129">
          <w:rPr>
            <w:lang w:eastAsia="de-DE"/>
          </w:rPr>
          <w:t xml:space="preserve">achieve </w:t>
        </w:r>
        <w:r w:rsidR="00FD7E61">
          <w:rPr>
            <w:lang w:eastAsia="de-DE"/>
          </w:rPr>
          <w:t xml:space="preserve">the required </w:t>
        </w:r>
        <w:r w:rsidR="00FD7E61" w:rsidRPr="00EB7129">
          <w:rPr>
            <w:lang w:eastAsia="de-DE"/>
          </w:rPr>
          <w:t>each learning objective</w:t>
        </w:r>
        <w:r w:rsidR="00FD7E61">
          <w:rPr>
            <w:lang w:eastAsia="de-DE"/>
          </w:rPr>
          <w:t xml:space="preserve">s. </w:t>
        </w:r>
      </w:ins>
    </w:p>
    <w:p w14:paraId="01201DE0" w14:textId="77777777" w:rsidR="00801A39" w:rsidRDefault="00801A39" w:rsidP="00801A39">
      <w:pPr>
        <w:pStyle w:val="BodyText"/>
        <w:rPr>
          <w:ins w:id="660" w:author="Jillian Carson-Jackson" w:date="2021-08-28T17:08:00Z"/>
          <w:lang w:eastAsia="de-DE"/>
        </w:rPr>
      </w:pPr>
      <w:ins w:id="661" w:author="Jillian Carson-Jackson" w:date="2021-08-28T17:08:00Z">
        <w:r>
          <w:rPr>
            <w:lang w:eastAsia="de-DE"/>
          </w:rPr>
          <w:t xml:space="preserve">Depending on the student intake, the recommended hours may need to be adjusted </w:t>
        </w:r>
        <w:r w:rsidRPr="0068785F">
          <w:t xml:space="preserve">as </w:t>
        </w:r>
        <w:r>
          <w:t xml:space="preserve">neccessary. For example, it </w:t>
        </w:r>
        <w:r w:rsidRPr="0068785F">
          <w:t xml:space="preserve">is normal for different </w:t>
        </w:r>
        <w:r>
          <w:t>students</w:t>
        </w:r>
        <w:r w:rsidRPr="0068785F">
          <w:t xml:space="preserve"> to require different lengths of time to cover the same </w:t>
        </w:r>
        <w:r>
          <w:t xml:space="preserve">content, and </w:t>
        </w:r>
        <w:r w:rsidRPr="0068785F">
          <w:t xml:space="preserve">minor adjustments </w:t>
        </w:r>
        <w:r>
          <w:t>may</w:t>
        </w:r>
        <w:r w:rsidRPr="0068785F">
          <w:t xml:space="preserve"> be needed</w:t>
        </w:r>
        <w:r>
          <w:t xml:space="preserve"> to the course </w:t>
        </w:r>
        <w:r w:rsidRPr="0068785F">
          <w:t>timetable</w:t>
        </w:r>
        <w:r>
          <w:t xml:space="preserve">. </w:t>
        </w:r>
      </w:ins>
    </w:p>
    <w:p w14:paraId="4826D199" w14:textId="5A6C4471" w:rsidR="00801A39" w:rsidRDefault="00801A39" w:rsidP="00801A39">
      <w:pPr>
        <w:pStyle w:val="BodyText"/>
        <w:rPr>
          <w:ins w:id="662" w:author="Jillian Carson-Jackson" w:date="2021-08-28T17:24:00Z"/>
          <w:lang w:eastAsia="de-DE"/>
        </w:rPr>
      </w:pPr>
      <w:ins w:id="663" w:author="Jillian Carson-Jackson" w:date="2021-08-28T17:08:00Z">
        <w:r>
          <w:rPr>
            <w:lang w:eastAsia="de-DE"/>
          </w:rPr>
          <w:t xml:space="preserve">An overall teaching syllabus including a timetable should be prepared which outlines when subject areas will be covered, practical exercises, assessments etc. </w:t>
        </w:r>
      </w:ins>
    </w:p>
    <w:p w14:paraId="5C38B18B" w14:textId="77777777" w:rsidR="005B35CD" w:rsidRDefault="005B35CD" w:rsidP="005B35CD">
      <w:pPr>
        <w:pStyle w:val="BodyText"/>
        <w:rPr>
          <w:ins w:id="664" w:author="Jillian Carson-Jackson" w:date="2021-08-28T17:24:00Z"/>
          <w:lang w:eastAsia="de-DE"/>
        </w:rPr>
        <w:sectPr w:rsidR="005B35CD" w:rsidSect="00292085">
          <w:pgSz w:w="11906" w:h="16838" w:code="9"/>
          <w:pgMar w:top="1134" w:right="794" w:bottom="1134" w:left="907" w:header="851" w:footer="851" w:gutter="0"/>
          <w:cols w:space="708"/>
          <w:docGrid w:linePitch="360"/>
        </w:sectPr>
      </w:pPr>
    </w:p>
    <w:p w14:paraId="06001916" w14:textId="77777777" w:rsidR="005B35CD" w:rsidRDefault="005B35CD" w:rsidP="005B35CD">
      <w:pPr>
        <w:pStyle w:val="Tablecaption"/>
        <w:ind w:left="992" w:hanging="992"/>
        <w:rPr>
          <w:ins w:id="665" w:author="Jillian Carson-Jackson" w:date="2021-08-28T17:24:00Z"/>
        </w:rPr>
      </w:pPr>
      <w:ins w:id="666" w:author="Jillian Carson-Jackson" w:date="2021-08-28T17:24:00Z">
        <w:r>
          <w:lastRenderedPageBreak/>
          <w:t xml:space="preserve">Competence Level Taxonomy for VTS Training </w:t>
        </w:r>
      </w:ins>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5B35CD" w:rsidRPr="00C50983" w14:paraId="58F48D7A" w14:textId="77777777" w:rsidTr="00DF4142">
        <w:trPr>
          <w:jc w:val="center"/>
          <w:ins w:id="667" w:author="Jillian Carson-Jackson" w:date="2021-08-28T17:24:00Z"/>
        </w:trPr>
        <w:tc>
          <w:tcPr>
            <w:tcW w:w="3145" w:type="dxa"/>
            <w:tcBorders>
              <w:bottom w:val="single" w:sz="8" w:space="0" w:color="auto"/>
            </w:tcBorders>
            <w:vAlign w:val="center"/>
          </w:tcPr>
          <w:p w14:paraId="4CCF1092" w14:textId="77777777" w:rsidR="005B35CD" w:rsidRPr="00C50983" w:rsidRDefault="005B35CD" w:rsidP="00DF4142">
            <w:pPr>
              <w:pStyle w:val="Tableheading"/>
              <w:rPr>
                <w:ins w:id="668" w:author="Jillian Carson-Jackson" w:date="2021-08-28T17:24:00Z"/>
              </w:rPr>
            </w:pPr>
            <w:ins w:id="669" w:author="Jillian Carson-Jackson" w:date="2021-08-28T17:24:00Z">
              <w:r w:rsidRPr="00C50983">
                <w:t>Level</w:t>
              </w:r>
            </w:ins>
          </w:p>
        </w:tc>
        <w:tc>
          <w:tcPr>
            <w:tcW w:w="4500" w:type="dxa"/>
            <w:tcBorders>
              <w:bottom w:val="single" w:sz="8" w:space="0" w:color="auto"/>
            </w:tcBorders>
            <w:vAlign w:val="center"/>
          </w:tcPr>
          <w:p w14:paraId="3EBB97FE" w14:textId="77777777" w:rsidR="005B35CD" w:rsidRPr="00C50983" w:rsidRDefault="005B35CD" w:rsidP="00DF4142">
            <w:pPr>
              <w:pStyle w:val="Tableheading"/>
              <w:rPr>
                <w:ins w:id="670" w:author="Jillian Carson-Jackson" w:date="2021-08-28T17:24:00Z"/>
              </w:rPr>
            </w:pPr>
            <w:ins w:id="671" w:author="Jillian Carson-Jackson" w:date="2021-08-28T17:24:00Z">
              <w:r w:rsidRPr="00C50983">
                <w:t>Knowledge and/or Attitude</w:t>
              </w:r>
            </w:ins>
          </w:p>
        </w:tc>
        <w:tc>
          <w:tcPr>
            <w:tcW w:w="4680" w:type="dxa"/>
            <w:tcBorders>
              <w:bottom w:val="single" w:sz="8" w:space="0" w:color="auto"/>
            </w:tcBorders>
            <w:vAlign w:val="center"/>
          </w:tcPr>
          <w:p w14:paraId="3DC2B4C7" w14:textId="77777777" w:rsidR="005B35CD" w:rsidRPr="00C50983" w:rsidRDefault="005B35CD" w:rsidP="00DF4142">
            <w:pPr>
              <w:pStyle w:val="Tableheading"/>
              <w:rPr>
                <w:ins w:id="672" w:author="Jillian Carson-Jackson" w:date="2021-08-28T17:24:00Z"/>
              </w:rPr>
            </w:pPr>
            <w:ins w:id="673" w:author="Jillian Carson-Jackson" w:date="2021-08-28T17:24:00Z">
              <w:r w:rsidRPr="00C50983">
                <w:t>Skill</w:t>
              </w:r>
            </w:ins>
          </w:p>
        </w:tc>
        <w:tc>
          <w:tcPr>
            <w:tcW w:w="3150" w:type="dxa"/>
            <w:tcBorders>
              <w:bottom w:val="single" w:sz="8" w:space="0" w:color="auto"/>
            </w:tcBorders>
          </w:tcPr>
          <w:p w14:paraId="719E1766" w14:textId="77777777" w:rsidR="005B35CD" w:rsidRPr="00C50983" w:rsidRDefault="005B35CD" w:rsidP="00DF4142">
            <w:pPr>
              <w:pStyle w:val="Tableheading"/>
              <w:rPr>
                <w:ins w:id="674" w:author="Jillian Carson-Jackson" w:date="2021-08-28T17:24:00Z"/>
              </w:rPr>
            </w:pPr>
            <w:ins w:id="675" w:author="Jillian Carson-Jackson" w:date="2021-08-28T17:24:00Z">
              <w:r>
                <w:t>Verbs</w:t>
              </w:r>
            </w:ins>
          </w:p>
        </w:tc>
      </w:tr>
      <w:tr w:rsidR="005B35CD" w:rsidRPr="00C50983" w14:paraId="54C9CE2D" w14:textId="77777777" w:rsidTr="00DF4142">
        <w:trPr>
          <w:jc w:val="center"/>
          <w:ins w:id="676" w:author="Jillian Carson-Jackson" w:date="2021-08-28T17:24:00Z"/>
        </w:trPr>
        <w:tc>
          <w:tcPr>
            <w:tcW w:w="3145" w:type="dxa"/>
            <w:tcBorders>
              <w:top w:val="single" w:sz="8" w:space="0" w:color="auto"/>
            </w:tcBorders>
            <w:vAlign w:val="center"/>
          </w:tcPr>
          <w:p w14:paraId="38E4710A" w14:textId="77777777" w:rsidR="005B35CD" w:rsidRPr="007D674E" w:rsidRDefault="005B35CD" w:rsidP="00DF4142">
            <w:pPr>
              <w:pStyle w:val="Tabletext"/>
              <w:rPr>
                <w:ins w:id="677" w:author="Jillian Carson-Jackson" w:date="2021-08-28T17:24:00Z"/>
                <w:b/>
              </w:rPr>
            </w:pPr>
            <w:ins w:id="678" w:author="Jillian Carson-Jackson" w:date="2021-08-28T17:24:00Z">
              <w:r w:rsidRPr="007D674E">
                <w:rPr>
                  <w:b/>
                </w:rPr>
                <w:t>Level 1</w:t>
              </w:r>
            </w:ins>
          </w:p>
          <w:p w14:paraId="2ED15FCE" w14:textId="77777777" w:rsidR="005B35CD" w:rsidRPr="00C50983" w:rsidRDefault="005B35CD" w:rsidP="00DF4142">
            <w:pPr>
              <w:pStyle w:val="Tabletext"/>
              <w:rPr>
                <w:ins w:id="679" w:author="Jillian Carson-Jackson" w:date="2021-08-28T17:24:00Z"/>
              </w:rPr>
            </w:pPr>
            <w:ins w:id="680" w:author="Jillian Carson-Jackson" w:date="2021-08-28T17:24:00Z">
              <w:r w:rsidRPr="00C50983">
                <w:t>Work of a routine and predictable nature generally requiring supervision</w:t>
              </w:r>
            </w:ins>
          </w:p>
        </w:tc>
        <w:tc>
          <w:tcPr>
            <w:tcW w:w="4500" w:type="dxa"/>
            <w:tcBorders>
              <w:top w:val="single" w:sz="8" w:space="0" w:color="auto"/>
            </w:tcBorders>
            <w:vAlign w:val="center"/>
          </w:tcPr>
          <w:p w14:paraId="31552D24" w14:textId="77777777" w:rsidR="005B35CD" w:rsidRPr="007D674E" w:rsidRDefault="005B35CD" w:rsidP="00DF4142">
            <w:pPr>
              <w:pStyle w:val="Tabletext"/>
              <w:rPr>
                <w:ins w:id="681" w:author="Jillian Carson-Jackson" w:date="2021-08-28T17:24:00Z"/>
                <w:b/>
              </w:rPr>
            </w:pPr>
            <w:ins w:id="682" w:author="Jillian Carson-Jackson" w:date="2021-08-28T17:24:00Z">
              <w:r w:rsidRPr="007D674E">
                <w:rPr>
                  <w:b/>
                </w:rPr>
                <w:t>Comprehension</w:t>
              </w:r>
            </w:ins>
          </w:p>
          <w:p w14:paraId="2BB1869C" w14:textId="77777777" w:rsidR="005B35CD" w:rsidRPr="00C50983" w:rsidRDefault="005B35CD" w:rsidP="00DF4142">
            <w:pPr>
              <w:pStyle w:val="Tabletext"/>
              <w:rPr>
                <w:ins w:id="683" w:author="Jillian Carson-Jackson" w:date="2021-08-28T17:24:00Z"/>
              </w:rPr>
            </w:pPr>
            <w:ins w:id="684" w:author="Jillian Carson-Jackson" w:date="2021-08-28T17:24:00Z">
              <w:r w:rsidRPr="00C50983">
                <w:t>Understands facts and principles; interprets verbal/written material; interprets charts, graphs and illustrations; estimates future consequences implied in data; justifies methods and procedures</w:t>
              </w:r>
            </w:ins>
          </w:p>
        </w:tc>
        <w:tc>
          <w:tcPr>
            <w:tcW w:w="4680" w:type="dxa"/>
            <w:tcBorders>
              <w:top w:val="single" w:sz="8" w:space="0" w:color="auto"/>
            </w:tcBorders>
            <w:vAlign w:val="center"/>
          </w:tcPr>
          <w:p w14:paraId="5485E1EB" w14:textId="77777777" w:rsidR="005B35CD" w:rsidRPr="007D674E" w:rsidRDefault="005B35CD" w:rsidP="00DF4142">
            <w:pPr>
              <w:pStyle w:val="Tabletext"/>
              <w:rPr>
                <w:ins w:id="685" w:author="Jillian Carson-Jackson" w:date="2021-08-28T17:24:00Z"/>
                <w:b/>
              </w:rPr>
            </w:pPr>
            <w:ins w:id="686" w:author="Jillian Carson-Jackson" w:date="2021-08-28T17:24:00Z">
              <w:r w:rsidRPr="007D674E">
                <w:rPr>
                  <w:b/>
                </w:rPr>
                <w:t>Guided response</w:t>
              </w:r>
            </w:ins>
          </w:p>
          <w:p w14:paraId="2F38C6A5" w14:textId="77777777" w:rsidR="005B35CD" w:rsidRPr="00C50983" w:rsidRDefault="005B35CD" w:rsidP="00DF4142">
            <w:pPr>
              <w:pStyle w:val="Tabletext"/>
              <w:rPr>
                <w:ins w:id="687" w:author="Jillian Carson-Jackson" w:date="2021-08-28T17:24:00Z"/>
              </w:rPr>
            </w:pPr>
            <w:ins w:id="688" w:author="Jillian Carson-Jackson" w:date="2021-08-28T17:24:00Z">
              <w:r w:rsidRPr="00C50983">
                <w:t>The early stages in learning a complex skill and includes imitation by repeating a demonstrated action using a multi-response approach (trial and error method) to identify an appropriate response</w:t>
              </w:r>
            </w:ins>
          </w:p>
        </w:tc>
        <w:tc>
          <w:tcPr>
            <w:tcW w:w="3150" w:type="dxa"/>
            <w:tcBorders>
              <w:top w:val="single" w:sz="8" w:space="0" w:color="auto"/>
            </w:tcBorders>
          </w:tcPr>
          <w:p w14:paraId="30296C5A" w14:textId="77777777" w:rsidR="005B35CD" w:rsidRPr="00812295" w:rsidRDefault="005B35CD" w:rsidP="00DF4142">
            <w:pPr>
              <w:pStyle w:val="Tabletext"/>
              <w:rPr>
                <w:ins w:id="689" w:author="Jillian Carson-Jackson" w:date="2021-08-28T17:24:00Z"/>
                <w:bCs/>
                <w:lang w:val="en-US"/>
              </w:rPr>
            </w:pPr>
            <w:ins w:id="690" w:author="Jillian Carson-Jackson" w:date="2021-08-28T17:24:00Z">
              <w:r w:rsidRPr="00812295">
                <w:rPr>
                  <w:bCs/>
                  <w:lang w:val="en-AU"/>
                </w:rPr>
                <w:t>listen, list, locate, sketch, label, describe, follow (instructions), select, show willingness, operate, arrange</w:t>
              </w:r>
            </w:ins>
          </w:p>
          <w:p w14:paraId="402E8C51" w14:textId="77777777" w:rsidR="005B35CD" w:rsidRPr="00812295" w:rsidRDefault="005B35CD" w:rsidP="00DF4142">
            <w:pPr>
              <w:pStyle w:val="Tabletext"/>
              <w:rPr>
                <w:ins w:id="691" w:author="Jillian Carson-Jackson" w:date="2021-08-28T17:24:00Z"/>
                <w:bCs/>
              </w:rPr>
            </w:pPr>
          </w:p>
        </w:tc>
      </w:tr>
      <w:tr w:rsidR="005B35CD" w:rsidRPr="00C50983" w14:paraId="1F879485" w14:textId="77777777" w:rsidTr="00DF4142">
        <w:trPr>
          <w:jc w:val="center"/>
          <w:ins w:id="692" w:author="Jillian Carson-Jackson" w:date="2021-08-28T17:24:00Z"/>
        </w:trPr>
        <w:tc>
          <w:tcPr>
            <w:tcW w:w="3145" w:type="dxa"/>
            <w:vAlign w:val="center"/>
          </w:tcPr>
          <w:p w14:paraId="5CF76A84" w14:textId="77777777" w:rsidR="005B35CD" w:rsidRPr="007D674E" w:rsidRDefault="005B35CD" w:rsidP="00DF4142">
            <w:pPr>
              <w:pStyle w:val="Tabletext"/>
              <w:rPr>
                <w:ins w:id="693" w:author="Jillian Carson-Jackson" w:date="2021-08-28T17:24:00Z"/>
                <w:b/>
              </w:rPr>
            </w:pPr>
            <w:ins w:id="694" w:author="Jillian Carson-Jackson" w:date="2021-08-28T17:24:00Z">
              <w:r w:rsidRPr="007D674E">
                <w:rPr>
                  <w:b/>
                </w:rPr>
                <w:t>Level 2</w:t>
              </w:r>
            </w:ins>
          </w:p>
          <w:p w14:paraId="1ABE1F73" w14:textId="77777777" w:rsidR="005B35CD" w:rsidRPr="00C50983" w:rsidRDefault="005B35CD" w:rsidP="00DF4142">
            <w:pPr>
              <w:pStyle w:val="Tabletext"/>
              <w:rPr>
                <w:ins w:id="695" w:author="Jillian Carson-Jackson" w:date="2021-08-28T17:24:00Z"/>
              </w:rPr>
            </w:pPr>
            <w:ins w:id="696" w:author="Jillian Carson-Jackson" w:date="2021-08-28T17:24:00Z">
              <w:r w:rsidRPr="00C50983">
                <w:t>More demanding range of work involving greater individual responsibility.  Some complex/non-routine activities</w:t>
              </w:r>
            </w:ins>
          </w:p>
        </w:tc>
        <w:tc>
          <w:tcPr>
            <w:tcW w:w="4500" w:type="dxa"/>
            <w:vAlign w:val="center"/>
          </w:tcPr>
          <w:p w14:paraId="0AC93BEC" w14:textId="77777777" w:rsidR="005B35CD" w:rsidRPr="007D674E" w:rsidRDefault="005B35CD" w:rsidP="00DF4142">
            <w:pPr>
              <w:pStyle w:val="Tabletext"/>
              <w:rPr>
                <w:ins w:id="697" w:author="Jillian Carson-Jackson" w:date="2021-08-28T17:24:00Z"/>
                <w:b/>
              </w:rPr>
            </w:pPr>
            <w:ins w:id="698" w:author="Jillian Carson-Jackson" w:date="2021-08-28T17:24:00Z">
              <w:r w:rsidRPr="007D674E">
                <w:rPr>
                  <w:b/>
                </w:rPr>
                <w:t>Application</w:t>
              </w:r>
            </w:ins>
          </w:p>
          <w:p w14:paraId="650C889A" w14:textId="77777777" w:rsidR="005B35CD" w:rsidRPr="00C50983" w:rsidRDefault="005B35CD" w:rsidP="00DF4142">
            <w:pPr>
              <w:pStyle w:val="Tabletext"/>
              <w:rPr>
                <w:ins w:id="699" w:author="Jillian Carson-Jackson" w:date="2021-08-28T17:24:00Z"/>
              </w:rPr>
            </w:pPr>
            <w:ins w:id="700" w:author="Jillian Carson-Jackson" w:date="2021-08-28T17:24:00Z">
              <w:r w:rsidRPr="00C50983">
                <w:t>Applies concepts and principles to new situations; applies laws and theories to practical situations; demonstrates correct usage of methods or procedures</w:t>
              </w:r>
            </w:ins>
          </w:p>
        </w:tc>
        <w:tc>
          <w:tcPr>
            <w:tcW w:w="4680" w:type="dxa"/>
            <w:vAlign w:val="center"/>
          </w:tcPr>
          <w:p w14:paraId="2CE15ACE" w14:textId="77777777" w:rsidR="005B35CD" w:rsidRPr="007D674E" w:rsidRDefault="005B35CD" w:rsidP="00DF4142">
            <w:pPr>
              <w:pStyle w:val="Tabletext"/>
              <w:rPr>
                <w:ins w:id="701" w:author="Jillian Carson-Jackson" w:date="2021-08-28T17:24:00Z"/>
                <w:b/>
              </w:rPr>
            </w:pPr>
            <w:ins w:id="702" w:author="Jillian Carson-Jackson" w:date="2021-08-28T17:24:00Z">
              <w:r w:rsidRPr="007D674E">
                <w:rPr>
                  <w:b/>
                </w:rPr>
                <w:t>Autonomous response</w:t>
              </w:r>
            </w:ins>
          </w:p>
          <w:p w14:paraId="5C656906" w14:textId="77777777" w:rsidR="005B35CD" w:rsidRPr="00C50983" w:rsidRDefault="005B35CD" w:rsidP="00DF4142">
            <w:pPr>
              <w:pStyle w:val="Tabletext"/>
              <w:rPr>
                <w:ins w:id="703" w:author="Jillian Carson-Jackson" w:date="2021-08-28T17:24:00Z"/>
              </w:rPr>
            </w:pPr>
            <w:ins w:id="704" w:author="Jillian Carson-Jackson" w:date="2021-08-28T17:24:00Z">
              <w:r w:rsidRPr="00C50983">
                <w:t>The learned responses have become habitual, and the movement is performed with confidence and proficiency</w:t>
              </w:r>
            </w:ins>
          </w:p>
        </w:tc>
        <w:tc>
          <w:tcPr>
            <w:tcW w:w="3150" w:type="dxa"/>
          </w:tcPr>
          <w:p w14:paraId="397B035E" w14:textId="77777777" w:rsidR="005B35CD" w:rsidRPr="00812295" w:rsidRDefault="005B35CD" w:rsidP="00DF4142">
            <w:pPr>
              <w:pStyle w:val="Tabletext"/>
              <w:rPr>
                <w:ins w:id="705" w:author="Jillian Carson-Jackson" w:date="2021-08-28T17:24:00Z"/>
                <w:bCs/>
                <w:lang w:val="en-AU"/>
              </w:rPr>
            </w:pPr>
            <w:ins w:id="706" w:author="Jillian Carson-Jackson" w:date="2021-08-28T17:24:00Z">
              <w:r w:rsidRPr="00812295">
                <w:rPr>
                  <w:bCs/>
                  <w:lang w:val="en-AU"/>
                </w:rPr>
                <w:t>Demonstrate, recognise, perform, display, paraphrase, proceed, comply, give examples (identify)</w:t>
              </w:r>
            </w:ins>
          </w:p>
          <w:p w14:paraId="3F3CEE1D" w14:textId="77777777" w:rsidR="005B35CD" w:rsidRPr="00B82E34" w:rsidRDefault="005B35CD" w:rsidP="00DF4142">
            <w:pPr>
              <w:pStyle w:val="Tabletext"/>
              <w:rPr>
                <w:ins w:id="707" w:author="Jillian Carson-Jackson" w:date="2021-08-28T17:24:00Z"/>
                <w:bCs/>
                <w:lang w:val="en-AU"/>
              </w:rPr>
            </w:pPr>
          </w:p>
        </w:tc>
      </w:tr>
      <w:tr w:rsidR="005B35CD" w:rsidRPr="00C50983" w14:paraId="64EDE191" w14:textId="77777777" w:rsidTr="00DF4142">
        <w:trPr>
          <w:trHeight w:val="355"/>
          <w:jc w:val="center"/>
          <w:ins w:id="708" w:author="Jillian Carson-Jackson" w:date="2021-08-28T17:24:00Z"/>
        </w:trPr>
        <w:tc>
          <w:tcPr>
            <w:tcW w:w="3145" w:type="dxa"/>
            <w:vAlign w:val="center"/>
          </w:tcPr>
          <w:p w14:paraId="2F597ED2" w14:textId="77777777" w:rsidR="005B35CD" w:rsidRPr="007D674E" w:rsidRDefault="005B35CD" w:rsidP="00DF4142">
            <w:pPr>
              <w:pStyle w:val="Tabletext"/>
              <w:rPr>
                <w:ins w:id="709" w:author="Jillian Carson-Jackson" w:date="2021-08-28T17:24:00Z"/>
                <w:b/>
              </w:rPr>
            </w:pPr>
            <w:ins w:id="710" w:author="Jillian Carson-Jackson" w:date="2021-08-28T17:24:00Z">
              <w:r w:rsidRPr="007D674E">
                <w:rPr>
                  <w:b/>
                </w:rPr>
                <w:t>Level 3</w:t>
              </w:r>
            </w:ins>
          </w:p>
          <w:p w14:paraId="1763033A" w14:textId="77777777" w:rsidR="005B35CD" w:rsidRPr="00C50983" w:rsidRDefault="005B35CD" w:rsidP="00DF4142">
            <w:pPr>
              <w:pStyle w:val="Tabletext"/>
              <w:rPr>
                <w:ins w:id="711" w:author="Jillian Carson-Jackson" w:date="2021-08-28T17:24:00Z"/>
              </w:rPr>
            </w:pPr>
            <w:ins w:id="712" w:author="Jillian Carson-Jackson" w:date="2021-08-28T17:24:00Z">
              <w:r w:rsidRPr="00C50983">
                <w:t>Skilled work involving a broad range of work activities.  Mostly complex and non-routine</w:t>
              </w:r>
            </w:ins>
          </w:p>
        </w:tc>
        <w:tc>
          <w:tcPr>
            <w:tcW w:w="4500" w:type="dxa"/>
            <w:vAlign w:val="center"/>
          </w:tcPr>
          <w:p w14:paraId="4C7F7FBE" w14:textId="77777777" w:rsidR="005B35CD" w:rsidRPr="007D674E" w:rsidRDefault="005B35CD" w:rsidP="00DF4142">
            <w:pPr>
              <w:pStyle w:val="Tabletext"/>
              <w:rPr>
                <w:ins w:id="713" w:author="Jillian Carson-Jackson" w:date="2021-08-28T17:24:00Z"/>
                <w:b/>
              </w:rPr>
            </w:pPr>
            <w:ins w:id="714" w:author="Jillian Carson-Jackson" w:date="2021-08-28T17:24:00Z">
              <w:r w:rsidRPr="007D674E">
                <w:rPr>
                  <w:b/>
                </w:rPr>
                <w:t>Analysis</w:t>
              </w:r>
            </w:ins>
          </w:p>
          <w:p w14:paraId="5254744A" w14:textId="77777777" w:rsidR="005B35CD" w:rsidRPr="00C50983" w:rsidRDefault="005B35CD" w:rsidP="00DF4142">
            <w:pPr>
              <w:pStyle w:val="Tabletext"/>
              <w:rPr>
                <w:ins w:id="715" w:author="Jillian Carson-Jackson" w:date="2021-08-28T17:24:00Z"/>
              </w:rPr>
            </w:pPr>
            <w:ins w:id="716" w:author="Jillian Carson-Jackson" w:date="2021-08-28T17:24:00Z">
              <w:r w:rsidRPr="00C50983">
                <w:t>Recognises un-stated assumptions; recognises logical inconsistencies in reasoning; distinguishes between facts and inferences; evaluates the relevancy of data; analyses the organisational structure of work</w:t>
              </w:r>
            </w:ins>
          </w:p>
        </w:tc>
        <w:tc>
          <w:tcPr>
            <w:tcW w:w="4680" w:type="dxa"/>
            <w:vAlign w:val="center"/>
          </w:tcPr>
          <w:p w14:paraId="0CFE13AD" w14:textId="77777777" w:rsidR="005B35CD" w:rsidRPr="007D674E" w:rsidRDefault="005B35CD" w:rsidP="00DF4142">
            <w:pPr>
              <w:pStyle w:val="Tabletext"/>
              <w:rPr>
                <w:ins w:id="717" w:author="Jillian Carson-Jackson" w:date="2021-08-28T17:24:00Z"/>
                <w:b/>
              </w:rPr>
            </w:pPr>
            <w:ins w:id="718" w:author="Jillian Carson-Jackson" w:date="2021-08-28T17:24:00Z">
              <w:r w:rsidRPr="007D674E">
                <w:rPr>
                  <w:b/>
                </w:rPr>
                <w:t>Complex observable response</w:t>
              </w:r>
            </w:ins>
          </w:p>
          <w:p w14:paraId="0A4590B1" w14:textId="77777777" w:rsidR="005B35CD" w:rsidRPr="00C50983" w:rsidRDefault="005B35CD" w:rsidP="00DF4142">
            <w:pPr>
              <w:pStyle w:val="Tabletext"/>
              <w:rPr>
                <w:ins w:id="719" w:author="Jillian Carson-Jackson" w:date="2021-08-28T17:24:00Z"/>
              </w:rPr>
            </w:pPr>
            <w:ins w:id="720" w:author="Jillian Carson-Jackson" w:date="2021-08-28T17:24:00Z">
              <w:r w:rsidRPr="00C50983">
                <w:t>The skilful performance of acts that involve complex movement patterns.  Proficiency is demonstrated by quick, smooth, accurate performance. The accomplishment of acts at this level includes a highly co-ordinated automatic performance</w:t>
              </w:r>
            </w:ins>
          </w:p>
        </w:tc>
        <w:tc>
          <w:tcPr>
            <w:tcW w:w="3150" w:type="dxa"/>
          </w:tcPr>
          <w:p w14:paraId="29CC9CA9" w14:textId="77777777" w:rsidR="005B35CD" w:rsidRPr="00812295" w:rsidRDefault="005B35CD" w:rsidP="00DF4142">
            <w:pPr>
              <w:pStyle w:val="Tabletext"/>
              <w:rPr>
                <w:ins w:id="721" w:author="Jillian Carson-Jackson" w:date="2021-08-28T17:24:00Z"/>
                <w:bCs/>
                <w:lang w:val="en-AU"/>
              </w:rPr>
            </w:pPr>
            <w:ins w:id="722" w:author="Jillian Carson-Jackson" w:date="2021-08-28T17:24:00Z">
              <w:r w:rsidRPr="00812295">
                <w:rPr>
                  <w:bCs/>
                  <w:lang w:val="en-AU"/>
                </w:rPr>
                <w:t>Analyse, justify, differentiate, manipulate, demonstrate, categorise, classify, solve, operate</w:t>
              </w:r>
            </w:ins>
          </w:p>
          <w:p w14:paraId="29A2C860" w14:textId="77777777" w:rsidR="005B35CD" w:rsidRPr="00B82E34" w:rsidRDefault="005B35CD" w:rsidP="00DF4142">
            <w:pPr>
              <w:pStyle w:val="Tabletext"/>
              <w:rPr>
                <w:ins w:id="723" w:author="Jillian Carson-Jackson" w:date="2021-08-28T17:24:00Z"/>
                <w:bCs/>
                <w:lang w:val="en-AU"/>
              </w:rPr>
            </w:pPr>
          </w:p>
        </w:tc>
      </w:tr>
      <w:tr w:rsidR="005B35CD" w:rsidRPr="00C50983" w14:paraId="70211E10" w14:textId="77777777" w:rsidTr="00DF4142">
        <w:trPr>
          <w:trHeight w:val="355"/>
          <w:jc w:val="center"/>
          <w:ins w:id="724" w:author="Jillian Carson-Jackson" w:date="2021-08-28T17:24:00Z"/>
        </w:trPr>
        <w:tc>
          <w:tcPr>
            <w:tcW w:w="3145" w:type="dxa"/>
            <w:vAlign w:val="center"/>
          </w:tcPr>
          <w:p w14:paraId="14F35796" w14:textId="77777777" w:rsidR="005B35CD" w:rsidRPr="007D674E" w:rsidRDefault="005B35CD" w:rsidP="00DF4142">
            <w:pPr>
              <w:pStyle w:val="Tabletext"/>
              <w:rPr>
                <w:ins w:id="725" w:author="Jillian Carson-Jackson" w:date="2021-08-28T17:24:00Z"/>
                <w:b/>
              </w:rPr>
            </w:pPr>
            <w:ins w:id="726" w:author="Jillian Carson-Jackson" w:date="2021-08-28T17:24:00Z">
              <w:r w:rsidRPr="007D674E">
                <w:rPr>
                  <w:b/>
                </w:rPr>
                <w:t>Level 4</w:t>
              </w:r>
            </w:ins>
          </w:p>
          <w:p w14:paraId="5673DC26" w14:textId="77777777" w:rsidR="005B35CD" w:rsidRPr="00C50983" w:rsidRDefault="005B35CD" w:rsidP="00DF4142">
            <w:pPr>
              <w:pStyle w:val="Tabletext"/>
              <w:rPr>
                <w:ins w:id="727" w:author="Jillian Carson-Jackson" w:date="2021-08-28T17:24:00Z"/>
              </w:rPr>
            </w:pPr>
            <w:ins w:id="728" w:author="Jillian Carson-Jackson" w:date="2021-08-28T17:24:00Z">
              <w:r w:rsidRPr="00C50983">
                <w:t>Work that is often complex, technical and professional with a substantial degree of personal responsibility and autonomy</w:t>
              </w:r>
            </w:ins>
          </w:p>
        </w:tc>
        <w:tc>
          <w:tcPr>
            <w:tcW w:w="4500" w:type="dxa"/>
            <w:vAlign w:val="center"/>
          </w:tcPr>
          <w:p w14:paraId="35D182A9" w14:textId="77777777" w:rsidR="005B35CD" w:rsidRPr="007D674E" w:rsidRDefault="005B35CD" w:rsidP="00DF4142">
            <w:pPr>
              <w:pStyle w:val="Tabletext"/>
              <w:rPr>
                <w:ins w:id="729" w:author="Jillian Carson-Jackson" w:date="2021-08-28T17:24:00Z"/>
                <w:b/>
              </w:rPr>
            </w:pPr>
            <w:ins w:id="730" w:author="Jillian Carson-Jackson" w:date="2021-08-28T17:24:00Z">
              <w:r w:rsidRPr="007D674E">
                <w:rPr>
                  <w:b/>
                </w:rPr>
                <w:t>Synthesis</w:t>
              </w:r>
            </w:ins>
          </w:p>
          <w:p w14:paraId="418E539A" w14:textId="77777777" w:rsidR="005B35CD" w:rsidRPr="00C50983" w:rsidRDefault="005B35CD" w:rsidP="00DF4142">
            <w:pPr>
              <w:pStyle w:val="Tabletext"/>
              <w:rPr>
                <w:ins w:id="731" w:author="Jillian Carson-Jackson" w:date="2021-08-28T17:24:00Z"/>
              </w:rPr>
            </w:pPr>
            <w:ins w:id="732" w:author="Jillian Carson-Jackson" w:date="2021-08-28T17:24:00Z">
              <w:r w:rsidRPr="00C50983">
                <w:t>Integrates learning from different areas into a plan for solving a problem; formulates a new scheme for classifying objects or events</w:t>
              </w:r>
            </w:ins>
          </w:p>
        </w:tc>
        <w:tc>
          <w:tcPr>
            <w:tcW w:w="4680" w:type="dxa"/>
            <w:vAlign w:val="center"/>
          </w:tcPr>
          <w:p w14:paraId="0C2A1C5B" w14:textId="77777777" w:rsidR="005B35CD" w:rsidRPr="007D674E" w:rsidRDefault="005B35CD" w:rsidP="00DF4142">
            <w:pPr>
              <w:pStyle w:val="Tabletext"/>
              <w:rPr>
                <w:ins w:id="733" w:author="Jillian Carson-Jackson" w:date="2021-08-28T17:24:00Z"/>
                <w:b/>
              </w:rPr>
            </w:pPr>
            <w:ins w:id="734" w:author="Jillian Carson-Jackson" w:date="2021-08-28T17:24:00Z">
              <w:r w:rsidRPr="007D674E">
                <w:rPr>
                  <w:b/>
                </w:rPr>
                <w:t>Adaptation</w:t>
              </w:r>
            </w:ins>
          </w:p>
          <w:p w14:paraId="468E87A1" w14:textId="77777777" w:rsidR="005B35CD" w:rsidRPr="00C50983" w:rsidRDefault="005B35CD" w:rsidP="00DF4142">
            <w:pPr>
              <w:pStyle w:val="Tabletext"/>
              <w:rPr>
                <w:ins w:id="735" w:author="Jillian Carson-Jackson" w:date="2021-08-28T17:24:00Z"/>
              </w:rPr>
            </w:pPr>
            <w:ins w:id="736" w:author="Jillian Carson-Jackson" w:date="2021-08-28T17:24:00Z">
              <w:r w:rsidRPr="00C50983">
                <w:t>Skills are so well developed that individuals can adapt rapidly to special requirements or problem situations</w:t>
              </w:r>
            </w:ins>
          </w:p>
        </w:tc>
        <w:tc>
          <w:tcPr>
            <w:tcW w:w="3150" w:type="dxa"/>
          </w:tcPr>
          <w:p w14:paraId="64F60AA5" w14:textId="77777777" w:rsidR="005B35CD" w:rsidRPr="00557131" w:rsidRDefault="005B35CD" w:rsidP="00DF4142">
            <w:pPr>
              <w:pStyle w:val="Tabletext"/>
              <w:rPr>
                <w:ins w:id="737" w:author="Jillian Carson-Jackson" w:date="2021-08-28T17:24:00Z"/>
                <w:bCs/>
                <w:lang w:val="en-AU"/>
              </w:rPr>
            </w:pPr>
            <w:ins w:id="738" w:author="Jillian Carson-Jackson" w:date="2021-08-28T17:24:00Z">
              <w:r w:rsidRPr="00557131">
                <w:rPr>
                  <w:bCs/>
                  <w:lang w:val="en-AU"/>
                </w:rPr>
                <w:t xml:space="preserve">Modify, evaluate, devise, explain, adapt, plan, rearrange, organise, predict, resolve </w:t>
              </w:r>
            </w:ins>
          </w:p>
          <w:p w14:paraId="4E035001" w14:textId="77777777" w:rsidR="005B35CD" w:rsidRPr="00B82E34" w:rsidRDefault="005B35CD" w:rsidP="00DF4142">
            <w:pPr>
              <w:pStyle w:val="Tabletext"/>
              <w:rPr>
                <w:ins w:id="739" w:author="Jillian Carson-Jackson" w:date="2021-08-28T17:24:00Z"/>
                <w:bCs/>
                <w:lang w:val="en-AU"/>
              </w:rPr>
            </w:pPr>
          </w:p>
        </w:tc>
      </w:tr>
      <w:tr w:rsidR="005B35CD" w:rsidRPr="00C50983" w14:paraId="342C761C" w14:textId="77777777" w:rsidTr="00DF4142">
        <w:trPr>
          <w:trHeight w:val="1216"/>
          <w:jc w:val="center"/>
          <w:ins w:id="740" w:author="Jillian Carson-Jackson" w:date="2021-08-28T17:24:00Z"/>
        </w:trPr>
        <w:tc>
          <w:tcPr>
            <w:tcW w:w="3145" w:type="dxa"/>
            <w:vAlign w:val="center"/>
          </w:tcPr>
          <w:p w14:paraId="418B34A3" w14:textId="77777777" w:rsidR="005B35CD" w:rsidRPr="007D674E" w:rsidRDefault="005B35CD" w:rsidP="00DF4142">
            <w:pPr>
              <w:pStyle w:val="Tabletext"/>
              <w:rPr>
                <w:ins w:id="741" w:author="Jillian Carson-Jackson" w:date="2021-08-28T17:24:00Z"/>
                <w:b/>
              </w:rPr>
            </w:pPr>
            <w:ins w:id="742" w:author="Jillian Carson-Jackson" w:date="2021-08-28T17:24:00Z">
              <w:r w:rsidRPr="007D674E">
                <w:rPr>
                  <w:b/>
                </w:rPr>
                <w:t>Level 5</w:t>
              </w:r>
            </w:ins>
          </w:p>
          <w:p w14:paraId="146F2F8D" w14:textId="77777777" w:rsidR="005B35CD" w:rsidRPr="00C50983" w:rsidRDefault="005B35CD" w:rsidP="00DF4142">
            <w:pPr>
              <w:pStyle w:val="Tabletext"/>
              <w:rPr>
                <w:ins w:id="743" w:author="Jillian Carson-Jackson" w:date="2021-08-28T17:24:00Z"/>
              </w:rPr>
            </w:pPr>
            <w:ins w:id="744" w:author="Jillian Carson-Jackson" w:date="2021-08-28T17:24:00Z">
              <w:r w:rsidRPr="00C50983">
                <w:t>Complex techniques across wide and often unpredicted variety of contexts.  Professional/senior managerial work</w:t>
              </w:r>
            </w:ins>
          </w:p>
        </w:tc>
        <w:tc>
          <w:tcPr>
            <w:tcW w:w="4500" w:type="dxa"/>
            <w:vAlign w:val="center"/>
          </w:tcPr>
          <w:p w14:paraId="08800200" w14:textId="77777777" w:rsidR="005B35CD" w:rsidRPr="007D674E" w:rsidRDefault="005B35CD" w:rsidP="00DF4142">
            <w:pPr>
              <w:pStyle w:val="Tabletext"/>
              <w:rPr>
                <w:ins w:id="745" w:author="Jillian Carson-Jackson" w:date="2021-08-28T17:24:00Z"/>
                <w:b/>
              </w:rPr>
            </w:pPr>
            <w:ins w:id="746" w:author="Jillian Carson-Jackson" w:date="2021-08-28T17:24:00Z">
              <w:r w:rsidRPr="007D674E">
                <w:rPr>
                  <w:b/>
                </w:rPr>
                <w:t>Evaluation</w:t>
              </w:r>
            </w:ins>
          </w:p>
          <w:p w14:paraId="31D9824F" w14:textId="77777777" w:rsidR="005B35CD" w:rsidRPr="00C50983" w:rsidRDefault="005B35CD" w:rsidP="00DF4142">
            <w:pPr>
              <w:pStyle w:val="Tabletext"/>
              <w:rPr>
                <w:ins w:id="747" w:author="Jillian Carson-Jackson" w:date="2021-08-28T17:24:00Z"/>
              </w:rPr>
            </w:pPr>
            <w:ins w:id="748" w:author="Jillian Carson-Jackson" w:date="2021-08-28T17:24:00Z">
              <w:r w:rsidRPr="00C50983">
                <w:t>Judges the adequacy with which conclusions are supported by data; judges the value of a work by use of internal criteria; judges the value of a work by use of external standards of excellence</w:t>
              </w:r>
            </w:ins>
          </w:p>
        </w:tc>
        <w:tc>
          <w:tcPr>
            <w:tcW w:w="4680" w:type="dxa"/>
            <w:vAlign w:val="center"/>
          </w:tcPr>
          <w:p w14:paraId="0068CF0B" w14:textId="77777777" w:rsidR="005B35CD" w:rsidRPr="007D674E" w:rsidRDefault="005B35CD" w:rsidP="00DF4142">
            <w:pPr>
              <w:pStyle w:val="Tabletext"/>
              <w:rPr>
                <w:ins w:id="749" w:author="Jillian Carson-Jackson" w:date="2021-08-28T17:24:00Z"/>
                <w:b/>
              </w:rPr>
            </w:pPr>
            <w:ins w:id="750" w:author="Jillian Carson-Jackson" w:date="2021-08-28T17:24:00Z">
              <w:r w:rsidRPr="007D674E">
                <w:rPr>
                  <w:b/>
                </w:rPr>
                <w:t>Creation</w:t>
              </w:r>
            </w:ins>
          </w:p>
          <w:p w14:paraId="4FDB9144" w14:textId="77777777" w:rsidR="005B35CD" w:rsidRPr="00C50983" w:rsidRDefault="005B35CD" w:rsidP="00DF4142">
            <w:pPr>
              <w:pStyle w:val="Tabletext"/>
              <w:rPr>
                <w:ins w:id="751" w:author="Jillian Carson-Jackson" w:date="2021-08-28T17:24:00Z"/>
              </w:rPr>
            </w:pPr>
            <w:ins w:id="752" w:author="Jillian Carson-Jackson" w:date="2021-08-28T17:24:00Z">
              <w:r w:rsidRPr="00C50983">
                <w:t>The creation of new practices or procedures to fit a particular situation or specific problem and emphasizes creativity based upon highly developed skills</w:t>
              </w:r>
            </w:ins>
          </w:p>
        </w:tc>
        <w:tc>
          <w:tcPr>
            <w:tcW w:w="3150" w:type="dxa"/>
          </w:tcPr>
          <w:p w14:paraId="3560C75B" w14:textId="77777777" w:rsidR="005B35CD" w:rsidRPr="00557131" w:rsidRDefault="005B35CD" w:rsidP="00DF4142">
            <w:pPr>
              <w:pStyle w:val="Tabletext"/>
              <w:rPr>
                <w:ins w:id="753" w:author="Jillian Carson-Jackson" w:date="2021-08-28T17:24:00Z"/>
                <w:bCs/>
                <w:lang w:val="en-AU"/>
              </w:rPr>
            </w:pPr>
            <w:ins w:id="754" w:author="Jillian Carson-Jackson" w:date="2021-08-28T17:24:00Z">
              <w:r w:rsidRPr="00557131">
                <w:rPr>
                  <w:bCs/>
                  <w:lang w:val="en-AU"/>
                </w:rPr>
                <w:t>Judge, evaluate, criticise, construct, compose, draw conclusion, synthesize, coordinate</w:t>
              </w:r>
            </w:ins>
          </w:p>
          <w:p w14:paraId="5CCCB444" w14:textId="77777777" w:rsidR="005B35CD" w:rsidRPr="00B82E34" w:rsidRDefault="005B35CD" w:rsidP="00DF4142">
            <w:pPr>
              <w:pStyle w:val="Tabletext"/>
              <w:rPr>
                <w:ins w:id="755" w:author="Jillian Carson-Jackson" w:date="2021-08-28T17:24:00Z"/>
                <w:bCs/>
                <w:lang w:val="en-AU"/>
              </w:rPr>
            </w:pPr>
          </w:p>
        </w:tc>
      </w:tr>
    </w:tbl>
    <w:p w14:paraId="28BBEF1C" w14:textId="77777777" w:rsidR="005B35CD" w:rsidRDefault="005B35CD" w:rsidP="005B35CD">
      <w:pPr>
        <w:pStyle w:val="BodyText"/>
        <w:rPr>
          <w:ins w:id="756" w:author="Jillian Carson-Jackson" w:date="2021-08-28T17:24:00Z"/>
          <w:lang w:eastAsia="de-DE"/>
        </w:rPr>
        <w:sectPr w:rsidR="005B35CD" w:rsidSect="00C80A77">
          <w:pgSz w:w="16838" w:h="11906" w:orient="landscape" w:code="9"/>
          <w:pgMar w:top="907" w:right="1134" w:bottom="794" w:left="1134" w:header="851" w:footer="851" w:gutter="0"/>
          <w:cols w:space="708"/>
          <w:docGrid w:linePitch="360"/>
        </w:sectPr>
      </w:pPr>
    </w:p>
    <w:p w14:paraId="3E7919EC" w14:textId="6B3E5407" w:rsidR="006C44CF" w:rsidRPr="006C44CF" w:rsidRDefault="006C44CF" w:rsidP="006C44CF">
      <w:pPr>
        <w:pStyle w:val="BodyText"/>
      </w:pPr>
      <w:del w:id="757" w:author="Jillian Carson-Jackson" w:date="2021-08-28T16:15:00Z">
        <w:r w:rsidRPr="006C44CF" w:rsidDel="00AE1CC3">
          <w:lastRenderedPageBreak/>
          <w:delText>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delText>
        </w:r>
      </w:del>
    </w:p>
    <w:p w14:paraId="2009C24E" w14:textId="36E787B8" w:rsidR="00E8766C" w:rsidRDefault="00E8766C" w:rsidP="00E8766C">
      <w:pPr>
        <w:pStyle w:val="Heading2"/>
        <w:rPr>
          <w:ins w:id="758" w:author="Jillian Carson-Jackson" w:date="2021-08-28T17:12:00Z"/>
        </w:rPr>
      </w:pPr>
      <w:ins w:id="759" w:author="Jillian Carson-Jackson" w:date="2021-08-28T17:12:00Z">
        <w:r>
          <w:t>Competence Chart</w:t>
        </w:r>
      </w:ins>
    </w:p>
    <w:p w14:paraId="46E45377" w14:textId="38FEBF9D" w:rsidR="006C44CF" w:rsidRDefault="006C44CF" w:rsidP="006C44CF">
      <w:pPr>
        <w:pStyle w:val="BodyText"/>
        <w:rPr>
          <w:ins w:id="760" w:author="Jillian Carson-Jackson" w:date="2021-08-28T17:03:00Z"/>
        </w:rPr>
      </w:pPr>
      <w:r w:rsidRPr="006C44CF">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w:t>
      </w:r>
      <w:ins w:id="761" w:author="Jillian Carson-Jackson" w:date="2021-08-28T16:18:00Z">
        <w:r w:rsidR="003F5FBC">
          <w:t>Verb taxonomies have been provided with these levels to assist with the creation</w:t>
        </w:r>
      </w:ins>
      <w:ins w:id="762" w:author="Jillian Carson-Jackson" w:date="2021-08-28T16:19:00Z">
        <w:r w:rsidR="003F5FBC">
          <w:t xml:space="preserve"> of detailed </w:t>
        </w:r>
        <w:r w:rsidR="001B1207">
          <w:t xml:space="preserve">learning objectives.  </w:t>
        </w:r>
      </w:ins>
      <w:del w:id="763" w:author="Jillian Carson-Jackson" w:date="2021-08-28T16:18:00Z">
        <w:r w:rsidRPr="006C44CF" w:rsidDel="009A7C17">
          <w:delText>See</w:delText>
        </w:r>
        <w:r w:rsidR="00926E83" w:rsidDel="009A7C17">
          <w:delText xml:space="preserve"> </w:delText>
        </w:r>
        <w:r w:rsidR="00926E83" w:rsidRPr="00926E83" w:rsidDel="009A7C17">
          <w:fldChar w:fldCharType="begin"/>
        </w:r>
        <w:r w:rsidR="00926E83" w:rsidRPr="00926E83" w:rsidDel="009A7C17">
          <w:delInstrText xml:space="preserve"> REF _Ref531293560 \r \h </w:delInstrText>
        </w:r>
        <w:r w:rsidR="00926E83" w:rsidDel="009A7C17">
          <w:delInstrText xml:space="preserve"> \* MERGEFORMAT </w:delInstrText>
        </w:r>
        <w:r w:rsidR="00926E83" w:rsidRPr="00926E83" w:rsidDel="009A7C17">
          <w:fldChar w:fldCharType="separate"/>
        </w:r>
        <w:r w:rsidR="005F4195" w:rsidDel="009A7C17">
          <w:delText>Table 1</w:delText>
        </w:r>
        <w:r w:rsidR="00926E83" w:rsidRPr="00926E83" w:rsidDel="009A7C17">
          <w:fldChar w:fldCharType="end"/>
        </w:r>
        <w:r w:rsidRPr="00926E83" w:rsidDel="009A7C17">
          <w:delText xml:space="preserve"> in Part D, section 3 – Lesson</w:delText>
        </w:r>
        <w:r w:rsidRPr="006C44CF" w:rsidDel="009A7C17">
          <w:delText xml:space="preserve"> Plans</w:delText>
        </w:r>
      </w:del>
      <w:r w:rsidRPr="006C44CF">
        <w:t>.</w:t>
      </w:r>
      <w:ins w:id="764" w:author="Jillian Carson-Jackson" w:date="2021-08-28T16:19:00Z">
        <w:r w:rsidR="001B1207">
          <w:t xml:space="preserve">[table X refers] </w:t>
        </w:r>
      </w:ins>
    </w:p>
    <w:p w14:paraId="407AB3BA" w14:textId="77777777" w:rsidR="00185B38" w:rsidRPr="00093294" w:rsidRDefault="00185B38" w:rsidP="00185B38">
      <w:pPr>
        <w:pStyle w:val="BodyText"/>
        <w:rPr>
          <w:ins w:id="765" w:author="Jillian Carson-Jackson" w:date="2021-08-28T17:10:00Z"/>
        </w:rPr>
      </w:pPr>
      <w:ins w:id="766" w:author="Jillian Carson-Jackson" w:date="2021-08-28T17:10:00Z">
        <w:r w:rsidRPr="009C0B27">
          <w:rPr>
            <w:i/>
            <w:iCs/>
          </w:rPr>
          <w:t>IALA Guideline 1103 – Train the trainer</w:t>
        </w:r>
        <w:r>
          <w:t xml:space="preserve"> assists instructors with the preparation and development of training courses and is aimed at courses delivered an accredited training </w:t>
        </w:r>
        <w:commentRangeStart w:id="767"/>
        <w:r>
          <w:t>organisation</w:t>
        </w:r>
        <w:commentRangeEnd w:id="767"/>
        <w:r>
          <w:rPr>
            <w:rStyle w:val="CommentReference"/>
          </w:rPr>
          <w:commentReference w:id="767"/>
        </w:r>
        <w:r>
          <w:t xml:space="preserve">.  </w:t>
        </w:r>
      </w:ins>
    </w:p>
    <w:p w14:paraId="5B0CB2CB" w14:textId="448D70C7" w:rsidR="0075202E" w:rsidRPr="006C44CF" w:rsidDel="00185B38" w:rsidRDefault="0075202E" w:rsidP="006C44CF">
      <w:pPr>
        <w:pStyle w:val="BodyText"/>
        <w:rPr>
          <w:del w:id="768" w:author="Jillian Carson-Jackson" w:date="2021-08-28T17:10:00Z"/>
        </w:rPr>
      </w:pPr>
    </w:p>
    <w:p w14:paraId="0FA9318A" w14:textId="059B2591" w:rsidR="00465491" w:rsidRDefault="006C44CF" w:rsidP="006C44CF">
      <w:pPr>
        <w:pStyle w:val="BodyText"/>
        <w:rPr>
          <w:ins w:id="769" w:author="Jillian Carson-Jackson" w:date="2021-08-28T16:51:00Z"/>
        </w:rPr>
      </w:pPr>
      <w:r w:rsidRPr="006C44CF">
        <w:t>Each level of competence is defined in terms of the learning outcome, the instructional objectives and the required skills.  The recommended level of competence for each subject is indicated in the Subject Outline of each module.</w:t>
      </w:r>
    </w:p>
    <w:p w14:paraId="2BFCD7A9" w14:textId="51B9461B" w:rsidR="00292C19" w:rsidRDefault="00292C19" w:rsidP="00292C19">
      <w:pPr>
        <w:pStyle w:val="Heading2"/>
        <w:rPr>
          <w:ins w:id="770" w:author="Jillian Carson-Jackson" w:date="2021-08-28T16:51:00Z"/>
        </w:rPr>
      </w:pPr>
      <w:ins w:id="771" w:author="Jillian Carson-Jackson" w:date="2021-08-28T16:51:00Z">
        <w:r>
          <w:t>Curriculum</w:t>
        </w:r>
      </w:ins>
      <w:ins w:id="772" w:author="Jillian Carson-Jackson" w:date="2021-08-28T16:54:00Z">
        <w:r w:rsidR="00670BE4">
          <w:t xml:space="preserve"> tables, teaching aids and references</w:t>
        </w:r>
      </w:ins>
    </w:p>
    <w:p w14:paraId="54C824E0" w14:textId="21B51D60" w:rsidR="00292C19" w:rsidRDefault="00292C19" w:rsidP="00292C19">
      <w:pPr>
        <w:pStyle w:val="Heading2separationline"/>
        <w:rPr>
          <w:ins w:id="773" w:author="Jillian Carson-Jackson" w:date="2021-08-28T16:51:00Z"/>
          <w:lang w:eastAsia="de-DE"/>
        </w:rPr>
      </w:pPr>
    </w:p>
    <w:p w14:paraId="3C349D41" w14:textId="523CB08F" w:rsidR="00292C19" w:rsidRPr="00292C19" w:rsidRDefault="00EC5E1D" w:rsidP="00292C19">
      <w:pPr>
        <w:pStyle w:val="BodyText"/>
        <w:rPr>
          <w:ins w:id="774" w:author="Jillian Carson-Jackson" w:date="2021-08-28T16:51:00Z"/>
          <w:lang w:eastAsia="de-DE"/>
        </w:rPr>
      </w:pPr>
      <w:ins w:id="775" w:author="Jillian Carson-Jackson" w:date="2021-08-28T16:52:00Z">
        <w:r>
          <w:rPr>
            <w:lang w:eastAsia="de-DE"/>
          </w:rPr>
          <w:t xml:space="preserve">Detailed curriculum tables </w:t>
        </w:r>
        <w:r w:rsidR="00B30F4D">
          <w:rPr>
            <w:lang w:eastAsia="de-DE"/>
          </w:rPr>
          <w:t>are provided, with reference to the competence leve</w:t>
        </w:r>
      </w:ins>
      <w:ins w:id="776" w:author="Jillian Carson-Jackson" w:date="2021-08-28T16:53:00Z">
        <w:r w:rsidR="00B30F4D">
          <w:rPr>
            <w:lang w:eastAsia="de-DE"/>
          </w:rPr>
          <w:t xml:space="preserve">ls and proposed teaching aids and references.  </w:t>
        </w:r>
        <w:r w:rsidR="00670BE4">
          <w:rPr>
            <w:u w:val="single"/>
          </w:rPr>
          <w:t>T</w:t>
        </w:r>
        <w:r w:rsidR="00670BE4">
          <w:t xml:space="preserve">he training materials prepared (eg course notes, course presentations and reference documents etc) should be of a suitable quality and substance to enable the student to complete the course. </w:t>
        </w:r>
        <w:r w:rsidR="00670BE4" w:rsidRPr="00F252BC">
          <w:t xml:space="preserve">Where e-learning, distance or blended delivery is proposed, </w:t>
        </w:r>
        <w:r w:rsidR="00670BE4">
          <w:t>training organization</w:t>
        </w:r>
        <w:r w:rsidR="00670BE4" w:rsidRPr="00F252BC">
          <w:t xml:space="preserve">s </w:t>
        </w:r>
        <w:r w:rsidR="00670BE4">
          <w:t>should consider the necessary adjustments that may be required.</w:t>
        </w:r>
      </w:ins>
    </w:p>
    <w:p w14:paraId="60C299F5" w14:textId="77777777" w:rsidR="001C6B00" w:rsidRDefault="001C6B00" w:rsidP="001C6B00">
      <w:pPr>
        <w:pStyle w:val="Heading2"/>
        <w:keepNext w:val="0"/>
        <w:keepLines w:val="0"/>
        <w:spacing w:before="120"/>
        <w:ind w:left="576" w:right="0" w:hanging="576"/>
        <w:rPr>
          <w:ins w:id="777" w:author="Jillian Carson-Jackson" w:date="2021-08-28T16:54:00Z"/>
        </w:rPr>
      </w:pPr>
      <w:bookmarkStart w:id="778" w:name="_Toc40341886"/>
      <w:bookmarkStart w:id="779" w:name="_Toc62642251"/>
      <w:ins w:id="780" w:author="Jillian Carson-Jackson" w:date="2021-08-28T16:54:00Z">
        <w:r>
          <w:t>Course currency and evaluation</w:t>
        </w:r>
        <w:bookmarkEnd w:id="778"/>
        <w:bookmarkEnd w:id="779"/>
      </w:ins>
    </w:p>
    <w:p w14:paraId="24993FD8" w14:textId="77777777" w:rsidR="001C6B00" w:rsidRDefault="001C6B00" w:rsidP="001C6B00">
      <w:pPr>
        <w:pStyle w:val="Heading2separationline"/>
        <w:rPr>
          <w:ins w:id="781" w:author="Jillian Carson-Jackson" w:date="2021-08-28T16:54:00Z"/>
          <w:lang w:eastAsia="de-DE"/>
        </w:rPr>
      </w:pPr>
    </w:p>
    <w:p w14:paraId="26331444" w14:textId="77777777" w:rsidR="001C6B00" w:rsidRDefault="001C6B00" w:rsidP="001C6B00">
      <w:pPr>
        <w:pStyle w:val="BodyText"/>
        <w:rPr>
          <w:ins w:id="782" w:author="Jillian Carson-Jackson" w:date="2021-08-28T16:54:00Z"/>
        </w:rPr>
      </w:pPr>
      <w:ins w:id="783" w:author="Jillian Carson-Jackson" w:date="2021-08-28T16:54:00Z">
        <w:r>
          <w:rPr>
            <w:lang w:eastAsia="de-DE"/>
          </w:rPr>
          <w:t xml:space="preserve">The course content should be reviewed for currency before the course commences to ensure that any recent changes to regulations, international guidance and new developments/techniques are reflected in the course. </w:t>
        </w:r>
      </w:ins>
    </w:p>
    <w:p w14:paraId="4E8F2367" w14:textId="7356FC4C" w:rsidR="00292C19" w:rsidRDefault="001C6B00" w:rsidP="006C44CF">
      <w:pPr>
        <w:pStyle w:val="BodyText"/>
        <w:rPr>
          <w:ins w:id="784" w:author="Jillian Carson-Jackson" w:date="2021-08-28T17:12:00Z"/>
          <w:lang w:eastAsia="de-DE"/>
        </w:rPr>
      </w:pPr>
      <w:ins w:id="785" w:author="Jillian Carson-Jackson" w:date="2021-08-28T16:54:00Z">
        <w:r>
          <w:rPr>
            <w:lang w:eastAsia="de-DE"/>
          </w:rPr>
          <w:t>On</w:t>
        </w:r>
        <w:r w:rsidRPr="00447355">
          <w:rPr>
            <w:lang w:eastAsia="de-DE"/>
          </w:rPr>
          <w:t xml:space="preserve"> conclusion of the course</w:t>
        </w:r>
        <w:r>
          <w:rPr>
            <w:lang w:eastAsia="de-DE"/>
          </w:rPr>
          <w:t xml:space="preserve">, a review should be undertaken based on course feedback and observations during course delivery </w:t>
        </w:r>
        <w:r w:rsidRPr="00447355">
          <w:rPr>
            <w:lang w:eastAsia="de-DE"/>
          </w:rPr>
          <w:t xml:space="preserve">to </w:t>
        </w:r>
        <w:r>
          <w:rPr>
            <w:lang w:eastAsia="de-DE"/>
          </w:rPr>
          <w:t xml:space="preserve">identify ongoing improvements and training materials that may need updating.  </w:t>
        </w:r>
      </w:ins>
    </w:p>
    <w:p w14:paraId="6B19EDF0" w14:textId="59B41C23" w:rsidR="00C80A77" w:rsidRPr="00093294" w:rsidRDefault="00C80A77" w:rsidP="006C44CF">
      <w:pPr>
        <w:pStyle w:val="BodyText"/>
        <w:rPr>
          <w:lang w:eastAsia="de-DE"/>
        </w:rPr>
      </w:pPr>
    </w:p>
    <w:p w14:paraId="68DE34E6" w14:textId="76CE0487" w:rsidR="00465491" w:rsidRPr="00093294" w:rsidDel="003528EB" w:rsidRDefault="00465491" w:rsidP="00A03913">
      <w:pPr>
        <w:pStyle w:val="Heading1"/>
        <w:rPr>
          <w:del w:id="786" w:author="Jillian Carson-Jackson" w:date="2021-08-28T16:20:00Z"/>
        </w:rPr>
      </w:pPr>
      <w:bookmarkStart w:id="787" w:name="_Toc419881204"/>
      <w:bookmarkStart w:id="788" w:name="_Toc442348092"/>
      <w:bookmarkStart w:id="789" w:name="_Toc6299003"/>
      <w:del w:id="790" w:author="Jillian Carson-Jackson" w:date="2021-08-28T16:20:00Z">
        <w:r w:rsidRPr="00093294" w:rsidDel="003528EB">
          <w:delText>SUBJECT OUTLINE</w:delText>
        </w:r>
        <w:bookmarkEnd w:id="787"/>
        <w:bookmarkEnd w:id="788"/>
        <w:bookmarkEnd w:id="789"/>
      </w:del>
    </w:p>
    <w:p w14:paraId="2FA05D7B" w14:textId="58909E29" w:rsidR="00465491" w:rsidRPr="00093294" w:rsidDel="003528EB" w:rsidRDefault="00465491" w:rsidP="00465491">
      <w:pPr>
        <w:pStyle w:val="Heading1separatationline"/>
        <w:rPr>
          <w:del w:id="791" w:author="Jillian Carson-Jackson" w:date="2021-08-28T16:20:00Z"/>
        </w:rPr>
      </w:pPr>
    </w:p>
    <w:p w14:paraId="362F102D" w14:textId="4A68321E" w:rsidR="00465491" w:rsidRPr="00093294" w:rsidDel="003528EB" w:rsidRDefault="006C44CF" w:rsidP="00465491">
      <w:pPr>
        <w:pStyle w:val="BodyText"/>
        <w:rPr>
          <w:del w:id="792" w:author="Jillian Carson-Jackson" w:date="2021-08-28T16:20:00Z"/>
        </w:rPr>
      </w:pPr>
      <w:del w:id="793" w:author="Jillian Carson-Jackson" w:date="2021-08-28T16:20:00Z">
        <w:r w:rsidRPr="006C44CF" w:rsidDel="003528EB">
          <w:delText xml:space="preserve">The subject outline of each module also includes a total recommended number of hours that should be allotted to each module.  However, it should be appreciated that these allocations are arbitrary and assume that the </w:delText>
        </w:r>
        <w:r w:rsidR="00B908C2" w:rsidDel="003528EB">
          <w:delText>participant</w:delText>
        </w:r>
        <w:r w:rsidRPr="006C44CF" w:rsidDel="003528EB">
          <w:delText xml:space="preserve">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Prior Learning (APL) should be taken advantage of whenever documented evidence of prior learning or professional certification can be produced by the </w:delText>
        </w:r>
        <w:commentRangeStart w:id="794"/>
        <w:r w:rsidRPr="006C44CF" w:rsidDel="003528EB">
          <w:delText xml:space="preserve">course </w:delText>
        </w:r>
        <w:r w:rsidR="00B908C2" w:rsidDel="003528EB">
          <w:delText>participant</w:delText>
        </w:r>
        <w:r w:rsidRPr="006C44CF" w:rsidDel="003528EB">
          <w:delText>s.</w:delText>
        </w:r>
      </w:del>
      <w:commentRangeEnd w:id="794"/>
      <w:r w:rsidR="003528EB">
        <w:rPr>
          <w:rStyle w:val="CommentReference"/>
        </w:rPr>
        <w:commentReference w:id="794"/>
      </w:r>
    </w:p>
    <w:p w14:paraId="2C6028FC" w14:textId="4189B6A9" w:rsidR="00465491" w:rsidRPr="00093294" w:rsidDel="0003560F" w:rsidRDefault="00465491" w:rsidP="00A03913">
      <w:pPr>
        <w:pStyle w:val="Heading1"/>
        <w:rPr>
          <w:del w:id="795" w:author="Jillian Carson-Jackson" w:date="2021-08-28T16:22:00Z"/>
        </w:rPr>
      </w:pPr>
      <w:bookmarkStart w:id="796" w:name="_Toc419881205"/>
      <w:bookmarkStart w:id="797" w:name="_Toc442348093"/>
      <w:bookmarkStart w:id="798" w:name="_Toc6299004"/>
      <w:del w:id="799" w:author="Jillian Carson-Jackson" w:date="2021-08-28T16:22:00Z">
        <w:r w:rsidRPr="00093294" w:rsidDel="0003560F">
          <w:delText>DETAILED TEACHING SYLLABUS</w:delText>
        </w:r>
        <w:bookmarkEnd w:id="796"/>
        <w:bookmarkEnd w:id="797"/>
        <w:bookmarkEnd w:id="798"/>
      </w:del>
    </w:p>
    <w:p w14:paraId="00110339" w14:textId="5B313BF2" w:rsidR="00465491" w:rsidRPr="00093294" w:rsidDel="0003560F" w:rsidRDefault="00465491" w:rsidP="00465491">
      <w:pPr>
        <w:pStyle w:val="Heading1separatationline"/>
        <w:rPr>
          <w:del w:id="800" w:author="Jillian Carson-Jackson" w:date="2021-08-28T16:22:00Z"/>
        </w:rPr>
      </w:pPr>
    </w:p>
    <w:p w14:paraId="0AA2EE60" w14:textId="2A895AA4" w:rsidR="006C44CF" w:rsidRPr="006C44CF" w:rsidDel="0003560F" w:rsidRDefault="006C44CF" w:rsidP="006C44CF">
      <w:pPr>
        <w:pStyle w:val="BodyText"/>
        <w:rPr>
          <w:del w:id="801" w:author="Jillian Carson-Jackson" w:date="2021-08-28T16:22:00Z"/>
        </w:rPr>
      </w:pPr>
      <w:del w:id="802" w:author="Jillian Carson-Jackson" w:date="2021-08-28T16:22:00Z">
        <w:r w:rsidRPr="006C44CF" w:rsidDel="0003560F">
          <w:delText xml:space="preserve">The detailed teaching syllabus, of each module has been written in learning-objective format in which the objective describes what the </w:delText>
        </w:r>
        <w:r w:rsidR="00B908C2" w:rsidDel="0003560F">
          <w:delText>participant</w:delText>
        </w:r>
        <w:r w:rsidRPr="006C44CF" w:rsidDel="0003560F">
          <w:delText xml:space="preserve"> must do to demonstrate that knowledge has been transferred.  All objectives are understood to be prefixed by the words:</w:delText>
        </w:r>
      </w:del>
    </w:p>
    <w:p w14:paraId="279F8E4D" w14:textId="60FD0D10" w:rsidR="006C44CF" w:rsidRPr="006C44CF" w:rsidDel="0003560F" w:rsidRDefault="006C44CF" w:rsidP="006C44CF">
      <w:pPr>
        <w:pStyle w:val="BodyText"/>
        <w:ind w:left="567"/>
        <w:rPr>
          <w:del w:id="803" w:author="Jillian Carson-Jackson" w:date="2021-08-28T16:22:00Z"/>
          <w:bCs/>
          <w:i/>
          <w:iCs/>
        </w:rPr>
      </w:pPr>
      <w:del w:id="804" w:author="Jillian Carson-Jackson" w:date="2021-08-28T16:22:00Z">
        <w:r w:rsidRPr="006C44CF" w:rsidDel="0003560F">
          <w:rPr>
            <w:bCs/>
            <w:i/>
            <w:iCs/>
          </w:rPr>
          <w:delText xml:space="preserve">the expected learning outcome is that the </w:delText>
        </w:r>
        <w:r w:rsidR="00B908C2" w:rsidDel="0003560F">
          <w:rPr>
            <w:bCs/>
            <w:i/>
            <w:iCs/>
          </w:rPr>
          <w:delText>participant</w:delText>
        </w:r>
        <w:r w:rsidRPr="006C44CF" w:rsidDel="0003560F">
          <w:rPr>
            <w:bCs/>
            <w:i/>
            <w:iCs/>
          </w:rPr>
          <w:delText xml:space="preserve"> has acquired the recommended levels of competence in ……. </w:delText>
        </w:r>
      </w:del>
    </w:p>
    <w:p w14:paraId="72556076" w14:textId="663518A6" w:rsidR="00465491" w:rsidRPr="00093294" w:rsidDel="0003560F" w:rsidRDefault="006C44CF" w:rsidP="006C44CF">
      <w:pPr>
        <w:pStyle w:val="BodyText"/>
        <w:rPr>
          <w:del w:id="805" w:author="Jillian Carson-Jackson" w:date="2021-08-28T16:22:00Z"/>
        </w:rPr>
      </w:pPr>
      <w:del w:id="806" w:author="Jillian Carson-Jackson" w:date="2021-08-28T16:22:00Z">
        <w:r w:rsidRPr="006C44CF" w:rsidDel="0003560F">
          <w:lastRenderedPageBreak/>
          <w:delText xml:space="preserve">In preparing a teaching scheme and lesson plans, the instructor is free to use any teaching method or combination of methods that will ensure </w:delText>
        </w:r>
        <w:r w:rsidR="00B908C2" w:rsidDel="0003560F">
          <w:delText>participant</w:delText>
        </w:r>
        <w:r w:rsidRPr="006C44CF" w:rsidDel="0003560F">
          <w:delText xml:space="preserve">s can meet the stated objectives.  However, it is essential that </w:delText>
        </w:r>
        <w:r w:rsidR="00B908C2" w:rsidDel="0003560F">
          <w:delText>participant</w:delText>
        </w:r>
        <w:r w:rsidRPr="006C44CF" w:rsidDel="0003560F">
          <w:delText>s complete the subject matter set-out in each</w:delText>
        </w:r>
        <w:commentRangeStart w:id="807"/>
        <w:r w:rsidRPr="006C44CF" w:rsidDel="0003560F">
          <w:delText xml:space="preserve"> module</w:delText>
        </w:r>
      </w:del>
      <w:commentRangeEnd w:id="807"/>
      <w:r w:rsidR="0003560F">
        <w:rPr>
          <w:rStyle w:val="CommentReference"/>
        </w:rPr>
        <w:commentReference w:id="807"/>
      </w:r>
      <w:del w:id="808" w:author="Jillian Carson-Jackson" w:date="2021-08-28T16:22:00Z">
        <w:r w:rsidRPr="006C44CF" w:rsidDel="0003560F">
          <w:delText>.</w:delText>
        </w:r>
      </w:del>
    </w:p>
    <w:p w14:paraId="57C9654D" w14:textId="77777777" w:rsidR="00B93D95" w:rsidRPr="00093294" w:rsidRDefault="00B93D95" w:rsidP="00B93D95">
      <w:pPr>
        <w:pStyle w:val="Heading1"/>
        <w:rPr>
          <w:ins w:id="809" w:author="Jillian Carson-Jackson" w:date="2021-08-28T16:36:00Z"/>
        </w:rPr>
      </w:pPr>
      <w:bookmarkStart w:id="810" w:name="_Toc419881206"/>
      <w:bookmarkStart w:id="811" w:name="_Toc442348094"/>
      <w:bookmarkStart w:id="812" w:name="_Toc6299005"/>
      <w:ins w:id="813" w:author="Jillian Carson-Jackson" w:date="2021-08-28T16:36:00Z">
        <w:r w:rsidRPr="00093294">
          <w:t>COURSE INTAKE – LIMITATIONS</w:t>
        </w:r>
      </w:ins>
    </w:p>
    <w:p w14:paraId="64402871" w14:textId="77777777" w:rsidR="00B93D95" w:rsidRPr="00093294" w:rsidRDefault="00B93D95" w:rsidP="00B93D95">
      <w:pPr>
        <w:pStyle w:val="Heading1separatationline"/>
        <w:rPr>
          <w:ins w:id="814" w:author="Jillian Carson-Jackson" w:date="2021-08-28T16:36:00Z"/>
        </w:rPr>
      </w:pPr>
    </w:p>
    <w:p w14:paraId="0C5C5F5B" w14:textId="77777777" w:rsidR="00B93D95" w:rsidRPr="00D90489" w:rsidRDefault="00B93D95" w:rsidP="00B93D95">
      <w:pPr>
        <w:pStyle w:val="BodyText"/>
        <w:spacing w:line="216" w:lineRule="atLeast"/>
        <w:rPr>
          <w:ins w:id="815" w:author="Jillian Carson-Jackson" w:date="2021-08-28T16:36:00Z"/>
        </w:rPr>
      </w:pPr>
      <w:ins w:id="816" w:author="Jillian Carson-Jackson" w:date="2021-08-28T16:36:00Z">
        <w:r w:rsidRPr="00D90489">
          <w:t xml:space="preserve">Class sizes may be limited at the discretion of the Competent Authority to allow the instructor to give adequate attention to individual </w:t>
        </w:r>
        <w:r>
          <w:t>participant</w:t>
        </w:r>
        <w:r w:rsidRPr="00D90489">
          <w:t>s.  In general</w:t>
        </w:r>
        <w:r>
          <w:t>,</w:t>
        </w:r>
        <w:r w:rsidRPr="00D90489">
          <w:t xml:space="preserve"> it is recommended that a maximum of </w:t>
        </w:r>
        <w:r>
          <w:t>8-10</w:t>
        </w:r>
        <w:r w:rsidRPr="00D90489">
          <w:t xml:space="preserve"> </w:t>
        </w:r>
        <w:r>
          <w:t>participant</w:t>
        </w:r>
        <w:r w:rsidRPr="00D90489">
          <w:t xml:space="preserve">s be the upper limit that a single instructor can be expected to train satisfactorily to the level of competence involved.  Larger numbers may be admitted if extra staff and tutorial periods are provided to deal with </w:t>
        </w:r>
        <w:r>
          <w:t>participant</w:t>
        </w:r>
        <w:r w:rsidRPr="00D90489">
          <w:t>s on an individual basis.</w:t>
        </w:r>
      </w:ins>
    </w:p>
    <w:p w14:paraId="4E0A9AD8" w14:textId="05CF8472" w:rsidR="00B93D95" w:rsidRDefault="00B93D95" w:rsidP="00B93D95">
      <w:pPr>
        <w:pStyle w:val="BodyText"/>
        <w:rPr>
          <w:ins w:id="817" w:author="Jillian Carson-Jackson" w:date="2021-08-28T16:36:00Z"/>
        </w:rPr>
      </w:pPr>
      <w:ins w:id="818" w:author="Jillian Carson-Jackson" w:date="2021-08-28T16:36:00Z">
        <w:r w:rsidRPr="00D90489">
          <w:t xml:space="preserve">During practical sessions and group activities there may be additional restraints on class size.  Where the use of a simulator or similar teaching aid is involved, it is recommended that no more than two </w:t>
        </w:r>
        <w:r>
          <w:t>participant</w:t>
        </w:r>
        <w:r w:rsidRPr="00D90489">
          <w:t xml:space="preserve">s be trained simultaneously on any individual piece of </w:t>
        </w:r>
        <w:commentRangeStart w:id="819"/>
        <w:r w:rsidRPr="00D90489">
          <w:t>equipment.</w:t>
        </w:r>
        <w:commentRangeEnd w:id="819"/>
        <w:r>
          <w:rPr>
            <w:rStyle w:val="CommentReference"/>
          </w:rPr>
          <w:commentReference w:id="819"/>
        </w:r>
      </w:ins>
    </w:p>
    <w:p w14:paraId="3577BBDB" w14:textId="77777777" w:rsidR="00A907C1" w:rsidRPr="00093294" w:rsidRDefault="00A907C1" w:rsidP="00A907C1">
      <w:pPr>
        <w:pStyle w:val="Heading1"/>
        <w:rPr>
          <w:ins w:id="820" w:author="Jillian Carson-Jackson" w:date="2021-08-28T16:44:00Z"/>
        </w:rPr>
      </w:pPr>
      <w:ins w:id="821" w:author="Jillian Carson-Jackson" w:date="2021-08-28T16:44:00Z">
        <w:r w:rsidRPr="00093294">
          <w:t>TRAINING STAFF REQUIREMENTS</w:t>
        </w:r>
      </w:ins>
    </w:p>
    <w:p w14:paraId="4D6E838B" w14:textId="77777777" w:rsidR="00A907C1" w:rsidRPr="00093294" w:rsidRDefault="00A907C1" w:rsidP="00A907C1">
      <w:pPr>
        <w:pStyle w:val="Heading1separatationline"/>
        <w:rPr>
          <w:ins w:id="822" w:author="Jillian Carson-Jackson" w:date="2021-08-28T16:44:00Z"/>
        </w:rPr>
      </w:pPr>
    </w:p>
    <w:p w14:paraId="23B9542C" w14:textId="77777777" w:rsidR="00A907C1" w:rsidRPr="007153A4" w:rsidRDefault="00A907C1" w:rsidP="00A907C1">
      <w:pPr>
        <w:pStyle w:val="BodyText"/>
        <w:spacing w:line="216" w:lineRule="atLeast"/>
        <w:rPr>
          <w:ins w:id="823" w:author="Jillian Carson-Jackson" w:date="2021-08-28T16:44:00Z"/>
        </w:rPr>
      </w:pPr>
      <w:ins w:id="824" w:author="Jillian Carson-Jackson" w:date="2021-08-28T16:44:00Z">
        <w:r w:rsidRPr="007153A4">
          <w:t>All instructors and assessors should be appropriately qualified for the types and levels of training or assessment required for the model course.</w:t>
        </w:r>
      </w:ins>
    </w:p>
    <w:p w14:paraId="17DEEC4F" w14:textId="77777777" w:rsidR="00A907C1" w:rsidRDefault="00A907C1" w:rsidP="00A907C1">
      <w:pPr>
        <w:pStyle w:val="BodyText"/>
        <w:rPr>
          <w:ins w:id="825" w:author="Jillian Carson-Jackson" w:date="2021-08-28T16:44:00Z"/>
        </w:rPr>
      </w:pPr>
      <w:ins w:id="826" w:author="Jillian Carson-Jackson" w:date="2021-08-28T16:44:00Z">
        <w:r w:rsidRPr="007153A4">
          <w:t>As well as instructors and assessors, additional staff may be required for the maintenance of equipment and for the preparations of materials, work areas and supplies for the practical work.</w:t>
        </w:r>
      </w:ins>
    </w:p>
    <w:p w14:paraId="5E1C61BF" w14:textId="77777777" w:rsidR="00A907C1" w:rsidRDefault="00A907C1" w:rsidP="00A907C1">
      <w:pPr>
        <w:pStyle w:val="BodyText"/>
        <w:rPr>
          <w:ins w:id="827" w:author="Jillian Carson-Jackson" w:date="2021-08-28T16:44:00Z"/>
        </w:rPr>
      </w:pPr>
      <w:ins w:id="828" w:author="Jillian Carson-Jackson" w:date="2021-08-28T16:44:00Z">
        <w:r w:rsidRPr="00D47BC0" w:rsidDel="00EC2854">
          <w:rPr>
            <w:i/>
          </w:rPr>
          <w:t xml:space="preserve">IALA Guideline </w:t>
        </w:r>
        <w:r>
          <w:rPr>
            <w:i/>
          </w:rPr>
          <w:t>1156 - Recruitment, training, and assessment of VTS Personnel</w:t>
        </w:r>
        <w:r w:rsidDel="00EC2854">
          <w:rPr>
            <w:i/>
          </w:rPr>
          <w:t xml:space="preserve"> </w:t>
        </w:r>
        <w:r w:rsidRPr="00D47BC0" w:rsidDel="00EC2854">
          <w:t xml:space="preserve">provides further guidance on the </w:t>
        </w:r>
        <w:r>
          <w:t xml:space="preserve">qualifications for </w:t>
        </w:r>
        <w:commentRangeStart w:id="829"/>
        <w:r>
          <w:t>instructors</w:t>
        </w:r>
        <w:commentRangeEnd w:id="829"/>
        <w:r>
          <w:rPr>
            <w:rStyle w:val="CommentReference"/>
          </w:rPr>
          <w:commentReference w:id="829"/>
        </w:r>
        <w:r>
          <w:t xml:space="preserve">. </w:t>
        </w:r>
      </w:ins>
    </w:p>
    <w:p w14:paraId="50627FB5" w14:textId="0CDBDEC7" w:rsidR="00465491" w:rsidRPr="00093294" w:rsidRDefault="00465491" w:rsidP="00A03913">
      <w:pPr>
        <w:pStyle w:val="Heading1"/>
      </w:pPr>
      <w:r w:rsidRPr="00093294">
        <w:t>PRESENTATION</w:t>
      </w:r>
      <w:bookmarkEnd w:id="810"/>
      <w:bookmarkEnd w:id="811"/>
      <w:bookmarkEnd w:id="812"/>
    </w:p>
    <w:p w14:paraId="6DCA31DF" w14:textId="77777777" w:rsidR="00465491" w:rsidRPr="00093294" w:rsidRDefault="00465491" w:rsidP="00465491">
      <w:pPr>
        <w:pStyle w:val="Heading1separatationline"/>
      </w:pPr>
    </w:p>
    <w:p w14:paraId="00E8202B" w14:textId="3F18C8BB" w:rsidR="00465491" w:rsidRPr="00093294" w:rsidRDefault="006C44CF" w:rsidP="00465491">
      <w:pPr>
        <w:pStyle w:val="BodyText"/>
      </w:pPr>
      <w:r w:rsidRPr="006C44CF">
        <w:t xml:space="preserve">The presentation of concepts and methodologies may be repeated as necessary in various ways until the instructor is satisfied that the </w:t>
      </w:r>
      <w:r w:rsidR="00B908C2">
        <w:t>participant</w:t>
      </w:r>
      <w:r w:rsidRPr="006C44CF">
        <w:t xml:space="preserve"> has attained a good working knowledge in each subject.</w:t>
      </w:r>
    </w:p>
    <w:p w14:paraId="6426B150" w14:textId="3BF72825" w:rsidR="00465491" w:rsidRPr="00093294" w:rsidRDefault="00465491" w:rsidP="00A03913">
      <w:pPr>
        <w:pStyle w:val="Heading1"/>
      </w:pPr>
      <w:bookmarkStart w:id="830" w:name="_Toc419881207"/>
      <w:bookmarkStart w:id="831" w:name="_Toc442348095"/>
      <w:bookmarkStart w:id="832" w:name="_Toc6299006"/>
      <w:r w:rsidRPr="00093294">
        <w:t xml:space="preserve">EVALUATION OR ASSESSMENT OF THE COURSE </w:t>
      </w:r>
      <w:r w:rsidR="00B908C2">
        <w:t>PARTICIPANT</w:t>
      </w:r>
      <w:r w:rsidRPr="00093294">
        <w:t>S</w:t>
      </w:r>
      <w:bookmarkEnd w:id="830"/>
      <w:bookmarkEnd w:id="831"/>
      <w:bookmarkEnd w:id="832"/>
    </w:p>
    <w:p w14:paraId="3B6D43E6" w14:textId="77777777" w:rsidR="00465491" w:rsidRPr="00093294" w:rsidRDefault="00465491" w:rsidP="00465491">
      <w:pPr>
        <w:pStyle w:val="Heading1separatationline"/>
      </w:pPr>
    </w:p>
    <w:p w14:paraId="69D29AD4" w14:textId="798E9C88" w:rsidR="00465491" w:rsidDel="00504EA0" w:rsidRDefault="006C44CF" w:rsidP="00465491">
      <w:pPr>
        <w:pStyle w:val="BodyText"/>
        <w:rPr>
          <w:del w:id="833" w:author="Jillian Carson-Jackson" w:date="2021-08-28T16:24:00Z"/>
        </w:rPr>
      </w:pPr>
      <w:del w:id="834" w:author="Jillian Carson-Jackson" w:date="2021-08-28T16:24:00Z">
        <w:r w:rsidRPr="006C44CF" w:rsidDel="00304209">
          <w:delText>The evaluation criteria are contained in column 4 of the VTS Operator competence chart (see</w:delText>
        </w:r>
        <w:r w:rsidR="00926E83" w:rsidDel="00304209">
          <w:delText xml:space="preserve"> </w:delText>
        </w:r>
        <w:r w:rsidR="00926E83" w:rsidDel="00304209">
          <w:fldChar w:fldCharType="begin"/>
        </w:r>
        <w:r w:rsidR="00926E83" w:rsidDel="00304209">
          <w:delInstrText xml:space="preserve"> REF _Ref245119885 \r \h </w:delInstrText>
        </w:r>
        <w:r w:rsidR="00926E83" w:rsidDel="00304209">
          <w:fldChar w:fldCharType="separate"/>
        </w:r>
        <w:r w:rsidR="005F4195" w:rsidDel="00304209">
          <w:delText>ANNEX 1</w:delText>
        </w:r>
        <w:r w:rsidR="00926E83" w:rsidDel="00304209">
          <w:fldChar w:fldCharType="end"/>
        </w:r>
        <w:r w:rsidRPr="006C44CF" w:rsidDel="00304209">
          <w:delText xml:space="preserve">), and provide the means for an assessor to judge whether a </w:delText>
        </w:r>
        <w:r w:rsidR="00B908C2" w:rsidDel="00304209">
          <w:delText>participant</w:delText>
        </w:r>
        <w:r w:rsidRPr="006C44CF" w:rsidDel="00304209">
          <w:delText xml:space="preserve"> is competent to perform the related tasks, duties and responsibilities.</w:delText>
        </w:r>
      </w:del>
    </w:p>
    <w:p w14:paraId="755F7388" w14:textId="6222363D" w:rsidR="00504EA0" w:rsidRDefault="00504EA0" w:rsidP="00504EA0">
      <w:pPr>
        <w:pStyle w:val="BodyText"/>
        <w:rPr>
          <w:ins w:id="835" w:author="Jillian Carson-Jackson" w:date="2021-08-28T16:26:00Z"/>
        </w:rPr>
      </w:pPr>
      <w:commentRangeStart w:id="836"/>
      <w:ins w:id="837" w:author="Jillian Carson-Jackson" w:date="2021-08-28T16:25:00Z">
        <w:r>
          <w:t>Student</w:t>
        </w:r>
        <w:commentRangeEnd w:id="836"/>
        <w:r>
          <w:rPr>
            <w:rStyle w:val="CommentReference"/>
          </w:rPr>
          <w:commentReference w:id="836"/>
        </w:r>
        <w:r>
          <w:t xml:space="preserve"> progress should be continually assessed and regular reviews undertaken.  Any apparent problems should be addressed to ensure the student attains the required levels of competence. </w:t>
        </w:r>
        <w:r w:rsidRPr="0068785F">
          <w:t xml:space="preserve">Modifications of the teaching scheme should be made where necessary to ensure that </w:t>
        </w:r>
        <w:r>
          <w:t>students met the course</w:t>
        </w:r>
        <w:r w:rsidRPr="0068785F">
          <w:t xml:space="preserve"> objectives.  If necessary, extra tuition should be arranged to enable weaker </w:t>
        </w:r>
        <w:r>
          <w:t>participant</w:t>
        </w:r>
        <w:r w:rsidRPr="0068785F">
          <w:t>s to reach the required standard.</w:t>
        </w:r>
      </w:ins>
    </w:p>
    <w:p w14:paraId="55879E19" w14:textId="77549ED3" w:rsidR="00143F38" w:rsidRDefault="00143F38" w:rsidP="00504EA0">
      <w:pPr>
        <w:pStyle w:val="BodyText"/>
        <w:rPr>
          <w:ins w:id="838" w:author="Jillian Carson-Jackson" w:date="2021-08-28T16:25:00Z"/>
        </w:rPr>
      </w:pPr>
      <w:commentRangeStart w:id="839"/>
      <w:ins w:id="840" w:author="Jillian Carson-Jackson" w:date="2021-08-28T16:26:00Z">
        <w:r>
          <w:t>Assessment</w:t>
        </w:r>
        <w:commentRangeEnd w:id="839"/>
        <w:r w:rsidR="007740B3">
          <w:rPr>
            <w:rStyle w:val="CommentReference"/>
          </w:rPr>
          <w:commentReference w:id="839"/>
        </w:r>
        <w:r>
          <w:t xml:space="preserve">s should reflect the level of competence required, as provided in the </w:t>
        </w:r>
        <w:r w:rsidR="007740B3">
          <w:t xml:space="preserve">competence tables for each module.  </w:t>
        </w:r>
      </w:ins>
    </w:p>
    <w:p w14:paraId="69E00E88" w14:textId="77777777" w:rsidR="00504EA0" w:rsidRDefault="00504EA0" w:rsidP="00504EA0">
      <w:pPr>
        <w:pStyle w:val="BodyText"/>
        <w:rPr>
          <w:ins w:id="841" w:author="Jillian Carson-Jackson" w:date="2021-08-28T16:25:00Z"/>
        </w:rPr>
      </w:pPr>
      <w:ins w:id="842" w:author="Jillian Carson-Jackson" w:date="2021-08-28T16:25:00Z">
        <w:r>
          <w:t xml:space="preserve">The training organisation needs to determine </w:t>
        </w:r>
        <w:commentRangeStart w:id="843"/>
        <w:commentRangeStart w:id="844"/>
        <w:r>
          <w:t>if a final examination is required</w:t>
        </w:r>
        <w:commentRangeEnd w:id="843"/>
        <w:r>
          <w:rPr>
            <w:rStyle w:val="CommentReference"/>
          </w:rPr>
          <w:commentReference w:id="843"/>
        </w:r>
      </w:ins>
      <w:commentRangeEnd w:id="844"/>
      <w:ins w:id="845" w:author="Jillian Carson-Jackson" w:date="2021-09-03T17:18:00Z">
        <w:r w:rsidR="00835E5C">
          <w:rPr>
            <w:rStyle w:val="CommentReference"/>
          </w:rPr>
          <w:commentReference w:id="844"/>
        </w:r>
      </w:ins>
      <w:ins w:id="846" w:author="Jillian Carson-Jackson" w:date="2021-08-28T16:25:00Z">
        <w:r>
          <w:t xml:space="preserve">, alternatively ongoing course assessments may be used </w:t>
        </w:r>
        <w:r w:rsidRPr="001F32D5">
          <w:t xml:space="preserve">for the purposes of </w:t>
        </w:r>
        <w:r>
          <w:t>issuing a course</w:t>
        </w:r>
        <w:r w:rsidRPr="001F32D5">
          <w:t xml:space="preserve"> certificat</w:t>
        </w:r>
        <w:r>
          <w:t>e</w:t>
        </w:r>
        <w:r w:rsidRPr="001F32D5">
          <w:t xml:space="preserve">.   </w:t>
        </w:r>
        <w:r>
          <w:t xml:space="preserve">Assessments may take the form of written and/or practical assessments which may be conducted through simulation.  </w:t>
        </w:r>
      </w:ins>
    </w:p>
    <w:p w14:paraId="539A676C" w14:textId="77777777" w:rsidR="00504EA0" w:rsidRDefault="00504EA0" w:rsidP="00504EA0">
      <w:pPr>
        <w:pStyle w:val="BodyText"/>
        <w:rPr>
          <w:ins w:id="847" w:author="Jillian Carson-Jackson" w:date="2021-08-28T16:25:00Z"/>
        </w:rPr>
      </w:pPr>
      <w:ins w:id="848" w:author="Jillian Carson-Jackson" w:date="2021-08-28T16:25:00Z">
        <w:r>
          <w:t>All tasks completed should be recorded by the instructor/assessor, together with any comments which would provide feedback to the student.  Records of assessments are to be maintained.</w:t>
        </w:r>
      </w:ins>
    </w:p>
    <w:p w14:paraId="6F181985" w14:textId="77777777" w:rsidR="00504EA0" w:rsidRPr="00093294" w:rsidRDefault="00504EA0" w:rsidP="00465491">
      <w:pPr>
        <w:pStyle w:val="BodyText"/>
        <w:rPr>
          <w:ins w:id="849" w:author="Jillian Carson-Jackson" w:date="2021-08-28T16:25:00Z"/>
        </w:rPr>
      </w:pPr>
    </w:p>
    <w:p w14:paraId="4F8AB3C5" w14:textId="4327D986" w:rsidR="00465491" w:rsidRPr="00093294" w:rsidDel="00452A37" w:rsidRDefault="00465491" w:rsidP="00A03913">
      <w:pPr>
        <w:pStyle w:val="Heading1"/>
        <w:rPr>
          <w:del w:id="850" w:author="Jillian Carson-Jackson" w:date="2021-08-28T16:56:00Z"/>
        </w:rPr>
      </w:pPr>
      <w:bookmarkStart w:id="851" w:name="_Toc419881208"/>
      <w:bookmarkStart w:id="852" w:name="_Toc442348096"/>
      <w:bookmarkStart w:id="853" w:name="_Toc6299007"/>
      <w:del w:id="854" w:author="Jillian Carson-Jackson" w:date="2021-08-28T16:56:00Z">
        <w:r w:rsidRPr="00093294" w:rsidDel="00452A37">
          <w:lastRenderedPageBreak/>
          <w:delText>IMPLEMENTATION</w:delText>
        </w:r>
        <w:bookmarkEnd w:id="851"/>
        <w:bookmarkEnd w:id="852"/>
        <w:bookmarkEnd w:id="853"/>
      </w:del>
    </w:p>
    <w:p w14:paraId="171F76F8" w14:textId="6AD0BB20" w:rsidR="00465491" w:rsidRPr="00093294" w:rsidDel="00452A37" w:rsidRDefault="00465491" w:rsidP="00465491">
      <w:pPr>
        <w:pStyle w:val="Heading1separatationline"/>
        <w:rPr>
          <w:del w:id="855" w:author="Jillian Carson-Jackson" w:date="2021-08-28T16:56:00Z"/>
        </w:rPr>
      </w:pPr>
    </w:p>
    <w:p w14:paraId="2D23B8E0" w14:textId="76429E3A" w:rsidR="00465491" w:rsidRPr="00093294" w:rsidDel="00452A37" w:rsidRDefault="00D90489" w:rsidP="00465491">
      <w:pPr>
        <w:pStyle w:val="BodyText"/>
        <w:rPr>
          <w:del w:id="856" w:author="Jillian Carson-Jackson" w:date="2021-08-28T16:56:00Z"/>
        </w:rPr>
      </w:pPr>
      <w:del w:id="857" w:author="Jillian Carson-Jackson" w:date="2021-08-28T16:56:00Z">
        <w:r w:rsidRPr="00D90489" w:rsidDel="00452A37">
          <w:delText>For the course to run smoothly and effectively, considerable attention must be paid to the availability and use of:</w:delText>
        </w:r>
      </w:del>
    </w:p>
    <w:p w14:paraId="3A843B39" w14:textId="7D5BAD9D" w:rsidR="00D90489" w:rsidRPr="00D90489" w:rsidDel="00452A37" w:rsidRDefault="00D90489" w:rsidP="00BE2219">
      <w:pPr>
        <w:pStyle w:val="Bullet2"/>
        <w:rPr>
          <w:del w:id="858" w:author="Jillian Carson-Jackson" w:date="2021-08-28T16:56:00Z"/>
        </w:rPr>
      </w:pPr>
      <w:del w:id="859" w:author="Jillian Carson-Jackson" w:date="2021-08-28T16:56:00Z">
        <w:r w:rsidRPr="00D90489" w:rsidDel="00452A37">
          <w:delText>qualified instructors</w:delText>
        </w:r>
        <w:r w:rsidDel="00452A37">
          <w:delText>;</w:delText>
        </w:r>
      </w:del>
    </w:p>
    <w:p w14:paraId="7DE0CCCD" w14:textId="617ED0CA" w:rsidR="00D90489" w:rsidRPr="00D90489" w:rsidDel="00452A37" w:rsidRDefault="00D90489" w:rsidP="00BE2219">
      <w:pPr>
        <w:pStyle w:val="Bullet2"/>
        <w:rPr>
          <w:del w:id="860" w:author="Jillian Carson-Jackson" w:date="2021-08-28T16:56:00Z"/>
        </w:rPr>
      </w:pPr>
      <w:del w:id="861" w:author="Jillian Carson-Jackson" w:date="2021-08-28T16:56:00Z">
        <w:r w:rsidRPr="00D90489" w:rsidDel="00452A37">
          <w:delText>support staf</w:delText>
        </w:r>
        <w:r w:rsidDel="00452A37">
          <w:delText>f;</w:delText>
        </w:r>
      </w:del>
    </w:p>
    <w:p w14:paraId="341DBF2C" w14:textId="1431A7AA" w:rsidR="00D90489" w:rsidRPr="00D90489" w:rsidDel="00452A37" w:rsidRDefault="00D90489" w:rsidP="00BE2219">
      <w:pPr>
        <w:pStyle w:val="Bullet2"/>
        <w:rPr>
          <w:del w:id="862" w:author="Jillian Carson-Jackson" w:date="2021-08-28T16:56:00Z"/>
        </w:rPr>
      </w:pPr>
      <w:del w:id="863" w:author="Jillian Carson-Jackson" w:date="2021-08-28T16:56:00Z">
        <w:r w:rsidRPr="00D90489" w:rsidDel="00452A37">
          <w:delText>rooms and other spaces</w:delText>
        </w:r>
        <w:r w:rsidDel="00452A37">
          <w:delText>;</w:delText>
        </w:r>
      </w:del>
    </w:p>
    <w:p w14:paraId="2BF8FC86" w14:textId="49E4094D" w:rsidR="00132115" w:rsidRPr="00D90489" w:rsidDel="00452A37" w:rsidRDefault="00D90489" w:rsidP="00BE2219">
      <w:pPr>
        <w:pStyle w:val="Bullet2"/>
        <w:rPr>
          <w:del w:id="864" w:author="Jillian Carson-Jackson" w:date="2021-08-28T16:56:00Z"/>
        </w:rPr>
      </w:pPr>
      <w:del w:id="865" w:author="Jillian Carson-Jackson" w:date="2021-08-28T16:56:00Z">
        <w:r w:rsidRPr="00D90489" w:rsidDel="00452A37">
          <w:delText>equipment</w:delText>
        </w:r>
        <w:r w:rsidDel="00452A37">
          <w:delText>;</w:delText>
        </w:r>
      </w:del>
    </w:p>
    <w:p w14:paraId="34668B16" w14:textId="2995E267" w:rsidR="00D90489" w:rsidRPr="00D90489" w:rsidDel="00452A37" w:rsidRDefault="00D90489" w:rsidP="00BE2219">
      <w:pPr>
        <w:pStyle w:val="Bullet2"/>
        <w:rPr>
          <w:del w:id="866" w:author="Jillian Carson-Jackson" w:date="2021-08-28T16:56:00Z"/>
        </w:rPr>
      </w:pPr>
      <w:del w:id="867" w:author="Jillian Carson-Jackson" w:date="2021-08-28T16:56:00Z">
        <w:r w:rsidRPr="00D90489" w:rsidDel="00452A37">
          <w:delText>textbooks, technical papers</w:delText>
        </w:r>
        <w:r w:rsidDel="00452A37">
          <w:delText>;</w:delText>
        </w:r>
      </w:del>
    </w:p>
    <w:p w14:paraId="460A6A89" w14:textId="1071728B" w:rsidR="00465491" w:rsidDel="00452A37" w:rsidRDefault="00D90489" w:rsidP="00BE2219">
      <w:pPr>
        <w:pStyle w:val="Bullet2"/>
        <w:rPr>
          <w:del w:id="868" w:author="Jillian Carson-Jackson" w:date="2021-08-28T16:56:00Z"/>
        </w:rPr>
      </w:pPr>
      <w:del w:id="869" w:author="Jillian Carson-Jackson" w:date="2021-08-28T16:56:00Z">
        <w:r w:rsidRPr="00D90489" w:rsidDel="00452A37">
          <w:delText>other reference</w:delText>
        </w:r>
        <w:commentRangeStart w:id="870"/>
        <w:r w:rsidRPr="00D90489" w:rsidDel="00452A37">
          <w:delText xml:space="preserve"> material</w:delText>
        </w:r>
      </w:del>
      <w:commentRangeEnd w:id="870"/>
      <w:r w:rsidR="002E1B88">
        <w:rPr>
          <w:rStyle w:val="CommentReference"/>
          <w:color w:val="auto"/>
        </w:rPr>
        <w:commentReference w:id="870"/>
      </w:r>
      <w:del w:id="871" w:author="Jillian Carson-Jackson" w:date="2021-08-28T16:56:00Z">
        <w:r w:rsidRPr="00D90489" w:rsidDel="00452A37">
          <w:delText>.</w:delText>
        </w:r>
      </w:del>
    </w:p>
    <w:p w14:paraId="10AE446A" w14:textId="09A7AF62" w:rsidR="00D90489" w:rsidDel="00A858B6" w:rsidRDefault="00D90489" w:rsidP="00D90489">
      <w:pPr>
        <w:pStyle w:val="BodyText"/>
        <w:rPr>
          <w:moveFrom w:id="872" w:author="Jillian Carson-Jackson" w:date="2021-08-28T16:57:00Z"/>
          <w:b/>
        </w:rPr>
      </w:pPr>
      <w:moveFromRangeStart w:id="873" w:author="Jillian Carson-Jackson" w:date="2021-08-28T16:57:00Z" w:name="move81062288"/>
      <w:moveFrom w:id="874" w:author="Jillian Carson-Jackson" w:date="2021-08-28T16:57:00Z">
        <w:r w:rsidRPr="00D90489" w:rsidDel="00A858B6">
          <w:rPr>
            <w:b/>
          </w:rPr>
          <w:t>Thorough preparation is key to successful implementation of the course.</w:t>
        </w:r>
      </w:moveFrom>
    </w:p>
    <w:p w14:paraId="5DB7FD7D" w14:textId="11A78A55" w:rsidR="00D90489" w:rsidRDefault="00D90489" w:rsidP="00D90489">
      <w:pPr>
        <w:pStyle w:val="Heading1"/>
      </w:pPr>
      <w:bookmarkStart w:id="875" w:name="_Toc6299008"/>
      <w:moveFromRangeEnd w:id="873"/>
      <w:r>
        <w:t>VALIDATION</w:t>
      </w:r>
      <w:bookmarkEnd w:id="875"/>
    </w:p>
    <w:p w14:paraId="7684818B" w14:textId="77777777" w:rsidR="00D90489" w:rsidRDefault="00D90489" w:rsidP="00D90489">
      <w:pPr>
        <w:pStyle w:val="Heading1separatationline"/>
      </w:pPr>
    </w:p>
    <w:p w14:paraId="1AEB2077" w14:textId="6A67F68B" w:rsidR="00D90489" w:rsidRPr="00D90489" w:rsidRDefault="00D90489" w:rsidP="00D90489">
      <w:pPr>
        <w:pStyle w:val="BodyText"/>
      </w:pPr>
      <w:r w:rsidRPr="00D90489">
        <w:t xml:space="preserve">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w:t>
      </w:r>
      <w:commentRangeStart w:id="876"/>
      <w:r w:rsidRPr="00D90489">
        <w:t>contents.</w:t>
      </w:r>
      <w:commentRangeEnd w:id="876"/>
      <w:r w:rsidR="002D1481">
        <w:rPr>
          <w:rStyle w:val="CommentReference"/>
        </w:rPr>
        <w:commentReference w:id="876"/>
      </w:r>
    </w:p>
    <w:p w14:paraId="23CCD9DA" w14:textId="469B713C" w:rsidR="00465491" w:rsidRPr="00093294" w:rsidRDefault="00465491" w:rsidP="00835E5C">
      <w:pPr>
        <w:pStyle w:val="Part"/>
        <w:numPr>
          <w:ilvl w:val="0"/>
          <w:numId w:val="0"/>
        </w:numPr>
        <w:rPr>
          <w:lang w:eastAsia="de-DE"/>
        </w:rPr>
      </w:pPr>
      <w:del w:id="877" w:author="Jillian Carson-Jackson" w:date="2021-08-28T17:25:00Z">
        <w:r w:rsidRPr="00093294" w:rsidDel="005B35CD">
          <w:rPr>
            <w:lang w:eastAsia="de-DE"/>
          </w:rPr>
          <w:br w:type="page"/>
        </w:r>
      </w:del>
      <w:bookmarkStart w:id="878" w:name="_Toc419881209"/>
      <w:bookmarkStart w:id="879" w:name="_Toc442348097"/>
      <w:del w:id="880" w:author="Jillian Carson-Jackson" w:date="2021-08-28T16:45:00Z">
        <w:r w:rsidR="00513460" w:rsidRPr="00093294" w:rsidDel="00A907C1">
          <w:rPr>
            <w:lang w:eastAsia="de-DE"/>
          </w:rPr>
          <w:lastRenderedPageBreak/>
          <w:delText xml:space="preserve"> </w:delText>
        </w:r>
        <w:bookmarkStart w:id="881" w:name="_Toc6299009"/>
        <w:r w:rsidRPr="00093294" w:rsidDel="00A907C1">
          <w:rPr>
            <w:lang w:eastAsia="de-DE"/>
          </w:rPr>
          <w:delText>COURSE FRAME</w:delText>
        </w:r>
        <w:commentRangeStart w:id="882"/>
        <w:r w:rsidRPr="00093294" w:rsidDel="00A907C1">
          <w:rPr>
            <w:lang w:eastAsia="de-DE"/>
          </w:rPr>
          <w:delText>WORK</w:delText>
        </w:r>
      </w:del>
      <w:bookmarkEnd w:id="878"/>
      <w:bookmarkEnd w:id="879"/>
      <w:bookmarkEnd w:id="881"/>
      <w:commentRangeEnd w:id="882"/>
      <w:r w:rsidR="00A907C1">
        <w:rPr>
          <w:rStyle w:val="CommentReference"/>
          <w:b w:val="0"/>
          <w:caps w:val="0"/>
          <w:color w:val="auto"/>
        </w:rPr>
        <w:commentReference w:id="882"/>
      </w:r>
    </w:p>
    <w:p w14:paraId="04CE4BA7" w14:textId="0A3A0E0D" w:rsidR="00465491" w:rsidRPr="00093294" w:rsidDel="00B93D95" w:rsidRDefault="00465491" w:rsidP="00272E98">
      <w:pPr>
        <w:pStyle w:val="Heading1"/>
        <w:numPr>
          <w:ilvl w:val="0"/>
          <w:numId w:val="19"/>
        </w:numPr>
        <w:rPr>
          <w:del w:id="883" w:author="Jillian Carson-Jackson" w:date="2021-08-28T16:34:00Z"/>
        </w:rPr>
      </w:pPr>
      <w:bookmarkStart w:id="884" w:name="_Toc419881210"/>
      <w:bookmarkStart w:id="885" w:name="_Toc442348098"/>
      <w:bookmarkStart w:id="886" w:name="_Toc6299010"/>
      <w:del w:id="887" w:author="Jillian Carson-Jackson" w:date="2021-08-28T16:34:00Z">
        <w:r w:rsidRPr="00093294" w:rsidDel="00B93D95">
          <w:delText>INTRODUCTION</w:delText>
        </w:r>
        <w:bookmarkEnd w:id="884"/>
        <w:bookmarkEnd w:id="885"/>
        <w:bookmarkEnd w:id="886"/>
      </w:del>
    </w:p>
    <w:p w14:paraId="7938F5C5" w14:textId="7039B4A1" w:rsidR="00465491" w:rsidRPr="00093294" w:rsidDel="00B93D95" w:rsidRDefault="00465491" w:rsidP="00465491">
      <w:pPr>
        <w:pStyle w:val="Heading1separatationline"/>
        <w:rPr>
          <w:del w:id="888" w:author="Jillian Carson-Jackson" w:date="2021-08-28T16:34:00Z"/>
        </w:rPr>
      </w:pPr>
    </w:p>
    <w:p w14:paraId="193977F0" w14:textId="5DE29B16" w:rsidR="00465491" w:rsidRPr="00093294" w:rsidDel="00B93D95" w:rsidRDefault="00D90489" w:rsidP="00465491">
      <w:pPr>
        <w:pStyle w:val="BodyText"/>
        <w:rPr>
          <w:del w:id="889" w:author="Jillian Carson-Jackson" w:date="2021-08-28T16:34:00Z"/>
        </w:rPr>
      </w:pPr>
      <w:del w:id="890" w:author="Jillian Carson-Jackson" w:date="2021-08-28T16:34:00Z">
        <w:r w:rsidRPr="00D90489" w:rsidDel="00B93D95">
          <w:delText xml:space="preserve">The model course covers the requirements of the IALA Recommendation V-103.  On successful completion of the course and assessments, the </w:delText>
        </w:r>
        <w:r w:rsidR="00B908C2" w:rsidDel="00B93D95">
          <w:delText>participant</w:delText>
        </w:r>
        <w:r w:rsidRPr="00D90489" w:rsidDel="00B93D95">
          <w:delText xml:space="preserve">s should have been provided with sufficient training and to proceed to the next stage of On-the-Job Training (OJT) at a </w:delText>
        </w:r>
        <w:commentRangeStart w:id="891"/>
        <w:r w:rsidRPr="00D90489" w:rsidDel="00B93D95">
          <w:delText>VTS centre.</w:delText>
        </w:r>
      </w:del>
      <w:commentRangeEnd w:id="891"/>
      <w:r w:rsidR="00B93D95">
        <w:rPr>
          <w:rStyle w:val="CommentReference"/>
        </w:rPr>
        <w:commentReference w:id="891"/>
      </w:r>
    </w:p>
    <w:p w14:paraId="4CBADEEB" w14:textId="2C4F8139" w:rsidR="00465491" w:rsidRPr="00093294" w:rsidDel="00B93D95" w:rsidRDefault="00D90489" w:rsidP="00A03913">
      <w:pPr>
        <w:pStyle w:val="Heading1"/>
        <w:rPr>
          <w:del w:id="892" w:author="Jillian Carson-Jackson" w:date="2021-08-28T16:35:00Z"/>
        </w:rPr>
      </w:pPr>
      <w:bookmarkStart w:id="893" w:name="_Toc476981653"/>
      <w:bookmarkStart w:id="894" w:name="_Toc476982729"/>
      <w:bookmarkStart w:id="895" w:name="_Toc476982852"/>
      <w:bookmarkStart w:id="896" w:name="_Toc476982949"/>
      <w:bookmarkStart w:id="897" w:name="_Toc476983222"/>
      <w:bookmarkStart w:id="898" w:name="_Toc476984502"/>
      <w:bookmarkStart w:id="899" w:name="_Toc476986723"/>
      <w:bookmarkStart w:id="900" w:name="_Toc112216869"/>
      <w:bookmarkStart w:id="901" w:name="_Toc240860329"/>
      <w:bookmarkStart w:id="902" w:name="_Toc245254412"/>
      <w:bookmarkStart w:id="903" w:name="_Toc6299011"/>
      <w:del w:id="904" w:author="Jillian Carson-Jackson" w:date="2021-08-28T16:35:00Z">
        <w:r w:rsidRPr="00D90489" w:rsidDel="00B93D95">
          <w:rPr>
            <w:caps w:val="0"/>
          </w:rPr>
          <w:delText>REQUIREMENTS FOR ATTAINING THE COURSE CERTIFICATE</w:delText>
        </w:r>
        <w:bookmarkEnd w:id="893"/>
        <w:bookmarkEnd w:id="894"/>
        <w:bookmarkEnd w:id="895"/>
        <w:bookmarkEnd w:id="896"/>
        <w:bookmarkEnd w:id="897"/>
        <w:bookmarkEnd w:id="898"/>
        <w:bookmarkEnd w:id="899"/>
        <w:bookmarkEnd w:id="900"/>
        <w:bookmarkEnd w:id="901"/>
        <w:bookmarkEnd w:id="902"/>
        <w:bookmarkEnd w:id="903"/>
      </w:del>
    </w:p>
    <w:p w14:paraId="3806C812" w14:textId="011D2AD9" w:rsidR="00465491" w:rsidRPr="00093294" w:rsidDel="00B93D95" w:rsidRDefault="00465491" w:rsidP="00465491">
      <w:pPr>
        <w:pStyle w:val="Heading1separatationline"/>
        <w:rPr>
          <w:del w:id="905" w:author="Jillian Carson-Jackson" w:date="2021-08-28T16:35:00Z"/>
        </w:rPr>
      </w:pPr>
    </w:p>
    <w:p w14:paraId="77362730" w14:textId="6D4E0AEC" w:rsidR="00465491" w:rsidRPr="00093294" w:rsidDel="00B93D95" w:rsidRDefault="00D90489" w:rsidP="00465491">
      <w:pPr>
        <w:pStyle w:val="BodyText"/>
        <w:rPr>
          <w:del w:id="906" w:author="Jillian Carson-Jackson" w:date="2021-08-28T16:35:00Z"/>
        </w:rPr>
      </w:pPr>
      <w:del w:id="907" w:author="Jillian Carson-Jackson" w:date="2021-08-28T16:35:00Z">
        <w:r w:rsidRPr="00D90489" w:rsidDel="00B93D95">
          <w:delText>Every candidate for a VTS Operator course certificate should:</w:delText>
        </w:r>
      </w:del>
    </w:p>
    <w:p w14:paraId="68E30640" w14:textId="0F6F098E" w:rsidR="00D90489" w:rsidRPr="00D90489" w:rsidDel="00B93D95" w:rsidRDefault="00D90489" w:rsidP="00BE2219">
      <w:pPr>
        <w:pStyle w:val="Bullet2"/>
        <w:rPr>
          <w:del w:id="908" w:author="Jillian Carson-Jackson" w:date="2021-08-28T16:35:00Z"/>
        </w:rPr>
      </w:pPr>
      <w:del w:id="909" w:author="Jillian Carson-Jackson" w:date="2021-08-28T16:35:00Z">
        <w:r w:rsidRPr="00D90489" w:rsidDel="00B93D95">
          <w:delText>have achieved the International English Language Testing System (IELTS) level 5, or its equivalent;</w:delText>
        </w:r>
      </w:del>
    </w:p>
    <w:p w14:paraId="76A9A59F" w14:textId="4EAE0879" w:rsidR="00465491" w:rsidRPr="00093294" w:rsidDel="00B93D95" w:rsidRDefault="00D90489" w:rsidP="00BE2219">
      <w:pPr>
        <w:pStyle w:val="Bullet2"/>
        <w:rPr>
          <w:del w:id="910" w:author="Jillian Carson-Jackson" w:date="2021-08-28T16:35:00Z"/>
        </w:rPr>
      </w:pPr>
      <w:del w:id="911" w:author="Jillian Carson-Jackson" w:date="2021-08-28T16:35:00Z">
        <w:r w:rsidRPr="00D90489" w:rsidDel="00B93D95">
          <w:delText xml:space="preserve">satisfy the </w:delText>
        </w:r>
      </w:del>
      <w:del w:id="912" w:author="Jillian Carson-Jackson" w:date="2021-02-04T21:59:00Z">
        <w:r w:rsidRPr="00D90489" w:rsidDel="00813258">
          <w:delText>competent</w:delText>
        </w:r>
      </w:del>
      <w:del w:id="913" w:author="Jillian Carson-Jackson" w:date="2021-08-28T16:35:00Z">
        <w:r w:rsidRPr="00D90489" w:rsidDel="00B93D95">
          <w:delText>/</w:delText>
        </w:r>
        <w:commentRangeStart w:id="914"/>
        <w:r w:rsidRPr="00D90489" w:rsidDel="00B93D95">
          <w:delText xml:space="preserve">VTS </w:delText>
        </w:r>
      </w:del>
      <w:del w:id="915" w:author="Jillian Carson-Jackson" w:date="2021-02-04T21:58:00Z">
        <w:r w:rsidRPr="00D90489" w:rsidDel="001C7DDD">
          <w:delText xml:space="preserve">authority </w:delText>
        </w:r>
      </w:del>
      <w:commentRangeEnd w:id="914"/>
      <w:del w:id="916" w:author="Jillian Carson-Jackson" w:date="2021-08-28T16:35:00Z">
        <w:r w:rsidR="00F453B6" w:rsidDel="00B93D95">
          <w:rPr>
            <w:rStyle w:val="CommentReference"/>
            <w:color w:val="auto"/>
          </w:rPr>
          <w:commentReference w:id="914"/>
        </w:r>
        <w:r w:rsidRPr="00D90489" w:rsidDel="00B93D95">
          <w:delText xml:space="preserve">by passing the appropriate assessments for the </w:delText>
        </w:r>
      </w:del>
      <w:del w:id="917" w:author="Jillian Carson-Jackson" w:date="2021-02-04T20:24:00Z">
        <w:r w:rsidRPr="00D90489" w:rsidDel="006B2437">
          <w:delText xml:space="preserve">accredited </w:delText>
        </w:r>
      </w:del>
      <w:del w:id="918" w:author="Jillian Carson-Jackson" w:date="2021-08-28T16:35:00Z">
        <w:r w:rsidRPr="00D90489" w:rsidDel="00B93D95">
          <w:delText>course of operator training and that they possess the theoretical and practical knowledge appropriate to the requirements of a VTS Operator.</w:delText>
        </w:r>
      </w:del>
    </w:p>
    <w:p w14:paraId="6543BB99" w14:textId="29270F7E" w:rsidR="00465491" w:rsidRPr="00093294" w:rsidDel="00623F8D" w:rsidRDefault="00465491" w:rsidP="00A03913">
      <w:pPr>
        <w:pStyle w:val="Heading1"/>
        <w:rPr>
          <w:del w:id="919" w:author="Jillian Carson-Jackson" w:date="2021-08-28T16:36:00Z"/>
        </w:rPr>
      </w:pPr>
      <w:bookmarkStart w:id="920" w:name="_Toc419881212"/>
      <w:bookmarkStart w:id="921" w:name="_Toc442348100"/>
      <w:bookmarkStart w:id="922" w:name="_Toc6299012"/>
      <w:del w:id="923" w:author="Jillian Carson-Jackson" w:date="2021-08-28T16:36:00Z">
        <w:r w:rsidRPr="00093294" w:rsidDel="00623F8D">
          <w:delText>COURSE INTAKE – LIMITATIONS</w:delText>
        </w:r>
        <w:bookmarkEnd w:id="920"/>
        <w:bookmarkEnd w:id="921"/>
        <w:bookmarkEnd w:id="922"/>
      </w:del>
    </w:p>
    <w:p w14:paraId="7280B9B7" w14:textId="5A8A2D1D" w:rsidR="00465491" w:rsidRPr="00093294" w:rsidDel="00623F8D" w:rsidRDefault="00465491" w:rsidP="00465491">
      <w:pPr>
        <w:pStyle w:val="Heading1separatationline"/>
        <w:rPr>
          <w:del w:id="924" w:author="Jillian Carson-Jackson" w:date="2021-08-28T16:36:00Z"/>
        </w:rPr>
      </w:pPr>
    </w:p>
    <w:p w14:paraId="75143FBA" w14:textId="29FEA2A2" w:rsidR="00D90489" w:rsidRPr="00D90489" w:rsidDel="00623F8D" w:rsidRDefault="00D90489" w:rsidP="00D90489">
      <w:pPr>
        <w:pStyle w:val="BodyText"/>
        <w:spacing w:line="216" w:lineRule="atLeast"/>
        <w:rPr>
          <w:del w:id="925" w:author="Jillian Carson-Jackson" w:date="2021-08-28T16:36:00Z"/>
        </w:rPr>
      </w:pPr>
      <w:del w:id="926" w:author="Jillian Carson-Jackson" w:date="2021-08-28T16:36:00Z">
        <w:r w:rsidRPr="00D90489" w:rsidDel="00623F8D">
          <w:delText xml:space="preserve">Class sizes may be limited at the discretion of the Competent Authority to allow the instructor to give adequate attention to individual </w:delText>
        </w:r>
        <w:r w:rsidR="00B908C2" w:rsidDel="00623F8D">
          <w:delText>participant</w:delText>
        </w:r>
        <w:r w:rsidRPr="00D90489" w:rsidDel="00623F8D">
          <w:delText>s.  In general</w:delText>
        </w:r>
        <w:r w:rsidDel="00623F8D">
          <w:delText>,</w:delText>
        </w:r>
        <w:r w:rsidRPr="00D90489" w:rsidDel="00623F8D">
          <w:delText xml:space="preserve"> it is recommended that a maximum of </w:delText>
        </w:r>
      </w:del>
      <w:del w:id="927" w:author="Jillian Carson-Jackson" w:date="2021-02-04T20:27:00Z">
        <w:r w:rsidRPr="00D90489" w:rsidDel="00FB574D">
          <w:delText>12-14</w:delText>
        </w:r>
      </w:del>
      <w:del w:id="928" w:author="Jillian Carson-Jackson" w:date="2021-08-28T16:36:00Z">
        <w:r w:rsidRPr="00D90489" w:rsidDel="00623F8D">
          <w:delText xml:space="preserve"> </w:delText>
        </w:r>
        <w:r w:rsidR="00B908C2" w:rsidDel="00623F8D">
          <w:delText>participant</w:delText>
        </w:r>
        <w:r w:rsidRPr="00D90489" w:rsidDel="00623F8D">
          <w:delText xml:space="preserve">s be the upper limit that a single instructor can be expected to train satisfactorily to the level of competence involved.  Larger numbers may be admitted if extra staff and tutorial periods are provided to deal with </w:delText>
        </w:r>
        <w:r w:rsidR="00B908C2" w:rsidDel="00623F8D">
          <w:delText>participant</w:delText>
        </w:r>
        <w:r w:rsidRPr="00D90489" w:rsidDel="00623F8D">
          <w:delText>s on an individual basis.</w:delText>
        </w:r>
      </w:del>
    </w:p>
    <w:p w14:paraId="4F619937" w14:textId="3E7C0A93" w:rsidR="00465491" w:rsidRPr="00093294" w:rsidDel="00623F8D" w:rsidRDefault="00D90489" w:rsidP="00D90489">
      <w:pPr>
        <w:pStyle w:val="BodyText"/>
        <w:rPr>
          <w:del w:id="929" w:author="Jillian Carson-Jackson" w:date="2021-08-28T16:36:00Z"/>
        </w:rPr>
      </w:pPr>
      <w:del w:id="930" w:author="Jillian Carson-Jackson" w:date="2021-08-28T16:36:00Z">
        <w:r w:rsidRPr="00D90489" w:rsidDel="00623F8D">
          <w:delText xml:space="preserve">During practical sessions and group activities there may be additional restraints on class size.  Where the use of a simulator or similar teaching aid is involved, it is recommended that no more than two </w:delText>
        </w:r>
        <w:r w:rsidR="00B908C2" w:rsidDel="00623F8D">
          <w:delText>participant</w:delText>
        </w:r>
        <w:r w:rsidRPr="00D90489" w:rsidDel="00623F8D">
          <w:delText>s be trained simultaneously on any individual piece of equipment.</w:delText>
        </w:r>
      </w:del>
    </w:p>
    <w:p w14:paraId="6E3FB702" w14:textId="34E95432" w:rsidR="00465491" w:rsidRPr="00093294" w:rsidDel="00CA6634" w:rsidRDefault="00465491" w:rsidP="00A03913">
      <w:pPr>
        <w:pStyle w:val="Heading1"/>
        <w:rPr>
          <w:del w:id="931" w:author="Jillian Carson-Jackson" w:date="2021-08-28T16:59:00Z"/>
        </w:rPr>
      </w:pPr>
      <w:bookmarkStart w:id="932" w:name="_Toc419881213"/>
      <w:bookmarkStart w:id="933" w:name="_Toc442348101"/>
      <w:bookmarkStart w:id="934" w:name="_Toc6299013"/>
      <w:del w:id="935" w:author="Jillian Carson-Jackson" w:date="2021-08-28T16:59:00Z">
        <w:r w:rsidRPr="00093294" w:rsidDel="00CA6634">
          <w:delText>TRAINING STAFF REQUIREMENTS</w:delText>
        </w:r>
        <w:bookmarkEnd w:id="932"/>
        <w:bookmarkEnd w:id="933"/>
        <w:bookmarkEnd w:id="934"/>
      </w:del>
    </w:p>
    <w:p w14:paraId="1D5CB460" w14:textId="764FDD33" w:rsidR="00465491" w:rsidRPr="00093294" w:rsidDel="00CA6634" w:rsidRDefault="00465491" w:rsidP="00465491">
      <w:pPr>
        <w:pStyle w:val="Heading1separatationline"/>
        <w:rPr>
          <w:del w:id="936" w:author="Jillian Carson-Jackson" w:date="2021-08-28T16:59:00Z"/>
        </w:rPr>
      </w:pPr>
    </w:p>
    <w:p w14:paraId="098C30B8" w14:textId="38487C12" w:rsidR="00785046" w:rsidRPr="007153A4" w:rsidDel="00CA6634" w:rsidRDefault="007153A4" w:rsidP="007153A4">
      <w:pPr>
        <w:pStyle w:val="BodyText"/>
        <w:spacing w:line="216" w:lineRule="atLeast"/>
        <w:rPr>
          <w:del w:id="937" w:author="Jillian Carson-Jackson" w:date="2021-08-28T16:59:00Z"/>
        </w:rPr>
      </w:pPr>
      <w:del w:id="938" w:author="Jillian Carson-Jackson" w:date="2021-08-28T16:59:00Z">
        <w:r w:rsidRPr="007153A4" w:rsidDel="00CA6634">
          <w:delText xml:space="preserve">All instructors and assessors should be appropriately qualified for the </w:delText>
        </w:r>
        <w:r w:rsidR="00C02961" w:rsidRPr="007153A4" w:rsidDel="00CA6634">
          <w:delText>types</w:delText>
        </w:r>
        <w:r w:rsidRPr="007153A4" w:rsidDel="00CA6634">
          <w:delText xml:space="preserve"> and levels of training or assessment required for the model course.</w:delText>
        </w:r>
      </w:del>
    </w:p>
    <w:p w14:paraId="374D6555" w14:textId="03A5A2A1" w:rsidR="007153A4" w:rsidRPr="007153A4" w:rsidDel="008746A5" w:rsidRDefault="007153A4" w:rsidP="007153A4">
      <w:pPr>
        <w:pStyle w:val="BodyText"/>
        <w:spacing w:line="216" w:lineRule="atLeast"/>
        <w:rPr>
          <w:del w:id="939" w:author="Jillian Carson-Jackson" w:date="2021-08-28T16:40:00Z"/>
        </w:rPr>
      </w:pPr>
      <w:del w:id="940" w:author="Jillian Carson-Jackson" w:date="2021-08-28T16:40:00Z">
        <w:r w:rsidRPr="007153A4" w:rsidDel="008746A5">
          <w:delText xml:space="preserve">The </w:delText>
        </w:r>
      </w:del>
      <w:del w:id="941" w:author="Jillian Carson-Jackson" w:date="2021-02-04T20:28:00Z">
        <w:r w:rsidRPr="007153A4" w:rsidDel="00D87F0C">
          <w:delText xml:space="preserve">accredited </w:delText>
        </w:r>
      </w:del>
      <w:del w:id="942" w:author="Jillian Carson-Jackson" w:date="2021-08-28T16:40:00Z">
        <w:r w:rsidRPr="007153A4" w:rsidDel="008746A5">
          <w:delText xml:space="preserve">training programme for VTS Operators should ensure that the qualifications and experiences of instructors and assessors are covered in the application of appropriate quality training standards.  Such qualifications, experience and application of quality standards should </w:delText>
        </w:r>
        <w:commentRangeStart w:id="943"/>
        <w:commentRangeStart w:id="944"/>
        <w:r w:rsidRPr="007153A4" w:rsidDel="008746A5">
          <w:delText xml:space="preserve">incorporate appropriate training </w:delText>
        </w:r>
        <w:commentRangeEnd w:id="943"/>
        <w:r w:rsidR="00AC7481" w:rsidDel="008746A5">
          <w:rPr>
            <w:rStyle w:val="CommentReference"/>
          </w:rPr>
          <w:commentReference w:id="943"/>
        </w:r>
        <w:commentRangeEnd w:id="944"/>
        <w:r w:rsidR="00D87F0C" w:rsidDel="008746A5">
          <w:rPr>
            <w:rStyle w:val="CommentReference"/>
          </w:rPr>
          <w:commentReference w:id="944"/>
        </w:r>
        <w:r w:rsidRPr="007153A4" w:rsidDel="008746A5">
          <w:delText>in instructional techniques, and training and assessment methods and practices, and comply with all applicable recommendations set out in the following paragraphs.</w:delText>
        </w:r>
      </w:del>
    </w:p>
    <w:p w14:paraId="7598AA29" w14:textId="730E79F5" w:rsidR="008746A5" w:rsidRPr="00093294" w:rsidDel="00CA6634" w:rsidRDefault="007153A4" w:rsidP="007153A4">
      <w:pPr>
        <w:pStyle w:val="BodyText"/>
        <w:rPr>
          <w:del w:id="945" w:author="Jillian Carson-Jackson" w:date="2021-08-28T16:59:00Z"/>
        </w:rPr>
      </w:pPr>
      <w:del w:id="946" w:author="Jillian Carson-Jackson" w:date="2021-08-28T16:59:00Z">
        <w:r w:rsidRPr="007153A4" w:rsidDel="00CA6634">
          <w:delText>As well as instructors and assessors, additional staff may be required for the maintenance of equipment and for the preparations of materials, work areas and supplies for the practical work.</w:delText>
        </w:r>
      </w:del>
    </w:p>
    <w:p w14:paraId="46160705" w14:textId="4099D5D1" w:rsidR="00465491" w:rsidRPr="00926E83" w:rsidDel="00406CD7" w:rsidRDefault="00926E83" w:rsidP="00926E83">
      <w:pPr>
        <w:pStyle w:val="Heading2"/>
        <w:rPr>
          <w:del w:id="947" w:author="Jillian Carson-Jackson" w:date="2021-08-28T16:43:00Z"/>
        </w:rPr>
      </w:pPr>
      <w:bookmarkStart w:id="948" w:name="_Toc419881214"/>
      <w:bookmarkStart w:id="949" w:name="_Toc442348102"/>
      <w:bookmarkStart w:id="950" w:name="_Toc6299014"/>
      <w:commentRangeStart w:id="951"/>
      <w:del w:id="952" w:author="Jillian Carson-Jackson" w:date="2021-08-28T16:43:00Z">
        <w:r w:rsidRPr="00926E83" w:rsidDel="00406CD7">
          <w:delText>Course instructors</w:delText>
        </w:r>
        <w:bookmarkEnd w:id="948"/>
        <w:bookmarkEnd w:id="949"/>
        <w:bookmarkEnd w:id="950"/>
        <w:commentRangeEnd w:id="951"/>
        <w:r w:rsidR="00E622E8" w:rsidDel="00406CD7">
          <w:rPr>
            <w:rStyle w:val="CommentReference"/>
            <w:rFonts w:asciiTheme="minorHAnsi" w:eastAsiaTheme="minorHAnsi" w:hAnsiTheme="minorHAnsi" w:cs="Times New Roman"/>
            <w:b w:val="0"/>
            <w:bCs w:val="0"/>
            <w:color w:val="auto"/>
            <w:lang w:eastAsia="en-GB"/>
          </w:rPr>
          <w:commentReference w:id="951"/>
        </w:r>
      </w:del>
    </w:p>
    <w:p w14:paraId="5618221B" w14:textId="68AC77BE" w:rsidR="00465491" w:rsidDel="00406CD7" w:rsidRDefault="00465491" w:rsidP="00465491">
      <w:pPr>
        <w:pStyle w:val="Heading2separationline"/>
        <w:rPr>
          <w:del w:id="953" w:author="Jillian Carson-Jackson" w:date="2021-08-28T16:43:00Z"/>
        </w:rPr>
      </w:pPr>
    </w:p>
    <w:p w14:paraId="0B258897" w14:textId="686D3FC6" w:rsidR="00C02961" w:rsidRPr="00C02961" w:rsidDel="00406CD7" w:rsidRDefault="00C02961" w:rsidP="00C02961">
      <w:pPr>
        <w:pStyle w:val="BodyText"/>
        <w:rPr>
          <w:del w:id="954" w:author="Jillian Carson-Jackson" w:date="2021-08-28T16:43:00Z"/>
        </w:rPr>
      </w:pPr>
      <w:del w:id="955" w:author="Jillian Carson-Jackson" w:date="2021-08-28T16:43:00Z">
        <w:r w:rsidRPr="00C02961" w:rsidDel="00406CD7">
          <w:delText xml:space="preserve">Any person conducting training of personnel qualifying for certification as VTS Operators </w:delText>
        </w:r>
        <w:commentRangeStart w:id="956"/>
        <w:r w:rsidRPr="00C02961" w:rsidDel="00406CD7">
          <w:delText>should</w:delText>
        </w:r>
      </w:del>
      <w:commentRangeEnd w:id="956"/>
      <w:r w:rsidR="00406CD7">
        <w:rPr>
          <w:rStyle w:val="CommentReference"/>
        </w:rPr>
        <w:commentReference w:id="956"/>
      </w:r>
      <w:del w:id="957" w:author="Jillian Carson-Jackson" w:date="2021-08-28T16:43:00Z">
        <w:r w:rsidRPr="00C02961" w:rsidDel="00406CD7">
          <w:delText>:</w:delText>
        </w:r>
      </w:del>
    </w:p>
    <w:p w14:paraId="52C543A9" w14:textId="0B92251D" w:rsidR="00C02961" w:rsidRPr="00C02961" w:rsidDel="00406CD7" w:rsidRDefault="00C02961" w:rsidP="00641356">
      <w:pPr>
        <w:pStyle w:val="Bullet2"/>
        <w:rPr>
          <w:del w:id="958" w:author="Jillian Carson-Jackson" w:date="2021-08-28T16:43:00Z"/>
        </w:rPr>
      </w:pPr>
      <w:del w:id="959" w:author="Jillian Carson-Jackson" w:date="2021-08-28T16:43:00Z">
        <w:r w:rsidRPr="00C02961" w:rsidDel="00406CD7">
          <w:delText>have an appreciation of the training programme and an understanding of the specific trainin</w:delText>
        </w:r>
        <w:r w:rsidDel="00406CD7">
          <w:delText xml:space="preserve">g objectives for the </w:delText>
        </w:r>
        <w:r w:rsidRPr="00C02961" w:rsidDel="00406CD7">
          <w:delText>type of training being conducted;</w:delText>
        </w:r>
      </w:del>
    </w:p>
    <w:p w14:paraId="74C183DB" w14:textId="0E2ACCDC" w:rsidR="00C02961" w:rsidRPr="00C02961" w:rsidDel="00406CD7" w:rsidRDefault="00C02961" w:rsidP="00641356">
      <w:pPr>
        <w:pStyle w:val="Bullet2"/>
        <w:rPr>
          <w:del w:id="960" w:author="Jillian Carson-Jackson" w:date="2021-08-28T16:43:00Z"/>
        </w:rPr>
      </w:pPr>
      <w:del w:id="961" w:author="Jillian Carson-Jackson" w:date="2021-08-28T16:43:00Z">
        <w:r w:rsidRPr="00C02961" w:rsidDel="00406CD7">
          <w:delText>be professionally and academically qualified in the task for which training is being conducted;</w:delText>
        </w:r>
      </w:del>
    </w:p>
    <w:p w14:paraId="3EEC641E" w14:textId="2FA74195" w:rsidR="00C02961" w:rsidRPr="00C02961" w:rsidDel="00406CD7" w:rsidRDefault="00C02961" w:rsidP="00641356">
      <w:pPr>
        <w:pStyle w:val="Bullet2"/>
        <w:rPr>
          <w:del w:id="962" w:author="Jillian Carson-Jackson" w:date="2021-08-28T16:43:00Z"/>
        </w:rPr>
      </w:pPr>
      <w:del w:id="963" w:author="Jillian Carson-Jackson" w:date="2021-08-28T16:43:00Z">
        <w:r w:rsidRPr="00C02961" w:rsidDel="00406CD7">
          <w:delText>have an appropriate balance of professional and teaching qualifications;</w:delText>
        </w:r>
      </w:del>
    </w:p>
    <w:p w14:paraId="0DC99A9C" w14:textId="105A3759" w:rsidR="00C02961" w:rsidRPr="00C02961" w:rsidDel="00406CD7" w:rsidRDefault="00C02961" w:rsidP="00641356">
      <w:pPr>
        <w:pStyle w:val="Bullet2"/>
        <w:rPr>
          <w:del w:id="964" w:author="Jillian Carson-Jackson" w:date="2021-08-28T16:43:00Z"/>
        </w:rPr>
      </w:pPr>
      <w:del w:id="965" w:author="Jillian Carson-Jackson" w:date="2021-08-28T16:43:00Z">
        <w:r w:rsidRPr="00C02961" w:rsidDel="00406CD7">
          <w:delText>if conducting training with the use of a simulator:</w:delText>
        </w:r>
      </w:del>
    </w:p>
    <w:p w14:paraId="0A3CFFA2" w14:textId="6E43870D" w:rsidR="00C02961" w:rsidRPr="00641356" w:rsidDel="00406CD7" w:rsidRDefault="00C02961" w:rsidP="00D31BD6">
      <w:pPr>
        <w:pStyle w:val="Bullet3"/>
        <w:rPr>
          <w:del w:id="966" w:author="Jillian Carson-Jackson" w:date="2021-08-28T16:43:00Z"/>
        </w:rPr>
      </w:pPr>
      <w:del w:id="967" w:author="Jillian Carson-Jackson" w:date="2021-08-28T16:43:00Z">
        <w:r w:rsidRPr="00641356" w:rsidDel="00406CD7">
          <w:lastRenderedPageBreak/>
          <w:delText>have received appropriate guidance in instructional techniques involving the use of simulators;</w:delText>
        </w:r>
      </w:del>
    </w:p>
    <w:p w14:paraId="3DD74C7F" w14:textId="594E948E" w:rsidR="00465491" w:rsidDel="00406CD7" w:rsidRDefault="00C02961" w:rsidP="00641356">
      <w:pPr>
        <w:pStyle w:val="Bullet3"/>
        <w:rPr>
          <w:del w:id="968" w:author="Jillian Carson-Jackson" w:date="2021-08-28T16:43:00Z"/>
        </w:rPr>
      </w:pPr>
      <w:del w:id="969" w:author="Jillian Carson-Jackson" w:date="2021-08-28T16:43:00Z">
        <w:r w:rsidRPr="00641356" w:rsidDel="00406CD7">
          <w:delText>have</w:delText>
        </w:r>
        <w:r w:rsidRPr="00C02961" w:rsidDel="00406CD7">
          <w:delText xml:space="preserve"> gained practical operation</w:delText>
        </w:r>
        <w:r w:rsidDel="00406CD7">
          <w:delText xml:space="preserve">al experience on the </w:delText>
        </w:r>
        <w:r w:rsidRPr="00C02961" w:rsidDel="00406CD7">
          <w:delText xml:space="preserve">simulator </w:delText>
        </w:r>
        <w:commentRangeStart w:id="970"/>
        <w:r w:rsidRPr="00C02961" w:rsidDel="00406CD7">
          <w:delText xml:space="preserve">being </w:delText>
        </w:r>
        <w:commentRangeEnd w:id="970"/>
        <w:r w:rsidR="00B661E9" w:rsidDel="00406CD7">
          <w:rPr>
            <w:rStyle w:val="CommentReference"/>
            <w:color w:val="auto"/>
          </w:rPr>
          <w:commentReference w:id="970"/>
        </w:r>
        <w:r w:rsidRPr="00C02961" w:rsidDel="00406CD7">
          <w:delText>used.</w:delText>
        </w:r>
      </w:del>
    </w:p>
    <w:p w14:paraId="1F1EFB2F" w14:textId="0B217D55" w:rsidR="008C3975" w:rsidRPr="00093294" w:rsidDel="00406CD7" w:rsidRDefault="008C3975" w:rsidP="008C3975">
      <w:pPr>
        <w:pStyle w:val="Bullet3"/>
        <w:numPr>
          <w:ilvl w:val="0"/>
          <w:numId w:val="0"/>
        </w:numPr>
        <w:rPr>
          <w:del w:id="971" w:author="Jillian Carson-Jackson" w:date="2021-08-28T16:43:00Z"/>
        </w:rPr>
      </w:pPr>
      <w:del w:id="972" w:author="Jillian Carson-Jackson" w:date="2021-08-28T16:43:00Z">
        <w:r w:rsidDel="00406CD7">
          <w:delText>Any person responsible for the supervision of training personnel should have a full understanding of the training programme and the specific objectives for each element of training being conducted.</w:delText>
        </w:r>
      </w:del>
    </w:p>
    <w:p w14:paraId="079E8C11" w14:textId="043A6728" w:rsidR="00465491" w:rsidRPr="00093294" w:rsidDel="00406CD7" w:rsidRDefault="00465491" w:rsidP="00926E83">
      <w:pPr>
        <w:pStyle w:val="Heading2"/>
        <w:rPr>
          <w:del w:id="973" w:author="Jillian Carson-Jackson" w:date="2021-08-28T16:43:00Z"/>
        </w:rPr>
      </w:pPr>
      <w:bookmarkStart w:id="974" w:name="_Toc419881215"/>
      <w:bookmarkStart w:id="975" w:name="_Toc442348103"/>
      <w:bookmarkStart w:id="976" w:name="_Toc6299015"/>
      <w:del w:id="977" w:author="Jillian Carson-Jackson" w:date="2021-08-28T16:43:00Z">
        <w:r w:rsidRPr="00093294" w:rsidDel="00406CD7">
          <w:delText>Course Assessors</w:delText>
        </w:r>
        <w:bookmarkEnd w:id="974"/>
        <w:bookmarkEnd w:id="975"/>
        <w:bookmarkEnd w:id="976"/>
      </w:del>
    </w:p>
    <w:p w14:paraId="6870192D" w14:textId="4F940BC6" w:rsidR="00465491" w:rsidDel="00406CD7" w:rsidRDefault="00465491" w:rsidP="00465491">
      <w:pPr>
        <w:pStyle w:val="Heading2separationline"/>
        <w:rPr>
          <w:del w:id="978" w:author="Jillian Carson-Jackson" w:date="2021-08-28T16:43:00Z"/>
        </w:rPr>
      </w:pPr>
    </w:p>
    <w:p w14:paraId="77F8073D" w14:textId="47D08B01" w:rsidR="00C02961" w:rsidRPr="00C02961" w:rsidDel="00406CD7" w:rsidRDefault="00C02961" w:rsidP="00C02961">
      <w:pPr>
        <w:pStyle w:val="BodyText"/>
        <w:rPr>
          <w:del w:id="979" w:author="Jillian Carson-Jackson" w:date="2021-08-28T16:43:00Z"/>
        </w:rPr>
      </w:pPr>
      <w:del w:id="980" w:author="Jillian Carson-Jackson" w:date="2021-08-28T16:43:00Z">
        <w:r w:rsidRPr="00C02961" w:rsidDel="00406CD7">
          <w:delText>Any person conducting assessment of competence of personnel should:</w:delText>
        </w:r>
      </w:del>
    </w:p>
    <w:p w14:paraId="3482A8C5" w14:textId="53726A53" w:rsidR="00C02961" w:rsidRPr="00C02961" w:rsidDel="00406CD7" w:rsidRDefault="00C02961" w:rsidP="00641356">
      <w:pPr>
        <w:pStyle w:val="Bullet2"/>
        <w:rPr>
          <w:del w:id="981" w:author="Jillian Carson-Jackson" w:date="2021-08-28T16:43:00Z"/>
        </w:rPr>
      </w:pPr>
      <w:del w:id="982" w:author="Jillian Carson-Jackson" w:date="2021-08-28T16:43:00Z">
        <w:r w:rsidRPr="00C02961" w:rsidDel="00406CD7">
          <w:delText>have an appropriate level of knowledge and understanding of the competence to be assessed;</w:delText>
        </w:r>
      </w:del>
    </w:p>
    <w:p w14:paraId="13916277" w14:textId="46610BAE" w:rsidR="00C02961" w:rsidRPr="00C02961" w:rsidDel="00406CD7" w:rsidRDefault="00C02961" w:rsidP="00641356">
      <w:pPr>
        <w:pStyle w:val="Bullet2"/>
        <w:rPr>
          <w:del w:id="983" w:author="Jillian Carson-Jackson" w:date="2021-08-28T16:43:00Z"/>
        </w:rPr>
      </w:pPr>
      <w:del w:id="984" w:author="Jillian Carson-Jackson" w:date="2021-08-28T16:43:00Z">
        <w:r w:rsidRPr="00C02961" w:rsidDel="00406CD7">
          <w:delText>be qualified in the task for which the assessment is being made;</w:delText>
        </w:r>
      </w:del>
    </w:p>
    <w:p w14:paraId="4B7B31FE" w14:textId="5B24A6BB" w:rsidR="00C02961" w:rsidRPr="00C02961" w:rsidDel="00406CD7" w:rsidRDefault="00C02961" w:rsidP="00641356">
      <w:pPr>
        <w:pStyle w:val="Bullet2"/>
        <w:rPr>
          <w:del w:id="985" w:author="Jillian Carson-Jackson" w:date="2021-08-28T16:43:00Z"/>
        </w:rPr>
      </w:pPr>
      <w:del w:id="986" w:author="Jillian Carson-Jackson" w:date="2021-08-28T16:43:00Z">
        <w:r w:rsidRPr="00C02961" w:rsidDel="00406CD7">
          <w:delText>have received appropriate guidance in assessment methods and practices;</w:delText>
        </w:r>
      </w:del>
    </w:p>
    <w:p w14:paraId="5039B10B" w14:textId="03E4A5EC" w:rsidR="00C02961" w:rsidRPr="00C02961" w:rsidDel="00406CD7" w:rsidRDefault="00C02961" w:rsidP="00641356">
      <w:pPr>
        <w:pStyle w:val="Bullet2"/>
        <w:rPr>
          <w:del w:id="987" w:author="Jillian Carson-Jackson" w:date="2021-08-28T16:43:00Z"/>
        </w:rPr>
      </w:pPr>
      <w:del w:id="988" w:author="Jillian Carson-Jackson" w:date="2021-08-28T16:43:00Z">
        <w:r w:rsidRPr="00C02961" w:rsidDel="00406CD7">
          <w:delText>have gained practical assessment experience;</w:delText>
        </w:r>
      </w:del>
    </w:p>
    <w:p w14:paraId="27C6E72C" w14:textId="53B58A97" w:rsidR="00465491" w:rsidRPr="00093294" w:rsidDel="00406CD7" w:rsidRDefault="00C02961" w:rsidP="00641356">
      <w:pPr>
        <w:pStyle w:val="Bullet2"/>
        <w:rPr>
          <w:del w:id="989" w:author="Jillian Carson-Jackson" w:date="2021-08-28T16:43:00Z"/>
        </w:rPr>
      </w:pPr>
      <w:del w:id="990" w:author="Jillian Carson-Jackson" w:date="2021-08-28T16:43:00Z">
        <w:r w:rsidRPr="00C02961" w:rsidDel="00406CD7">
          <w:delText xml:space="preserve">if conducting assessment involving the use of simulators, have gained practical assessment </w:delText>
        </w:r>
        <w:r w:rsidDel="00406CD7">
          <w:delText xml:space="preserve">experience on the </w:delText>
        </w:r>
        <w:r w:rsidRPr="00C02961" w:rsidDel="00406CD7">
          <w:delText xml:space="preserve">type of simulator under the supervision, and to the satisfaction, of an experienced </w:delText>
        </w:r>
        <w:commentRangeStart w:id="991"/>
        <w:commentRangeStart w:id="992"/>
        <w:r w:rsidRPr="00C02961" w:rsidDel="00406CD7">
          <w:delText>assessor</w:delText>
        </w:r>
        <w:commentRangeEnd w:id="991"/>
        <w:r w:rsidR="006B4BB3" w:rsidDel="00406CD7">
          <w:rPr>
            <w:rStyle w:val="CommentReference"/>
            <w:color w:val="auto"/>
          </w:rPr>
          <w:commentReference w:id="991"/>
        </w:r>
        <w:commentRangeEnd w:id="992"/>
        <w:r w:rsidR="001C7DDD" w:rsidDel="00406CD7">
          <w:rPr>
            <w:rStyle w:val="CommentReference"/>
            <w:color w:val="auto"/>
          </w:rPr>
          <w:commentReference w:id="992"/>
        </w:r>
        <w:r w:rsidRPr="00C02961" w:rsidDel="00406CD7">
          <w:delText>.</w:delText>
        </w:r>
      </w:del>
    </w:p>
    <w:p w14:paraId="149F4FDD" w14:textId="63E97416" w:rsidR="00465491" w:rsidRPr="00093294" w:rsidDel="00A907C1" w:rsidRDefault="00465491" w:rsidP="00A03913">
      <w:pPr>
        <w:pStyle w:val="Heading1"/>
        <w:rPr>
          <w:del w:id="993" w:author="Jillian Carson-Jackson" w:date="2021-08-28T16:43:00Z"/>
        </w:rPr>
      </w:pPr>
      <w:bookmarkStart w:id="994" w:name="_Toc419881216"/>
      <w:bookmarkStart w:id="995" w:name="_Toc442348104"/>
      <w:bookmarkStart w:id="996" w:name="_Toc6299016"/>
      <w:del w:id="997" w:author="Jillian Carson-Jackson" w:date="2021-08-28T16:43:00Z">
        <w:r w:rsidRPr="00093294" w:rsidDel="00A907C1">
          <w:delText>TEACHING FACILITIES AND EQUIPMENT</w:delText>
        </w:r>
        <w:bookmarkEnd w:id="994"/>
        <w:bookmarkEnd w:id="995"/>
        <w:bookmarkEnd w:id="996"/>
      </w:del>
    </w:p>
    <w:p w14:paraId="3EC792B3" w14:textId="0E174B55" w:rsidR="00465491" w:rsidRPr="00093294" w:rsidDel="00A907C1" w:rsidRDefault="00465491" w:rsidP="00465491">
      <w:pPr>
        <w:pStyle w:val="Heading1separatationline"/>
        <w:rPr>
          <w:del w:id="998" w:author="Jillian Carson-Jackson" w:date="2021-08-28T16:43:00Z"/>
        </w:rPr>
      </w:pPr>
    </w:p>
    <w:p w14:paraId="1B1667C6" w14:textId="66D558D0" w:rsidR="00C02961" w:rsidRPr="00C02961" w:rsidDel="00A907C1" w:rsidRDefault="00C02961" w:rsidP="00C02961">
      <w:pPr>
        <w:pStyle w:val="BodyText"/>
        <w:spacing w:line="216" w:lineRule="atLeast"/>
        <w:rPr>
          <w:del w:id="999" w:author="Jillian Carson-Jackson" w:date="2021-08-28T16:43:00Z"/>
        </w:rPr>
      </w:pPr>
      <w:del w:id="1000" w:author="Jillian Carson-Jackson" w:date="2021-08-28T16:43:00Z">
        <w:r w:rsidRPr="00C02961" w:rsidDel="00A907C1">
          <w:delText xml:space="preserve">Facilities other than an ordinary classroom fitted with a chalkboard or whiteboard, an overhead projector or computer-assisted projector and screen are given in the individual subject </w:delText>
        </w:r>
        <w:commentRangeStart w:id="1001"/>
        <w:r w:rsidRPr="00C02961" w:rsidDel="00A907C1">
          <w:delText>frameworks.</w:delText>
        </w:r>
      </w:del>
      <w:commentRangeEnd w:id="1001"/>
      <w:r w:rsidR="00A907C1">
        <w:rPr>
          <w:rStyle w:val="CommentReference"/>
        </w:rPr>
        <w:commentReference w:id="1001"/>
      </w:r>
    </w:p>
    <w:p w14:paraId="6925B0A4" w14:textId="387F8259" w:rsidR="00465491" w:rsidRPr="00093294" w:rsidDel="00A907C1" w:rsidRDefault="00C02961" w:rsidP="00C02961">
      <w:pPr>
        <w:pStyle w:val="BodyText"/>
        <w:rPr>
          <w:del w:id="1002" w:author="Jillian Carson-Jackson" w:date="2021-08-28T16:43:00Z"/>
        </w:rPr>
      </w:pPr>
      <w:del w:id="1003" w:author="Jillian Carson-Jackson" w:date="2021-08-28T16:43:00Z">
        <w:r w:rsidDel="00A907C1">
          <w:delText>T</w:delText>
        </w:r>
        <w:r w:rsidRPr="00C02961" w:rsidDel="00A907C1">
          <w:delText xml:space="preserve">o assist instructors, references are shown against the subjects in the modules to indicate references and publications, additional technical material and teaching aids that the instructor may wish to use when preparing and presenting the </w:delText>
        </w:r>
        <w:r w:rsidRPr="00926E83" w:rsidDel="00A907C1">
          <w:delText xml:space="preserve">course (see </w:delText>
        </w:r>
        <w:r w:rsidR="00926E83" w:rsidRPr="00926E83" w:rsidDel="00A907C1">
          <w:fldChar w:fldCharType="begin"/>
        </w:r>
        <w:r w:rsidR="00926E83" w:rsidRPr="00926E83" w:rsidDel="00A907C1">
          <w:delInstrText xml:space="preserve"> REF _Ref245169068 \r \h </w:delInstrText>
        </w:r>
        <w:r w:rsidR="00926E83" w:rsidDel="00A907C1">
          <w:delInstrText xml:space="preserve"> \* MERGEFORMAT </w:delInstrText>
        </w:r>
        <w:r w:rsidR="00926E83" w:rsidRPr="00926E83" w:rsidDel="00A907C1">
          <w:fldChar w:fldCharType="separate"/>
        </w:r>
        <w:r w:rsidR="005F4195" w:rsidDel="00A907C1">
          <w:delText>ANNEX 2</w:delText>
        </w:r>
        <w:r w:rsidR="00926E83" w:rsidRPr="00926E83" w:rsidDel="00A907C1">
          <w:fldChar w:fldCharType="end"/>
        </w:r>
        <w:r w:rsidRPr="00926E83" w:rsidDel="00A907C1">
          <w:delText>).  The material</w:delText>
        </w:r>
        <w:r w:rsidRPr="00C02961" w:rsidDel="00A907C1">
          <w:delText xml:space="preserve"> listed in the subject frameworks has been used to structure the detail</w:delText>
        </w:r>
        <w:r w:rsidDel="00A907C1">
          <w:delText>ed teaching syllabuses</w:delText>
        </w:r>
        <w:r w:rsidRPr="00C02961" w:rsidDel="00A907C1">
          <w:delText>:</w:delText>
        </w:r>
      </w:del>
    </w:p>
    <w:p w14:paraId="58D558FD" w14:textId="52C4ED89" w:rsidR="00C02961" w:rsidRPr="00C02961" w:rsidDel="00A907C1" w:rsidRDefault="00C02961" w:rsidP="00272E98">
      <w:pPr>
        <w:pStyle w:val="List1"/>
        <w:numPr>
          <w:ilvl w:val="0"/>
          <w:numId w:val="28"/>
        </w:numPr>
        <w:rPr>
          <w:del w:id="1004" w:author="Jillian Carson-Jackson" w:date="2021-08-28T16:43:00Z"/>
        </w:rPr>
      </w:pPr>
      <w:del w:id="1005" w:author="Jillian Carson-Jackson" w:date="2021-08-28T16:43:00Z">
        <w:r w:rsidRPr="00C02961" w:rsidDel="00A907C1">
          <w:delText>Teaching aids (indicated by A)</w:delText>
        </w:r>
        <w:r w:rsidDel="00A907C1">
          <w:delText>.</w:delText>
        </w:r>
      </w:del>
    </w:p>
    <w:p w14:paraId="0BC3CBD3" w14:textId="569B4040" w:rsidR="00C02961" w:rsidRPr="00C02961" w:rsidDel="00A907C1" w:rsidRDefault="00C02961" w:rsidP="00272E98">
      <w:pPr>
        <w:pStyle w:val="List1"/>
        <w:numPr>
          <w:ilvl w:val="0"/>
          <w:numId w:val="28"/>
        </w:numPr>
        <w:rPr>
          <w:del w:id="1006" w:author="Jillian Carson-Jackson" w:date="2021-08-28T16:43:00Z"/>
        </w:rPr>
      </w:pPr>
      <w:del w:id="1007" w:author="Jillian Carson-Jackson" w:date="2021-08-28T16:43:00Z">
        <w:r w:rsidRPr="00C02961" w:rsidDel="00A907C1">
          <w:delText xml:space="preserve">Equipment needed by </w:delText>
        </w:r>
        <w:r w:rsidR="00B908C2" w:rsidDel="00A907C1">
          <w:delText>participant</w:delText>
        </w:r>
        <w:r w:rsidRPr="00C02961" w:rsidDel="00A907C1">
          <w:delText>s (indicated by E)</w:delText>
        </w:r>
        <w:r w:rsidDel="00A907C1">
          <w:delText>.</w:delText>
        </w:r>
      </w:del>
    </w:p>
    <w:p w14:paraId="65F6711F" w14:textId="2422BC8A" w:rsidR="00465491" w:rsidRPr="00093294" w:rsidDel="00A907C1" w:rsidRDefault="00C02961" w:rsidP="00272E98">
      <w:pPr>
        <w:pStyle w:val="List1"/>
        <w:numPr>
          <w:ilvl w:val="0"/>
          <w:numId w:val="28"/>
        </w:numPr>
        <w:rPr>
          <w:del w:id="1008" w:author="Jillian Carson-Jackson" w:date="2021-08-28T16:43:00Z"/>
        </w:rPr>
      </w:pPr>
      <w:del w:id="1009" w:author="Jillian Carson-Jackson" w:date="2021-08-28T16:43:00Z">
        <w:r w:rsidRPr="00C02961" w:rsidDel="00A907C1">
          <w:delText>References (indicated by R).</w:delText>
        </w:r>
      </w:del>
    </w:p>
    <w:p w14:paraId="3A5EA188" w14:textId="77777777" w:rsidR="00465491" w:rsidRPr="00093294" w:rsidRDefault="00465491" w:rsidP="00465491">
      <w:pPr>
        <w:rPr>
          <w:lang w:eastAsia="de-DE"/>
        </w:rPr>
      </w:pPr>
      <w:r w:rsidRPr="00093294">
        <w:rPr>
          <w:lang w:eastAsia="de-DE"/>
        </w:rPr>
        <w:br w:type="page"/>
      </w:r>
    </w:p>
    <w:p w14:paraId="5B67AE21" w14:textId="26558A36" w:rsidR="00465491" w:rsidRPr="00093294" w:rsidRDefault="00513460" w:rsidP="00835E5C">
      <w:pPr>
        <w:pStyle w:val="Part"/>
        <w:numPr>
          <w:ilvl w:val="0"/>
          <w:numId w:val="0"/>
        </w:numPr>
      </w:pPr>
      <w:bookmarkStart w:id="1010" w:name="_Toc419881217"/>
      <w:bookmarkStart w:id="1011" w:name="_Toc442348105"/>
      <w:r w:rsidRPr="00093294">
        <w:lastRenderedPageBreak/>
        <w:t xml:space="preserve"> </w:t>
      </w:r>
      <w:bookmarkStart w:id="1012" w:name="_Toc6299017"/>
      <w:del w:id="1013" w:author="Jillian Carson-Jackson" w:date="2021-08-28T17:16:00Z">
        <w:r w:rsidR="00465491" w:rsidRPr="00093294" w:rsidDel="00A937EA">
          <w:delText>GUIDELINES FOR INSTRUCTORS</w:delText>
        </w:r>
      </w:del>
      <w:bookmarkEnd w:id="1010"/>
      <w:bookmarkEnd w:id="1011"/>
      <w:bookmarkEnd w:id="1012"/>
    </w:p>
    <w:p w14:paraId="33900C05" w14:textId="44993115" w:rsidR="00465491" w:rsidRPr="00093294" w:rsidDel="00A937EA" w:rsidRDefault="00465491" w:rsidP="00272E98">
      <w:pPr>
        <w:pStyle w:val="Heading1"/>
        <w:numPr>
          <w:ilvl w:val="0"/>
          <w:numId w:val="20"/>
        </w:numPr>
        <w:rPr>
          <w:del w:id="1014" w:author="Jillian Carson-Jackson" w:date="2021-08-28T17:16:00Z"/>
        </w:rPr>
      </w:pPr>
      <w:bookmarkStart w:id="1015" w:name="_Toc419881218"/>
      <w:bookmarkStart w:id="1016" w:name="_Toc442348106"/>
      <w:bookmarkStart w:id="1017" w:name="_Toc6299018"/>
      <w:del w:id="1018" w:author="Jillian Carson-Jackson" w:date="2021-08-28T17:16:00Z">
        <w:r w:rsidRPr="00093294" w:rsidDel="00A937EA">
          <w:delText>INTRODUCTION</w:delText>
        </w:r>
        <w:bookmarkEnd w:id="1015"/>
        <w:bookmarkEnd w:id="1016"/>
        <w:bookmarkEnd w:id="1017"/>
      </w:del>
    </w:p>
    <w:p w14:paraId="3829E21A" w14:textId="43FCD16A" w:rsidR="00465491" w:rsidRPr="00093294" w:rsidDel="00A937EA" w:rsidRDefault="00465491" w:rsidP="00465491">
      <w:pPr>
        <w:pStyle w:val="Heading1separatationline"/>
        <w:rPr>
          <w:del w:id="1019" w:author="Jillian Carson-Jackson" w:date="2021-08-28T17:16:00Z"/>
        </w:rPr>
      </w:pPr>
    </w:p>
    <w:p w14:paraId="6DA975E4" w14:textId="107A9FED" w:rsidR="0068785F" w:rsidRPr="0068785F" w:rsidDel="00A937EA" w:rsidRDefault="0068785F" w:rsidP="0068785F">
      <w:pPr>
        <w:pStyle w:val="BodyText"/>
        <w:spacing w:line="216" w:lineRule="atLeast"/>
        <w:rPr>
          <w:del w:id="1020" w:author="Jillian Carson-Jackson" w:date="2021-08-28T17:16:00Z"/>
        </w:rPr>
      </w:pPr>
      <w:commentRangeStart w:id="1021"/>
      <w:del w:id="1022" w:author="Jillian Carson-Jackson" w:date="2021-08-28T17:16:00Z">
        <w:r w:rsidRPr="0068785F" w:rsidDel="00A937EA">
          <w:delText xml:space="preserve">VTS Operators </w:delText>
        </w:r>
      </w:del>
      <w:commentRangeEnd w:id="1021"/>
      <w:r w:rsidR="00A937EA">
        <w:rPr>
          <w:rStyle w:val="CommentReference"/>
        </w:rPr>
        <w:commentReference w:id="1021"/>
      </w:r>
      <w:del w:id="1023" w:author="Jillian Carson-Jackson" w:date="2021-08-28T17:16:00Z">
        <w:r w:rsidRPr="0068785F" w:rsidDel="00A937EA">
          <w:delText>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w:delText>
        </w:r>
        <w:r w:rsidR="00806501" w:rsidDel="00A937EA">
          <w:delText xml:space="preserve"> course certificate leading to on-the-job t</w:delText>
        </w:r>
        <w:r w:rsidRPr="0068785F" w:rsidDel="00A937EA">
          <w:delText>raining.</w:delText>
        </w:r>
      </w:del>
    </w:p>
    <w:p w14:paraId="191CABCF" w14:textId="7FE60275" w:rsidR="0068785F" w:rsidRPr="0068785F" w:rsidDel="00A937EA" w:rsidRDefault="0068785F" w:rsidP="0068785F">
      <w:pPr>
        <w:pStyle w:val="BodyText"/>
        <w:spacing w:line="216" w:lineRule="atLeast"/>
        <w:rPr>
          <w:del w:id="1024" w:author="Jillian Carson-Jackson" w:date="2021-08-28T17:16:00Z"/>
        </w:rPr>
      </w:pPr>
      <w:del w:id="1025" w:author="Jillian Carson-Jackson" w:date="2021-08-28T17:16:00Z">
        <w:r w:rsidRPr="0068785F" w:rsidDel="00A937EA">
          <w:delText xml:space="preserve">It is important to keep in mind the close relationship of all subjects in the VTS Operators course.  Instructors should continuously monitor the additional personal attributes of </w:delText>
        </w:r>
        <w:r w:rsidR="00B908C2" w:rsidDel="00A937EA">
          <w:delText>participant</w:delText>
        </w:r>
        <w:r w:rsidRPr="0068785F" w:rsidDel="00A937EA">
          <w:delText>s and, when appropriate, draw their attention to the need to meet the subjects of that module.</w:delText>
        </w:r>
      </w:del>
    </w:p>
    <w:p w14:paraId="39D3C175" w14:textId="61935836" w:rsidR="00465491" w:rsidRPr="00093294" w:rsidDel="00A937EA" w:rsidRDefault="0068785F" w:rsidP="0068785F">
      <w:pPr>
        <w:pStyle w:val="BodyText"/>
        <w:rPr>
          <w:del w:id="1026" w:author="Jillian Carson-Jackson" w:date="2021-08-28T17:16:00Z"/>
        </w:rPr>
      </w:pPr>
      <w:del w:id="1027" w:author="Jillian Carson-Jackson" w:date="2021-08-28T17:16:00Z">
        <w:r w:rsidRPr="0068785F" w:rsidDel="00A937EA">
          <w:delTex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delText>
        </w:r>
      </w:del>
    </w:p>
    <w:p w14:paraId="0BB18052" w14:textId="7B41FC63" w:rsidR="00465491" w:rsidRPr="00093294" w:rsidDel="00A937EA" w:rsidRDefault="00465491" w:rsidP="00A03913">
      <w:pPr>
        <w:pStyle w:val="Heading1"/>
        <w:rPr>
          <w:del w:id="1028" w:author="Jillian Carson-Jackson" w:date="2021-08-28T17:16:00Z"/>
        </w:rPr>
      </w:pPr>
      <w:bookmarkStart w:id="1029" w:name="_Toc419881219"/>
      <w:bookmarkStart w:id="1030" w:name="_Toc442348107"/>
      <w:bookmarkStart w:id="1031" w:name="_Toc6299019"/>
      <w:del w:id="1032" w:author="Jillian Carson-Jackson" w:date="2021-08-28T17:16:00Z">
        <w:r w:rsidRPr="00093294" w:rsidDel="00A937EA">
          <w:delText>CURRICULUM</w:delText>
        </w:r>
        <w:bookmarkEnd w:id="1029"/>
        <w:bookmarkEnd w:id="1030"/>
        <w:bookmarkEnd w:id="1031"/>
      </w:del>
    </w:p>
    <w:p w14:paraId="339482F6" w14:textId="2D7C6B29" w:rsidR="00465491" w:rsidRPr="00093294" w:rsidDel="00A937EA" w:rsidRDefault="00465491" w:rsidP="00465491">
      <w:pPr>
        <w:pStyle w:val="Heading1separatationline"/>
        <w:rPr>
          <w:del w:id="1033" w:author="Jillian Carson-Jackson" w:date="2021-08-28T17:16:00Z"/>
        </w:rPr>
      </w:pPr>
    </w:p>
    <w:p w14:paraId="67DF4418" w14:textId="3C4FC5C2" w:rsidR="0068785F" w:rsidRPr="0068785F" w:rsidDel="00C50D51" w:rsidRDefault="0068785F" w:rsidP="0068785F">
      <w:pPr>
        <w:pStyle w:val="BodyText"/>
        <w:spacing w:line="216" w:lineRule="atLeast"/>
        <w:rPr>
          <w:del w:id="1034" w:author="Jillian Carson-Jackson" w:date="2021-08-28T17:00:00Z"/>
        </w:rPr>
      </w:pPr>
      <w:del w:id="1035" w:author="Jillian Carson-Jackson" w:date="2021-08-28T17:00:00Z">
        <w:r w:rsidRPr="0068785F" w:rsidDel="00C50D51">
          <w:delText xml:space="preserve">The subject modules into which the course is divided reflect the competence headings of the VTS Operator competence chart (see </w:delText>
        </w:r>
        <w:r w:rsidR="00AA1028" w:rsidDel="00C50D51">
          <w:fldChar w:fldCharType="begin"/>
        </w:r>
        <w:r w:rsidR="00AA1028" w:rsidDel="00C50D51">
          <w:delInstrText xml:space="preserve"> REF _Ref245119885 \r \h </w:delInstrText>
        </w:r>
        <w:r w:rsidR="00AA1028" w:rsidDel="00C50D51">
          <w:fldChar w:fldCharType="separate"/>
        </w:r>
        <w:r w:rsidR="005F4195" w:rsidDel="00C50D51">
          <w:delText>ANNEX 1</w:delText>
        </w:r>
        <w:r w:rsidR="00AA1028" w:rsidDel="00C50D51">
          <w:fldChar w:fldCharType="end"/>
        </w:r>
        <w:r w:rsidR="00AA1028" w:rsidDel="00C50D51">
          <w:delText>)</w:delText>
        </w:r>
        <w:r w:rsidRPr="0068785F" w:rsidDel="00C50D51">
          <w:delText>.  The syllabuses are presented this way to show clearly the relationship of the syllabus with the recommendations of the IALA.</w:delText>
        </w:r>
      </w:del>
    </w:p>
    <w:p w14:paraId="7B443265" w14:textId="29422D9F" w:rsidR="0068785F" w:rsidRPr="0068785F" w:rsidDel="00A937EA" w:rsidRDefault="0068785F" w:rsidP="0068785F">
      <w:pPr>
        <w:pStyle w:val="BodyText"/>
        <w:spacing w:line="216" w:lineRule="atLeast"/>
        <w:rPr>
          <w:del w:id="1036" w:author="Jillian Carson-Jackson" w:date="2021-08-28T17:16:00Z"/>
        </w:rPr>
      </w:pPr>
      <w:del w:id="1037" w:author="Jillian Carson-Jackson" w:date="2021-08-28T17:16:00Z">
        <w:r w:rsidRPr="0068785F" w:rsidDel="00A937EA">
          <w:delText xml:space="preserve">The subjects shown in the detailed </w:delText>
        </w:r>
      </w:del>
      <w:del w:id="1038" w:author="Jillian Carson-Jackson" w:date="2021-08-28T16:10:00Z">
        <w:r w:rsidRPr="0068785F" w:rsidDel="00406C1F">
          <w:delText xml:space="preserve">syllabus </w:delText>
        </w:r>
      </w:del>
      <w:del w:id="1039" w:author="Jillian Carson-Jackson" w:date="2021-08-28T17:16:00Z">
        <w:r w:rsidRPr="0068785F" w:rsidDel="00A937EA">
          <w:delText xml:space="preserve">are not listed in order of priority.  Instructors should treat them in the order, which they consider to be the most effective for their course </w:delText>
        </w:r>
        <w:r w:rsidR="00B908C2" w:rsidDel="00A937EA">
          <w:delText>participant</w:delText>
        </w:r>
        <w:r w:rsidRPr="0068785F" w:rsidDel="00A937EA">
          <w:delText>s and circumstances.</w:delText>
        </w:r>
      </w:del>
    </w:p>
    <w:p w14:paraId="024E3931" w14:textId="46D8CA9C" w:rsidR="0068785F" w:rsidRPr="0068785F" w:rsidDel="00A937EA" w:rsidRDefault="0068785F" w:rsidP="0068785F">
      <w:pPr>
        <w:pStyle w:val="BodyText"/>
        <w:spacing w:line="216" w:lineRule="atLeast"/>
        <w:rPr>
          <w:del w:id="1040" w:author="Jillian Carson-Jackson" w:date="2021-08-28T17:16:00Z"/>
        </w:rPr>
      </w:pPr>
      <w:del w:id="1041" w:author="Jillian Carson-Jackson" w:date="2021-08-28T17:16:00Z">
        <w:r w:rsidRPr="0068785F" w:rsidDel="00A937EA">
          <w:delText xml:space="preserve">Great care should be taken when using the levels of competence in </w:delText>
        </w:r>
        <w:r w:rsidR="00AA1028" w:rsidDel="00A937EA">
          <w:fldChar w:fldCharType="begin"/>
        </w:r>
        <w:r w:rsidR="00AA1028" w:rsidDel="00A937EA">
          <w:delInstrText xml:space="preserve"> REF _Ref531293979 \r \h </w:delInstrText>
        </w:r>
        <w:r w:rsidR="00AA1028" w:rsidDel="00A937EA">
          <w:fldChar w:fldCharType="separate"/>
        </w:r>
        <w:r w:rsidR="005F4195" w:rsidDel="00A937EA">
          <w:delText>Table 1</w:delText>
        </w:r>
        <w:r w:rsidR="00AA1028" w:rsidDel="00A937EA">
          <w:fldChar w:fldCharType="end"/>
        </w:r>
        <w:r w:rsidRPr="0068785F" w:rsidDel="00A937EA">
          <w:delText xml:space="preserve">.  They have been phrased in a precise form to indicate exactly what the </w:delText>
        </w:r>
        <w:r w:rsidR="00B908C2" w:rsidDel="00A937EA">
          <w:delText>participant</w:delText>
        </w:r>
        <w:r w:rsidRPr="0068785F" w:rsidDel="00A937EA">
          <w:delText xml:space="preserve"> should be capable of doing.  This then becomes the means of demonstrating that the intended level of knowledge or skill has been attained.</w:delText>
        </w:r>
      </w:del>
    </w:p>
    <w:p w14:paraId="0DF4C0E1" w14:textId="41DB1927" w:rsidR="0068785F" w:rsidRPr="0068785F" w:rsidDel="00A937EA" w:rsidRDefault="0068785F" w:rsidP="0068785F">
      <w:pPr>
        <w:pStyle w:val="BodyText"/>
        <w:spacing w:line="216" w:lineRule="atLeast"/>
        <w:rPr>
          <w:del w:id="1042" w:author="Jillian Carson-Jackson" w:date="2021-08-28T17:16:00Z"/>
        </w:rPr>
      </w:pPr>
      <w:del w:id="1043" w:author="Jillian Carson-Jackson" w:date="2021-08-28T17:16:00Z">
        <w:r w:rsidRPr="0068785F" w:rsidDel="00A937EA">
          <w:delText>The recommended hours given in the syllabi are intended to be used as approximate guidelines for planning purposes.  The hours should be adjusted as necessary to suit local circumstances in the light of experience with previous courses.  If possible</w:delText>
        </w:r>
        <w:r w:rsidR="00B50097" w:rsidDel="00A937EA">
          <w:delText>,</w:delText>
        </w:r>
        <w:r w:rsidRPr="0068785F" w:rsidDel="00A937EA">
          <w:delText xml:space="preserve"> the course should be implemented with some flexibility to allow for adjustments during its running.  It is normal for different </w:delText>
        </w:r>
        <w:r w:rsidR="00B908C2" w:rsidDel="00A937EA">
          <w:delText>participant</w:delText>
        </w:r>
        <w:r w:rsidRPr="0068785F" w:rsidDel="00A937EA">
          <w:delText>s to require different lengths of time to cover the same work.  For practical reasons some minor adjustments will probably be needed when drawing up the timetable to fit the work to be covered into fixed teaching periods and term times.</w:delText>
        </w:r>
      </w:del>
    </w:p>
    <w:p w14:paraId="01983470" w14:textId="0B24BEA1" w:rsidR="0068785F" w:rsidRPr="0068785F" w:rsidDel="00A937EA" w:rsidRDefault="0068785F" w:rsidP="0068785F">
      <w:pPr>
        <w:pStyle w:val="BodyText"/>
        <w:spacing w:line="216" w:lineRule="atLeast"/>
        <w:rPr>
          <w:del w:id="1044" w:author="Jillian Carson-Jackson" w:date="2021-08-28T17:16:00Z"/>
        </w:rPr>
      </w:pPr>
      <w:del w:id="1045" w:author="Jillian Carson-Jackson" w:date="2021-08-28T17:16:00Z">
        <w:r w:rsidRPr="0068785F" w:rsidDel="00A937EA">
          <w:delText>The success of the course will depend, to a large extent, upon detailed co-ordination of the individual subjects into a coherent teaching scheme.  It is important that an experienced instructor acts as course co-ordinator to plan and supervise the implementation of the course.</w:delText>
        </w:r>
      </w:del>
    </w:p>
    <w:p w14:paraId="472055C0" w14:textId="1628F638" w:rsidR="0068785F" w:rsidRPr="0068785F" w:rsidDel="00A937EA" w:rsidRDefault="0068785F" w:rsidP="0068785F">
      <w:pPr>
        <w:pStyle w:val="BodyText"/>
        <w:spacing w:line="216" w:lineRule="atLeast"/>
        <w:rPr>
          <w:del w:id="1046" w:author="Jillian Carson-Jackson" w:date="2021-08-28T17:16:00Z"/>
        </w:rPr>
      </w:pPr>
      <w:del w:id="1047" w:author="Jillian Carson-Jackson" w:date="2021-08-28T17:16:00Z">
        <w:r w:rsidRPr="0068785F" w:rsidDel="00A937EA">
          <w:delTex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delText>
        </w:r>
      </w:del>
    </w:p>
    <w:p w14:paraId="46599C83" w14:textId="0EB29E70" w:rsidR="0068785F" w:rsidRPr="0068785F" w:rsidDel="00A937EA" w:rsidRDefault="0068785F" w:rsidP="0068785F">
      <w:pPr>
        <w:pStyle w:val="BodyText"/>
        <w:spacing w:line="216" w:lineRule="atLeast"/>
        <w:rPr>
          <w:del w:id="1048" w:author="Jillian Carson-Jackson" w:date="2021-08-28T17:16:00Z"/>
        </w:rPr>
      </w:pPr>
      <w:del w:id="1049" w:author="Jillian Carson-Jackson" w:date="2021-08-28T17:16:00Z">
        <w:r w:rsidRPr="0068785F" w:rsidDel="00A937EA">
          <w:delTex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w:delText>
        </w:r>
        <w:r w:rsidDel="00A937EA">
          <w:delText xml:space="preserve"> should be introduced.</w:delText>
        </w:r>
      </w:del>
    </w:p>
    <w:p w14:paraId="76D62C72" w14:textId="68A3C6BE" w:rsidR="0068785F" w:rsidRPr="0068785F" w:rsidDel="00A937EA" w:rsidRDefault="0068785F" w:rsidP="0068785F">
      <w:pPr>
        <w:pStyle w:val="BodyText"/>
        <w:spacing w:line="216" w:lineRule="atLeast"/>
        <w:rPr>
          <w:del w:id="1050" w:author="Jillian Carson-Jackson" w:date="2021-08-28T17:16:00Z"/>
        </w:rPr>
      </w:pPr>
      <w:del w:id="1051" w:author="Jillian Carson-Jackson" w:date="2021-08-28T17:16:00Z">
        <w:r w:rsidRPr="0068785F" w:rsidDel="00A937EA">
          <w:delText xml:space="preserve">The course co-ordinator should monitor the running of the course.  There should be regular discussions with the teaching staff involved concerning the progress of </w:delText>
        </w:r>
        <w:r w:rsidR="00B908C2" w:rsidDel="00A937EA">
          <w:delText>participant</w:delText>
        </w:r>
        <w:r w:rsidRPr="0068785F" w:rsidDel="00A937EA">
          <w:delText xml:space="preserve">s and any problems that have become apparent.  Modifications of the teaching scheme should be made where necessary to ensure that </w:delText>
        </w:r>
        <w:r w:rsidR="00B908C2" w:rsidDel="00A937EA">
          <w:delText>participant</w:delText>
        </w:r>
        <w:r w:rsidRPr="0068785F" w:rsidDel="00A937EA">
          <w:delText xml:space="preserve">s are attaining the objectives laid down.  If necessary, extra tuition should be arranged to enable weaker </w:delText>
        </w:r>
        <w:r w:rsidR="00B908C2" w:rsidDel="00A937EA">
          <w:delText>participant</w:delText>
        </w:r>
        <w:r w:rsidRPr="0068785F" w:rsidDel="00A937EA">
          <w:delText xml:space="preserve">s to reach </w:delText>
        </w:r>
        <w:r w:rsidRPr="0068785F" w:rsidDel="00A937EA">
          <w:lastRenderedPageBreak/>
          <w:delText>the required standard.  At the conclusion of the course a discussion should be held to determine whether changes should be made to improve future courses.</w:delText>
        </w:r>
      </w:del>
    </w:p>
    <w:p w14:paraId="1A54AC06" w14:textId="0F0C5FC1" w:rsidR="00465491" w:rsidRPr="00093294" w:rsidDel="00A937EA" w:rsidRDefault="0068785F" w:rsidP="00465491">
      <w:pPr>
        <w:pStyle w:val="BodyText"/>
        <w:rPr>
          <w:del w:id="1052" w:author="Jillian Carson-Jackson" w:date="2021-08-28T17:16:00Z"/>
        </w:rPr>
      </w:pPr>
      <w:del w:id="1053" w:author="Jillian Carson-Jackson" w:date="2021-08-28T17:16:00Z">
        <w:r w:rsidRPr="0068785F" w:rsidDel="00A937EA">
          <w:delText xml:space="preserve">Procedures should be in place to follow the On-the-Job Training (OJT) of </w:delText>
        </w:r>
        <w:r w:rsidR="00B908C2" w:rsidDel="00A937EA">
          <w:delText>participant</w:delText>
        </w:r>
        <w:r w:rsidRPr="0068785F" w:rsidDel="00A937EA">
          <w:delText xml:space="preserve">s, using comments from both </w:delText>
        </w:r>
        <w:r w:rsidR="00B908C2" w:rsidDel="00A937EA">
          <w:delText>participant</w:delText>
        </w:r>
        <w:r w:rsidRPr="0068785F" w:rsidDel="00A937EA">
          <w:delText>s and OJT Instructors to help ensure relevancy and validity of future courses.  The transition from advanced training to OJT should appear as continuous as possible.</w:delText>
        </w:r>
      </w:del>
    </w:p>
    <w:p w14:paraId="78145B90" w14:textId="5BC3B360" w:rsidR="00465491" w:rsidRPr="00093294" w:rsidDel="00A937EA" w:rsidRDefault="007D674E" w:rsidP="00A03913">
      <w:pPr>
        <w:pStyle w:val="Heading1"/>
        <w:rPr>
          <w:del w:id="1054" w:author="Jillian Carson-Jackson" w:date="2021-08-28T17:16:00Z"/>
        </w:rPr>
      </w:pPr>
      <w:bookmarkStart w:id="1055" w:name="_Toc6299020"/>
      <w:del w:id="1056" w:author="Jillian Carson-Jackson" w:date="2021-08-28T17:16:00Z">
        <w:r w:rsidDel="00A937EA">
          <w:delText>LESSON PLANS</w:delText>
        </w:r>
        <w:bookmarkEnd w:id="1055"/>
      </w:del>
    </w:p>
    <w:p w14:paraId="4009A251" w14:textId="7DC54C8D" w:rsidR="00465491" w:rsidRPr="00093294" w:rsidDel="00A937EA" w:rsidRDefault="00465491" w:rsidP="00465491">
      <w:pPr>
        <w:pStyle w:val="Heading1separatationline"/>
        <w:rPr>
          <w:del w:id="1057" w:author="Jillian Carson-Jackson" w:date="2021-08-28T17:16:00Z"/>
        </w:rPr>
      </w:pPr>
    </w:p>
    <w:p w14:paraId="5537BF42" w14:textId="35227DA5" w:rsidR="007D674E" w:rsidRPr="007D674E" w:rsidDel="00A937EA" w:rsidRDefault="007D674E" w:rsidP="007D674E">
      <w:pPr>
        <w:pStyle w:val="BodyText"/>
        <w:spacing w:line="216" w:lineRule="atLeast"/>
        <w:rPr>
          <w:del w:id="1058" w:author="Jillian Carson-Jackson" w:date="2021-08-28T17:16:00Z"/>
        </w:rPr>
      </w:pPr>
      <w:del w:id="1059" w:author="Jillian Carson-Jackson" w:date="2021-08-28T17:16:00Z">
        <w:r w:rsidRPr="007D674E" w:rsidDel="00A937EA">
          <w:delTex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delText>
        </w:r>
      </w:del>
    </w:p>
    <w:p w14:paraId="56B13558" w14:textId="25B2A067" w:rsidR="007D674E" w:rsidRPr="007D674E" w:rsidDel="00A937EA" w:rsidRDefault="007D674E" w:rsidP="007D674E">
      <w:pPr>
        <w:pStyle w:val="BodyText"/>
        <w:spacing w:line="216" w:lineRule="atLeast"/>
        <w:rPr>
          <w:del w:id="1060" w:author="Jillian Carson-Jackson" w:date="2021-08-28T17:16:00Z"/>
        </w:rPr>
      </w:pPr>
      <w:del w:id="1061" w:author="Jillian Carson-Jackson" w:date="2021-08-28T17:16:00Z">
        <w:r w:rsidRPr="007D674E" w:rsidDel="00A937EA">
          <w:delText xml:space="preserve">To assist in the development of lesson plans five levels of competence are used in the model courses for VTS personnel.  Levels 1 to 4 are used in the model course for the training of VTS Operators and </w:delText>
        </w:r>
        <w:commentRangeStart w:id="1062"/>
        <w:commentRangeStart w:id="1063"/>
        <w:r w:rsidRPr="007D674E" w:rsidDel="00A937EA">
          <w:delText>levels 3 to 5 are used in the model course for advancement to VTS Supervisor</w:delText>
        </w:r>
        <w:commentRangeEnd w:id="1062"/>
        <w:r w:rsidR="00616ED4" w:rsidDel="00A937EA">
          <w:rPr>
            <w:rStyle w:val="CommentReference"/>
          </w:rPr>
          <w:commentReference w:id="1062"/>
        </w:r>
        <w:commentRangeEnd w:id="1063"/>
        <w:r w:rsidR="009A3336" w:rsidDel="00A937EA">
          <w:rPr>
            <w:rStyle w:val="CommentReference"/>
          </w:rPr>
          <w:commentReference w:id="1063"/>
        </w:r>
        <w:r w:rsidRPr="007D674E" w:rsidDel="00A937EA">
          <w:delText>.</w:delText>
        </w:r>
      </w:del>
    </w:p>
    <w:p w14:paraId="67586029" w14:textId="5838CEA4" w:rsidR="007D674E" w:rsidRPr="007D674E" w:rsidDel="00A937EA" w:rsidRDefault="007D674E" w:rsidP="007D674E">
      <w:pPr>
        <w:pStyle w:val="BodyText"/>
        <w:spacing w:line="216" w:lineRule="atLeast"/>
        <w:rPr>
          <w:del w:id="1064" w:author="Jillian Carson-Jackson" w:date="2021-08-28T17:16:00Z"/>
        </w:rPr>
      </w:pPr>
      <w:del w:id="1065" w:author="Jillian Carson-Jackson" w:date="2021-08-28T17:16:00Z">
        <w:r w:rsidRPr="007D674E" w:rsidDel="00A937EA">
          <w:delText>Each level of competence is defined in terms of the learning outcome, the instructional objectives and the required skills.  The recommended level of competence for each subject is indicated in section 3, Subject Outline, of each module.</w:delText>
        </w:r>
      </w:del>
    </w:p>
    <w:p w14:paraId="446DF403" w14:textId="2C75383B" w:rsidR="007D674E" w:rsidRPr="007D674E" w:rsidDel="00A937EA" w:rsidRDefault="007D674E" w:rsidP="007D674E">
      <w:pPr>
        <w:pStyle w:val="BodyText"/>
        <w:spacing w:line="216" w:lineRule="atLeast"/>
        <w:rPr>
          <w:del w:id="1066" w:author="Jillian Carson-Jackson" w:date="2021-08-28T17:16:00Z"/>
        </w:rPr>
      </w:pPr>
      <w:del w:id="1067" w:author="Jillian Carson-Jackson" w:date="2021-08-28T17:16:00Z">
        <w:r w:rsidRPr="007D674E" w:rsidDel="00A937EA">
          <w:delTex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delText>
        </w:r>
      </w:del>
    </w:p>
    <w:p w14:paraId="4936FF3D" w14:textId="3D059B53" w:rsidR="007D674E" w:rsidRPr="007D674E" w:rsidDel="00A25EB6" w:rsidRDefault="007D674E" w:rsidP="00A25EB6">
      <w:pPr>
        <w:pStyle w:val="BodyText"/>
        <w:spacing w:line="216" w:lineRule="atLeast"/>
        <w:rPr>
          <w:del w:id="1068" w:author="Jillian Carson-Jackson" w:date="2021-02-04T20:32:00Z"/>
        </w:rPr>
      </w:pPr>
      <w:del w:id="1069" w:author="Jillian Carson-Jackson" w:date="2021-08-28T17:16:00Z">
        <w:r w:rsidRPr="007D674E" w:rsidDel="00A937EA">
          <w:delText xml:space="preserve">Section 4, </w:delText>
        </w:r>
      </w:del>
      <w:del w:id="1070" w:author="Jillian Carson-Jackson" w:date="2021-08-28T15:16:00Z">
        <w:r w:rsidRPr="007D674E" w:rsidDel="008D1E3F">
          <w:delText>Detailed Teaching Syllabus</w:delText>
        </w:r>
      </w:del>
      <w:del w:id="1071" w:author="Jillian Carson-Jackson" w:date="2021-08-28T17:16:00Z">
        <w:r w:rsidRPr="007D674E" w:rsidDel="00A937EA">
          <w:delText xml:space="preserve">, of each module has been written in learning-objective format in which the objective describes what the trainee must do to demonstrate that knowledge has been transferred.  </w:delText>
        </w:r>
      </w:del>
      <w:commentRangeStart w:id="1072"/>
      <w:del w:id="1073" w:author="Jillian Carson-Jackson" w:date="2021-02-04T20:32:00Z">
        <w:r w:rsidRPr="007D674E" w:rsidDel="00A25EB6">
          <w:delText xml:space="preserve">All objectives </w:delText>
        </w:r>
      </w:del>
      <w:commentRangeEnd w:id="1072"/>
      <w:del w:id="1074" w:author="Jillian Carson-Jackson" w:date="2021-08-28T17:16:00Z">
        <w:r w:rsidR="00A25EB6" w:rsidDel="00A937EA">
          <w:rPr>
            <w:rStyle w:val="CommentReference"/>
          </w:rPr>
          <w:commentReference w:id="1072"/>
        </w:r>
      </w:del>
      <w:del w:id="1075" w:author="Jillian Carson-Jackson" w:date="2021-02-04T20:32:00Z">
        <w:r w:rsidRPr="007D674E" w:rsidDel="00A25EB6">
          <w:delText>are understood to be prefixed by the words:</w:delText>
        </w:r>
      </w:del>
    </w:p>
    <w:p w14:paraId="5DEAB36E" w14:textId="1B249180" w:rsidR="007D674E" w:rsidRPr="007D674E" w:rsidDel="00A937EA" w:rsidRDefault="007D674E" w:rsidP="00A25EB6">
      <w:pPr>
        <w:pStyle w:val="BodyText"/>
        <w:spacing w:line="216" w:lineRule="atLeast"/>
        <w:rPr>
          <w:del w:id="1076" w:author="Jillian Carson-Jackson" w:date="2021-08-28T17:16:00Z"/>
        </w:rPr>
      </w:pPr>
      <w:del w:id="1077" w:author="Jillian Carson-Jackson" w:date="2021-02-04T20:32:00Z">
        <w:r w:rsidRPr="007D674E" w:rsidDel="00A25EB6">
          <w:rPr>
            <w:bCs/>
            <w:i/>
            <w:iCs/>
          </w:rPr>
          <w:delText>the expected learning outcome is that the trainee has acquired the recommended levels of competence in …….</w:delText>
        </w:r>
      </w:del>
    </w:p>
    <w:p w14:paraId="5CA4B6C9" w14:textId="2CF55449" w:rsidR="007D674E" w:rsidRPr="00093294" w:rsidDel="00A937EA" w:rsidRDefault="007D674E" w:rsidP="007D674E">
      <w:pPr>
        <w:pStyle w:val="BodyText"/>
        <w:rPr>
          <w:del w:id="1078" w:author="Jillian Carson-Jackson" w:date="2021-08-28T17:16:00Z"/>
        </w:rPr>
      </w:pPr>
      <w:del w:id="1079" w:author="Jillian Carson-Jackson" w:date="2021-08-28T17:16:00Z">
        <w:r w:rsidRPr="007D674E" w:rsidDel="00A937EA">
          <w:delText>In preparing a teaching scheme and lesson plans, the instructor is free to use any teaching method or combination of methods that will ensure trainees can meet the stated objectives.  However, it is essential that trainees attain all objectives set out in each syllabus.</w:delText>
        </w:r>
      </w:del>
    </w:p>
    <w:p w14:paraId="0B203BF8" w14:textId="1149FD83" w:rsidR="007D674E" w:rsidDel="00A937EA" w:rsidRDefault="007D674E">
      <w:pPr>
        <w:spacing w:after="200" w:line="276" w:lineRule="auto"/>
        <w:rPr>
          <w:del w:id="1080" w:author="Jillian Carson-Jackson" w:date="2021-08-28T17:16:00Z"/>
          <w:b/>
          <w:bCs/>
          <w:i/>
          <w:color w:val="575756"/>
          <w:u w:val="single"/>
        </w:rPr>
      </w:pPr>
      <w:del w:id="1081" w:author="Jillian Carson-Jackson" w:date="2021-08-28T17:16:00Z">
        <w:r w:rsidDel="00A937EA">
          <w:br w:type="page"/>
        </w:r>
      </w:del>
    </w:p>
    <w:p w14:paraId="1C041BA0" w14:textId="38C589F6" w:rsidR="007D674E" w:rsidDel="00A937EA" w:rsidRDefault="007D674E" w:rsidP="008C4757">
      <w:pPr>
        <w:pStyle w:val="Tablecaption"/>
        <w:rPr>
          <w:del w:id="1082" w:author="Jillian Carson-Jackson" w:date="2021-08-28T17:16:00Z"/>
        </w:rPr>
      </w:pPr>
      <w:bookmarkStart w:id="1083" w:name="_Ref531293560"/>
      <w:bookmarkStart w:id="1084" w:name="_Ref531293979"/>
      <w:bookmarkStart w:id="1085" w:name="_Toc531423225"/>
      <w:del w:id="1086" w:author="Jillian Carson-Jackson" w:date="2021-08-28T17:16:00Z">
        <w:r w:rsidDel="00A937EA">
          <w:lastRenderedPageBreak/>
          <w:delText>Levels of Competence</w:delText>
        </w:r>
        <w:bookmarkEnd w:id="1083"/>
        <w:bookmarkEnd w:id="1084"/>
        <w:bookmarkEnd w:id="1085"/>
      </w:del>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7D674E" w:rsidRPr="00C50983" w:rsidDel="00A937EA" w14:paraId="76C87D5D" w14:textId="7D7AD3A3" w:rsidTr="00DA7DB4">
        <w:trPr>
          <w:jc w:val="center"/>
          <w:del w:id="1087" w:author="Jillian Carson-Jackson" w:date="2021-08-28T17:16:00Z"/>
        </w:trPr>
        <w:tc>
          <w:tcPr>
            <w:tcW w:w="2301" w:type="dxa"/>
            <w:tcBorders>
              <w:bottom w:val="single" w:sz="8" w:space="0" w:color="auto"/>
            </w:tcBorders>
            <w:vAlign w:val="center"/>
          </w:tcPr>
          <w:p w14:paraId="6EA95F73" w14:textId="799DBC30" w:rsidR="007D674E" w:rsidRPr="00C50983" w:rsidDel="00A937EA" w:rsidRDefault="007D674E" w:rsidP="00CC5CC8">
            <w:pPr>
              <w:pStyle w:val="Tableheading"/>
              <w:rPr>
                <w:del w:id="1088" w:author="Jillian Carson-Jackson" w:date="2021-08-28T17:16:00Z"/>
              </w:rPr>
            </w:pPr>
            <w:del w:id="1089" w:author="Jillian Carson-Jackson" w:date="2021-08-28T17:16:00Z">
              <w:r w:rsidRPr="00C50983" w:rsidDel="00A937EA">
                <w:delText>Level</w:delText>
              </w:r>
            </w:del>
          </w:p>
        </w:tc>
        <w:tc>
          <w:tcPr>
            <w:tcW w:w="3746" w:type="dxa"/>
            <w:tcBorders>
              <w:bottom w:val="single" w:sz="8" w:space="0" w:color="auto"/>
            </w:tcBorders>
            <w:vAlign w:val="center"/>
          </w:tcPr>
          <w:p w14:paraId="72BFAE1E" w14:textId="230469BE" w:rsidR="007D674E" w:rsidRPr="00C50983" w:rsidDel="00A937EA" w:rsidRDefault="007D674E" w:rsidP="00CC5CC8">
            <w:pPr>
              <w:pStyle w:val="Tableheading"/>
              <w:rPr>
                <w:del w:id="1090" w:author="Jillian Carson-Jackson" w:date="2021-08-28T17:16:00Z"/>
              </w:rPr>
            </w:pPr>
            <w:del w:id="1091" w:author="Jillian Carson-Jackson" w:date="2021-08-28T17:16:00Z">
              <w:r w:rsidRPr="00C50983" w:rsidDel="00A937EA">
                <w:delText>Knowledge and/or Attitude</w:delText>
              </w:r>
            </w:del>
          </w:p>
        </w:tc>
        <w:tc>
          <w:tcPr>
            <w:tcW w:w="3490" w:type="dxa"/>
            <w:tcBorders>
              <w:bottom w:val="single" w:sz="8" w:space="0" w:color="auto"/>
            </w:tcBorders>
            <w:vAlign w:val="center"/>
          </w:tcPr>
          <w:p w14:paraId="3E87B21B" w14:textId="3204CEB5" w:rsidR="007D674E" w:rsidRPr="00C50983" w:rsidDel="00A937EA" w:rsidRDefault="007D674E" w:rsidP="00CC5CC8">
            <w:pPr>
              <w:pStyle w:val="Tableheading"/>
              <w:rPr>
                <w:del w:id="1092" w:author="Jillian Carson-Jackson" w:date="2021-08-28T17:16:00Z"/>
              </w:rPr>
            </w:pPr>
            <w:del w:id="1093" w:author="Jillian Carson-Jackson" w:date="2021-08-28T17:16:00Z">
              <w:r w:rsidRPr="00C50983" w:rsidDel="00A937EA">
                <w:delText>Skill</w:delText>
              </w:r>
            </w:del>
          </w:p>
        </w:tc>
      </w:tr>
      <w:tr w:rsidR="007D674E" w:rsidRPr="00C50983" w:rsidDel="00A937EA" w14:paraId="722C8514" w14:textId="57FFCE57" w:rsidTr="00DA7DB4">
        <w:trPr>
          <w:jc w:val="center"/>
          <w:del w:id="1094" w:author="Jillian Carson-Jackson" w:date="2021-08-28T17:16:00Z"/>
        </w:trPr>
        <w:tc>
          <w:tcPr>
            <w:tcW w:w="2301" w:type="dxa"/>
            <w:tcBorders>
              <w:top w:val="single" w:sz="8" w:space="0" w:color="auto"/>
            </w:tcBorders>
            <w:vAlign w:val="center"/>
          </w:tcPr>
          <w:p w14:paraId="047E4489" w14:textId="23C71951" w:rsidR="007D674E" w:rsidRPr="007D674E" w:rsidDel="00A937EA" w:rsidRDefault="007D674E" w:rsidP="00CC5CC8">
            <w:pPr>
              <w:pStyle w:val="Tabletext"/>
              <w:rPr>
                <w:del w:id="1095" w:author="Jillian Carson-Jackson" w:date="2021-08-28T17:16:00Z"/>
                <w:b/>
              </w:rPr>
            </w:pPr>
            <w:del w:id="1096" w:author="Jillian Carson-Jackson" w:date="2021-08-28T17:16:00Z">
              <w:r w:rsidRPr="007D674E" w:rsidDel="00A937EA">
                <w:rPr>
                  <w:b/>
                </w:rPr>
                <w:delText>Level 1</w:delText>
              </w:r>
            </w:del>
          </w:p>
          <w:p w14:paraId="7B17F709" w14:textId="600E3F96" w:rsidR="007D674E" w:rsidRPr="00C50983" w:rsidDel="00A937EA" w:rsidRDefault="007D674E" w:rsidP="00CC5CC8">
            <w:pPr>
              <w:pStyle w:val="Tabletext"/>
              <w:rPr>
                <w:del w:id="1097" w:author="Jillian Carson-Jackson" w:date="2021-08-28T17:16:00Z"/>
              </w:rPr>
            </w:pPr>
            <w:del w:id="1098" w:author="Jillian Carson-Jackson" w:date="2021-08-28T17:16:00Z">
              <w:r w:rsidRPr="00C50983" w:rsidDel="00A937EA">
                <w:delText>Work of a routine and predictable nature generally requiring supervision</w:delText>
              </w:r>
            </w:del>
          </w:p>
        </w:tc>
        <w:tc>
          <w:tcPr>
            <w:tcW w:w="3746" w:type="dxa"/>
            <w:tcBorders>
              <w:top w:val="single" w:sz="8" w:space="0" w:color="auto"/>
            </w:tcBorders>
            <w:vAlign w:val="center"/>
          </w:tcPr>
          <w:p w14:paraId="616D081B" w14:textId="2921A6A2" w:rsidR="007D674E" w:rsidRPr="007D674E" w:rsidDel="00A937EA" w:rsidRDefault="007D674E" w:rsidP="00CC5CC8">
            <w:pPr>
              <w:pStyle w:val="Tabletext"/>
              <w:rPr>
                <w:del w:id="1099" w:author="Jillian Carson-Jackson" w:date="2021-08-28T17:16:00Z"/>
                <w:b/>
              </w:rPr>
            </w:pPr>
            <w:del w:id="1100" w:author="Jillian Carson-Jackson" w:date="2021-08-28T17:16:00Z">
              <w:r w:rsidRPr="007D674E" w:rsidDel="00A937EA">
                <w:rPr>
                  <w:b/>
                </w:rPr>
                <w:delText>Comprehension</w:delText>
              </w:r>
            </w:del>
          </w:p>
          <w:p w14:paraId="2EDCED1E" w14:textId="5F51D3B8" w:rsidR="007D674E" w:rsidRPr="00C50983" w:rsidDel="00A937EA" w:rsidRDefault="007D674E" w:rsidP="00CC5CC8">
            <w:pPr>
              <w:pStyle w:val="Tabletext"/>
              <w:rPr>
                <w:del w:id="1101" w:author="Jillian Carson-Jackson" w:date="2021-08-28T17:16:00Z"/>
              </w:rPr>
            </w:pPr>
            <w:del w:id="1102" w:author="Jillian Carson-Jackson" w:date="2021-08-28T17:16:00Z">
              <w:r w:rsidRPr="00C50983" w:rsidDel="00A937EA">
                <w:delText>Understands facts and principles; interprets verbal/written material; interprets charts, graphs and illustrations; estimates future consequences implied in data; justifies methods and procedures</w:delText>
              </w:r>
            </w:del>
          </w:p>
        </w:tc>
        <w:tc>
          <w:tcPr>
            <w:tcW w:w="3490" w:type="dxa"/>
            <w:tcBorders>
              <w:top w:val="single" w:sz="8" w:space="0" w:color="auto"/>
            </w:tcBorders>
            <w:vAlign w:val="center"/>
          </w:tcPr>
          <w:p w14:paraId="6C8174A8" w14:textId="2976091F" w:rsidR="007D674E" w:rsidRPr="007D674E" w:rsidDel="00A937EA" w:rsidRDefault="007D674E" w:rsidP="00CC5CC8">
            <w:pPr>
              <w:pStyle w:val="Tabletext"/>
              <w:rPr>
                <w:del w:id="1103" w:author="Jillian Carson-Jackson" w:date="2021-08-28T17:16:00Z"/>
                <w:b/>
              </w:rPr>
            </w:pPr>
            <w:del w:id="1104" w:author="Jillian Carson-Jackson" w:date="2021-08-28T17:16:00Z">
              <w:r w:rsidRPr="007D674E" w:rsidDel="00A937EA">
                <w:rPr>
                  <w:b/>
                </w:rPr>
                <w:delText>Guided response</w:delText>
              </w:r>
            </w:del>
          </w:p>
          <w:p w14:paraId="3D654C4A" w14:textId="60EF50E8" w:rsidR="007D674E" w:rsidRPr="00C50983" w:rsidDel="00A937EA" w:rsidRDefault="007D674E" w:rsidP="00CC5CC8">
            <w:pPr>
              <w:pStyle w:val="Tabletext"/>
              <w:rPr>
                <w:del w:id="1105" w:author="Jillian Carson-Jackson" w:date="2021-08-28T17:16:00Z"/>
              </w:rPr>
            </w:pPr>
            <w:del w:id="1106" w:author="Jillian Carson-Jackson" w:date="2021-08-28T17:16:00Z">
              <w:r w:rsidRPr="00C50983" w:rsidDel="00A937EA">
                <w:delText>The early stages in learning a complex skill and includes imitation by repeating a demonstrated action using a multi-response approach (trial and error method) to identify an appropriate response</w:delText>
              </w:r>
            </w:del>
          </w:p>
        </w:tc>
      </w:tr>
      <w:tr w:rsidR="007D674E" w:rsidRPr="00C50983" w:rsidDel="00A937EA" w14:paraId="0C45E96E" w14:textId="3A9D8075" w:rsidTr="00CC5CC8">
        <w:trPr>
          <w:jc w:val="center"/>
          <w:del w:id="1107" w:author="Jillian Carson-Jackson" w:date="2021-08-28T17:16:00Z"/>
        </w:trPr>
        <w:tc>
          <w:tcPr>
            <w:tcW w:w="2301" w:type="dxa"/>
            <w:vAlign w:val="center"/>
          </w:tcPr>
          <w:p w14:paraId="30FA3412" w14:textId="6F880332" w:rsidR="007D674E" w:rsidRPr="007D674E" w:rsidDel="00A937EA" w:rsidRDefault="007D674E" w:rsidP="00CC5CC8">
            <w:pPr>
              <w:pStyle w:val="Tabletext"/>
              <w:rPr>
                <w:del w:id="1108" w:author="Jillian Carson-Jackson" w:date="2021-08-28T17:16:00Z"/>
                <w:b/>
              </w:rPr>
            </w:pPr>
            <w:del w:id="1109" w:author="Jillian Carson-Jackson" w:date="2021-08-28T17:16:00Z">
              <w:r w:rsidRPr="007D674E" w:rsidDel="00A937EA">
                <w:rPr>
                  <w:b/>
                </w:rPr>
                <w:delText>Level 2</w:delText>
              </w:r>
            </w:del>
          </w:p>
          <w:p w14:paraId="09AC6E49" w14:textId="34A9AFD3" w:rsidR="007D674E" w:rsidRPr="00C50983" w:rsidDel="00A937EA" w:rsidRDefault="007D674E" w:rsidP="00CC5CC8">
            <w:pPr>
              <w:pStyle w:val="Tabletext"/>
              <w:rPr>
                <w:del w:id="1110" w:author="Jillian Carson-Jackson" w:date="2021-08-28T17:16:00Z"/>
              </w:rPr>
            </w:pPr>
            <w:del w:id="1111" w:author="Jillian Carson-Jackson" w:date="2021-08-28T17:16:00Z">
              <w:r w:rsidRPr="00C50983" w:rsidDel="00A937EA">
                <w:delText>More demanding range of work involving greater individual responsibility.  Some complex/non-routine activities</w:delText>
              </w:r>
            </w:del>
          </w:p>
        </w:tc>
        <w:tc>
          <w:tcPr>
            <w:tcW w:w="3746" w:type="dxa"/>
            <w:vAlign w:val="center"/>
          </w:tcPr>
          <w:p w14:paraId="370F8E88" w14:textId="44C6CF79" w:rsidR="007D674E" w:rsidRPr="007D674E" w:rsidDel="00A937EA" w:rsidRDefault="007D674E" w:rsidP="00CC5CC8">
            <w:pPr>
              <w:pStyle w:val="Tabletext"/>
              <w:rPr>
                <w:del w:id="1112" w:author="Jillian Carson-Jackson" w:date="2021-08-28T17:16:00Z"/>
                <w:b/>
              </w:rPr>
            </w:pPr>
            <w:del w:id="1113" w:author="Jillian Carson-Jackson" w:date="2021-08-28T17:16:00Z">
              <w:r w:rsidRPr="007D674E" w:rsidDel="00A937EA">
                <w:rPr>
                  <w:b/>
                </w:rPr>
                <w:delText>Application</w:delText>
              </w:r>
            </w:del>
          </w:p>
          <w:p w14:paraId="6ADBD118" w14:textId="293225F2" w:rsidR="007D674E" w:rsidRPr="00C50983" w:rsidDel="00A937EA" w:rsidRDefault="007D674E" w:rsidP="00CC5CC8">
            <w:pPr>
              <w:pStyle w:val="Tabletext"/>
              <w:rPr>
                <w:del w:id="1114" w:author="Jillian Carson-Jackson" w:date="2021-08-28T17:16:00Z"/>
              </w:rPr>
            </w:pPr>
            <w:del w:id="1115" w:author="Jillian Carson-Jackson" w:date="2021-08-28T17:16:00Z">
              <w:r w:rsidRPr="00C50983" w:rsidDel="00A937EA">
                <w:delText>Applies concepts and principles to new situations; applies laws and theories to practical situations; demonstrates correct usage of methods or procedures</w:delText>
              </w:r>
            </w:del>
          </w:p>
        </w:tc>
        <w:tc>
          <w:tcPr>
            <w:tcW w:w="3490" w:type="dxa"/>
            <w:vAlign w:val="center"/>
          </w:tcPr>
          <w:p w14:paraId="0DF16FD2" w14:textId="3AF1A279" w:rsidR="007D674E" w:rsidRPr="007D674E" w:rsidDel="00A937EA" w:rsidRDefault="007D674E" w:rsidP="00CC5CC8">
            <w:pPr>
              <w:pStyle w:val="Tabletext"/>
              <w:rPr>
                <w:del w:id="1116" w:author="Jillian Carson-Jackson" w:date="2021-08-28T17:16:00Z"/>
                <w:b/>
              </w:rPr>
            </w:pPr>
            <w:del w:id="1117" w:author="Jillian Carson-Jackson" w:date="2021-08-28T17:16:00Z">
              <w:r w:rsidRPr="007D674E" w:rsidDel="00A937EA">
                <w:rPr>
                  <w:b/>
                </w:rPr>
                <w:delText>Autonomous response</w:delText>
              </w:r>
            </w:del>
          </w:p>
          <w:p w14:paraId="025B8690" w14:textId="0ACECD0F" w:rsidR="007D674E" w:rsidRPr="00C50983" w:rsidDel="00A937EA" w:rsidRDefault="007D674E" w:rsidP="00CC5CC8">
            <w:pPr>
              <w:pStyle w:val="Tabletext"/>
              <w:rPr>
                <w:del w:id="1118" w:author="Jillian Carson-Jackson" w:date="2021-08-28T17:16:00Z"/>
              </w:rPr>
            </w:pPr>
            <w:del w:id="1119" w:author="Jillian Carson-Jackson" w:date="2021-08-28T17:16:00Z">
              <w:r w:rsidRPr="00C50983" w:rsidDel="00A937EA">
                <w:delText>The learned responses have become habitual and the movement is performed with confidence and proficiency</w:delText>
              </w:r>
            </w:del>
          </w:p>
        </w:tc>
      </w:tr>
      <w:tr w:rsidR="007D674E" w:rsidRPr="00C50983" w:rsidDel="00A937EA" w14:paraId="5E26332F" w14:textId="55B81A12" w:rsidTr="00CC5CC8">
        <w:trPr>
          <w:trHeight w:val="355"/>
          <w:jc w:val="center"/>
          <w:del w:id="1120" w:author="Jillian Carson-Jackson" w:date="2021-08-28T17:16:00Z"/>
        </w:trPr>
        <w:tc>
          <w:tcPr>
            <w:tcW w:w="2301" w:type="dxa"/>
            <w:vAlign w:val="center"/>
          </w:tcPr>
          <w:p w14:paraId="7118CD65" w14:textId="424C98FF" w:rsidR="007D674E" w:rsidRPr="007D674E" w:rsidDel="00A937EA" w:rsidRDefault="007D674E" w:rsidP="00CC5CC8">
            <w:pPr>
              <w:pStyle w:val="Tabletext"/>
              <w:rPr>
                <w:del w:id="1121" w:author="Jillian Carson-Jackson" w:date="2021-08-28T17:16:00Z"/>
                <w:b/>
              </w:rPr>
            </w:pPr>
            <w:del w:id="1122" w:author="Jillian Carson-Jackson" w:date="2021-08-28T17:16:00Z">
              <w:r w:rsidRPr="007D674E" w:rsidDel="00A937EA">
                <w:rPr>
                  <w:b/>
                </w:rPr>
                <w:delText>Level 3</w:delText>
              </w:r>
            </w:del>
          </w:p>
          <w:p w14:paraId="5F8C8182" w14:textId="158C494B" w:rsidR="007D674E" w:rsidRPr="00C50983" w:rsidDel="00A937EA" w:rsidRDefault="007D674E" w:rsidP="00CC5CC8">
            <w:pPr>
              <w:pStyle w:val="Tabletext"/>
              <w:rPr>
                <w:del w:id="1123" w:author="Jillian Carson-Jackson" w:date="2021-08-28T17:16:00Z"/>
              </w:rPr>
            </w:pPr>
            <w:del w:id="1124" w:author="Jillian Carson-Jackson" w:date="2021-08-28T17:16:00Z">
              <w:r w:rsidRPr="00C50983" w:rsidDel="00A937EA">
                <w:delText>Skilled work involving a broad range of work activities.  Mostly complex and non-routine</w:delText>
              </w:r>
            </w:del>
          </w:p>
        </w:tc>
        <w:tc>
          <w:tcPr>
            <w:tcW w:w="3746" w:type="dxa"/>
            <w:vAlign w:val="center"/>
          </w:tcPr>
          <w:p w14:paraId="2C514373" w14:textId="7739CCB5" w:rsidR="007D674E" w:rsidRPr="007D674E" w:rsidDel="00A937EA" w:rsidRDefault="007D674E" w:rsidP="00CC5CC8">
            <w:pPr>
              <w:pStyle w:val="Tabletext"/>
              <w:rPr>
                <w:del w:id="1125" w:author="Jillian Carson-Jackson" w:date="2021-08-28T17:16:00Z"/>
                <w:b/>
              </w:rPr>
            </w:pPr>
            <w:del w:id="1126" w:author="Jillian Carson-Jackson" w:date="2021-08-28T17:16:00Z">
              <w:r w:rsidRPr="007D674E" w:rsidDel="00A937EA">
                <w:rPr>
                  <w:b/>
                </w:rPr>
                <w:delText>Analysis</w:delText>
              </w:r>
            </w:del>
          </w:p>
          <w:p w14:paraId="449569D8" w14:textId="0046597B" w:rsidR="007D674E" w:rsidRPr="00C50983" w:rsidDel="00A937EA" w:rsidRDefault="007D674E" w:rsidP="00CC5CC8">
            <w:pPr>
              <w:pStyle w:val="Tabletext"/>
              <w:rPr>
                <w:del w:id="1127" w:author="Jillian Carson-Jackson" w:date="2021-08-28T17:16:00Z"/>
              </w:rPr>
            </w:pPr>
            <w:del w:id="1128" w:author="Jillian Carson-Jackson" w:date="2021-08-28T17:16:00Z">
              <w:r w:rsidRPr="00C50983" w:rsidDel="00A937EA">
                <w:delText>Recognises un-stated assumptions; recognises logical inconsistencies in reasoning; distinguishes between facts and inferences; evaluates the relevancy of data; analyses the organisational structure of work</w:delText>
              </w:r>
            </w:del>
          </w:p>
        </w:tc>
        <w:tc>
          <w:tcPr>
            <w:tcW w:w="3490" w:type="dxa"/>
            <w:vAlign w:val="center"/>
          </w:tcPr>
          <w:p w14:paraId="330A5FDB" w14:textId="234DC6D6" w:rsidR="007D674E" w:rsidRPr="007D674E" w:rsidDel="00A937EA" w:rsidRDefault="007D674E" w:rsidP="00CC5CC8">
            <w:pPr>
              <w:pStyle w:val="Tabletext"/>
              <w:rPr>
                <w:del w:id="1129" w:author="Jillian Carson-Jackson" w:date="2021-08-28T17:16:00Z"/>
                <w:b/>
              </w:rPr>
            </w:pPr>
            <w:del w:id="1130" w:author="Jillian Carson-Jackson" w:date="2021-08-28T17:16:00Z">
              <w:r w:rsidRPr="007D674E" w:rsidDel="00A937EA">
                <w:rPr>
                  <w:b/>
                </w:rPr>
                <w:delText>Complex observable response</w:delText>
              </w:r>
            </w:del>
          </w:p>
          <w:p w14:paraId="300C2CFA" w14:textId="408F54E1" w:rsidR="007D674E" w:rsidRPr="00C50983" w:rsidDel="00A937EA" w:rsidRDefault="007D674E" w:rsidP="00CC5CC8">
            <w:pPr>
              <w:pStyle w:val="Tabletext"/>
              <w:rPr>
                <w:del w:id="1131" w:author="Jillian Carson-Jackson" w:date="2021-08-28T17:16:00Z"/>
              </w:rPr>
            </w:pPr>
            <w:del w:id="1132" w:author="Jillian Carson-Jackson" w:date="2021-08-28T17:16:00Z">
              <w:r w:rsidRPr="00C50983" w:rsidDel="00A937EA">
                <w:delText>The skilful performance of acts that involve complex movement patterns.  Proficiency is demonstrated by quick, smooth, accurate performance. The accomplishment of acts at this level includes a highly co-ordinated automatic performance</w:delText>
              </w:r>
            </w:del>
          </w:p>
        </w:tc>
      </w:tr>
      <w:tr w:rsidR="007D674E" w:rsidRPr="00C50983" w:rsidDel="00A937EA" w14:paraId="200BCBEF" w14:textId="04BBC8D9" w:rsidTr="00CC5CC8">
        <w:trPr>
          <w:trHeight w:val="355"/>
          <w:jc w:val="center"/>
          <w:del w:id="1133" w:author="Jillian Carson-Jackson" w:date="2021-08-28T17:16:00Z"/>
        </w:trPr>
        <w:tc>
          <w:tcPr>
            <w:tcW w:w="2301" w:type="dxa"/>
            <w:vAlign w:val="center"/>
          </w:tcPr>
          <w:p w14:paraId="7A866D09" w14:textId="61389384" w:rsidR="007D674E" w:rsidRPr="007D674E" w:rsidDel="00A937EA" w:rsidRDefault="007D674E" w:rsidP="00CC5CC8">
            <w:pPr>
              <w:pStyle w:val="Tabletext"/>
              <w:rPr>
                <w:del w:id="1134" w:author="Jillian Carson-Jackson" w:date="2021-08-28T17:16:00Z"/>
                <w:b/>
              </w:rPr>
            </w:pPr>
            <w:del w:id="1135" w:author="Jillian Carson-Jackson" w:date="2021-08-28T17:16:00Z">
              <w:r w:rsidRPr="007D674E" w:rsidDel="00A937EA">
                <w:rPr>
                  <w:b/>
                </w:rPr>
                <w:delText>Level 4</w:delText>
              </w:r>
            </w:del>
          </w:p>
          <w:p w14:paraId="1211DFBE" w14:textId="167EF2AB" w:rsidR="007D674E" w:rsidRPr="00C50983" w:rsidDel="00A937EA" w:rsidRDefault="007D674E" w:rsidP="00CC5CC8">
            <w:pPr>
              <w:pStyle w:val="Tabletext"/>
              <w:rPr>
                <w:del w:id="1136" w:author="Jillian Carson-Jackson" w:date="2021-08-28T17:16:00Z"/>
              </w:rPr>
            </w:pPr>
            <w:del w:id="1137" w:author="Jillian Carson-Jackson" w:date="2021-08-28T17:16:00Z">
              <w:r w:rsidRPr="00C50983" w:rsidDel="00A937EA">
                <w:delText>Work that is often complex, technical and professional with a substantial degree of personal responsibility and autonomy</w:delText>
              </w:r>
            </w:del>
          </w:p>
        </w:tc>
        <w:tc>
          <w:tcPr>
            <w:tcW w:w="3746" w:type="dxa"/>
            <w:vAlign w:val="center"/>
          </w:tcPr>
          <w:p w14:paraId="52C13E09" w14:textId="1B166CF8" w:rsidR="007D674E" w:rsidRPr="007D674E" w:rsidDel="00A937EA" w:rsidRDefault="007D674E" w:rsidP="00CC5CC8">
            <w:pPr>
              <w:pStyle w:val="Tabletext"/>
              <w:rPr>
                <w:del w:id="1138" w:author="Jillian Carson-Jackson" w:date="2021-08-28T17:16:00Z"/>
                <w:b/>
              </w:rPr>
            </w:pPr>
            <w:del w:id="1139" w:author="Jillian Carson-Jackson" w:date="2021-08-28T17:16:00Z">
              <w:r w:rsidRPr="007D674E" w:rsidDel="00A937EA">
                <w:rPr>
                  <w:b/>
                </w:rPr>
                <w:delText>Synthesis</w:delText>
              </w:r>
            </w:del>
          </w:p>
          <w:p w14:paraId="5A75BA15" w14:textId="4DB0AA77" w:rsidR="007D674E" w:rsidRPr="00C50983" w:rsidDel="00A937EA" w:rsidRDefault="007D674E" w:rsidP="00CC5CC8">
            <w:pPr>
              <w:pStyle w:val="Tabletext"/>
              <w:rPr>
                <w:del w:id="1140" w:author="Jillian Carson-Jackson" w:date="2021-08-28T17:16:00Z"/>
              </w:rPr>
            </w:pPr>
            <w:del w:id="1141" w:author="Jillian Carson-Jackson" w:date="2021-08-28T17:16:00Z">
              <w:r w:rsidRPr="00C50983" w:rsidDel="00A937EA">
                <w:delText>Integrates learning from different areas into a plan for solving a problem; formulates a new scheme for classifying objects or events</w:delText>
              </w:r>
            </w:del>
          </w:p>
        </w:tc>
        <w:tc>
          <w:tcPr>
            <w:tcW w:w="3490" w:type="dxa"/>
            <w:vAlign w:val="center"/>
          </w:tcPr>
          <w:p w14:paraId="71709729" w14:textId="482CBCC7" w:rsidR="007D674E" w:rsidRPr="007D674E" w:rsidDel="00A937EA" w:rsidRDefault="007D674E" w:rsidP="00CC5CC8">
            <w:pPr>
              <w:pStyle w:val="Tabletext"/>
              <w:rPr>
                <w:del w:id="1142" w:author="Jillian Carson-Jackson" w:date="2021-08-28T17:16:00Z"/>
                <w:b/>
              </w:rPr>
            </w:pPr>
            <w:del w:id="1143" w:author="Jillian Carson-Jackson" w:date="2021-08-28T17:16:00Z">
              <w:r w:rsidRPr="007D674E" w:rsidDel="00A937EA">
                <w:rPr>
                  <w:b/>
                </w:rPr>
                <w:delText>Adaptation</w:delText>
              </w:r>
            </w:del>
          </w:p>
          <w:p w14:paraId="0763F071" w14:textId="451D00FD" w:rsidR="007D674E" w:rsidRPr="00C50983" w:rsidDel="00A937EA" w:rsidRDefault="007D674E" w:rsidP="00CC5CC8">
            <w:pPr>
              <w:pStyle w:val="Tabletext"/>
              <w:rPr>
                <w:del w:id="1144" w:author="Jillian Carson-Jackson" w:date="2021-08-28T17:16:00Z"/>
              </w:rPr>
            </w:pPr>
            <w:del w:id="1145" w:author="Jillian Carson-Jackson" w:date="2021-08-28T17:16:00Z">
              <w:r w:rsidRPr="00C50983" w:rsidDel="00A937EA">
                <w:delText>Skills are so well developed that individuals can adapt rapidly to special requirements or problem situations</w:delText>
              </w:r>
            </w:del>
          </w:p>
        </w:tc>
      </w:tr>
      <w:tr w:rsidR="007D674E" w:rsidRPr="00C50983" w:rsidDel="00A937EA" w14:paraId="3C9D8D1E" w14:textId="5CA054E6" w:rsidTr="00CC5CC8">
        <w:trPr>
          <w:trHeight w:val="1979"/>
          <w:jc w:val="center"/>
          <w:del w:id="1146" w:author="Jillian Carson-Jackson" w:date="2021-08-28T17:16:00Z"/>
        </w:trPr>
        <w:tc>
          <w:tcPr>
            <w:tcW w:w="2301" w:type="dxa"/>
            <w:vAlign w:val="center"/>
          </w:tcPr>
          <w:p w14:paraId="7F9B6218" w14:textId="43BA1F30" w:rsidR="007D674E" w:rsidRPr="007D674E" w:rsidDel="00A937EA" w:rsidRDefault="007D674E" w:rsidP="00CC5CC8">
            <w:pPr>
              <w:pStyle w:val="Tabletext"/>
              <w:rPr>
                <w:del w:id="1147" w:author="Jillian Carson-Jackson" w:date="2021-08-28T17:16:00Z"/>
                <w:b/>
              </w:rPr>
            </w:pPr>
            <w:del w:id="1148" w:author="Jillian Carson-Jackson" w:date="2021-08-28T17:16:00Z">
              <w:r w:rsidRPr="007D674E" w:rsidDel="00A937EA">
                <w:rPr>
                  <w:b/>
                </w:rPr>
                <w:delText>Level 5</w:delText>
              </w:r>
            </w:del>
          </w:p>
          <w:p w14:paraId="070F1D7F" w14:textId="2A9AF365" w:rsidR="007D674E" w:rsidRPr="00C50983" w:rsidDel="00A937EA" w:rsidRDefault="007D674E" w:rsidP="00CC5CC8">
            <w:pPr>
              <w:pStyle w:val="Tabletext"/>
              <w:rPr>
                <w:del w:id="1149" w:author="Jillian Carson-Jackson" w:date="2021-08-28T17:16:00Z"/>
              </w:rPr>
            </w:pPr>
            <w:del w:id="1150" w:author="Jillian Carson-Jackson" w:date="2021-08-28T17:16:00Z">
              <w:r w:rsidRPr="00C50983" w:rsidDel="00A937EA">
                <w:delText>Complex techniques across wide and often unpredicted variety of contexts.  Professional/senior managerial work</w:delText>
              </w:r>
            </w:del>
          </w:p>
        </w:tc>
        <w:tc>
          <w:tcPr>
            <w:tcW w:w="3746" w:type="dxa"/>
            <w:vAlign w:val="center"/>
          </w:tcPr>
          <w:p w14:paraId="69EB3E77" w14:textId="3EE96AED" w:rsidR="007D674E" w:rsidRPr="007D674E" w:rsidDel="00A937EA" w:rsidRDefault="007D674E" w:rsidP="00CC5CC8">
            <w:pPr>
              <w:pStyle w:val="Tabletext"/>
              <w:rPr>
                <w:del w:id="1151" w:author="Jillian Carson-Jackson" w:date="2021-08-28T17:16:00Z"/>
                <w:b/>
              </w:rPr>
            </w:pPr>
            <w:del w:id="1152" w:author="Jillian Carson-Jackson" w:date="2021-08-28T17:16:00Z">
              <w:r w:rsidRPr="007D674E" w:rsidDel="00A937EA">
                <w:rPr>
                  <w:b/>
                </w:rPr>
                <w:delText>Evaluation</w:delText>
              </w:r>
            </w:del>
          </w:p>
          <w:p w14:paraId="00C85751" w14:textId="6C197900" w:rsidR="007D674E" w:rsidRPr="00C50983" w:rsidDel="00A937EA" w:rsidRDefault="007D674E" w:rsidP="00CC5CC8">
            <w:pPr>
              <w:pStyle w:val="Tabletext"/>
              <w:rPr>
                <w:del w:id="1153" w:author="Jillian Carson-Jackson" w:date="2021-08-28T17:16:00Z"/>
              </w:rPr>
            </w:pPr>
            <w:del w:id="1154" w:author="Jillian Carson-Jackson" w:date="2021-08-28T17:16:00Z">
              <w:r w:rsidRPr="00C50983" w:rsidDel="00A937EA">
                <w:delText>Judges the adequacy with which conclusions are supported by data; judges the value of a work by use of internal criteria; judges the value of a work by use of external standards of excellence</w:delText>
              </w:r>
            </w:del>
          </w:p>
        </w:tc>
        <w:tc>
          <w:tcPr>
            <w:tcW w:w="3490" w:type="dxa"/>
            <w:vAlign w:val="center"/>
          </w:tcPr>
          <w:p w14:paraId="20CA6A1C" w14:textId="5284593D" w:rsidR="007D674E" w:rsidRPr="007D674E" w:rsidDel="00A937EA" w:rsidRDefault="007D674E" w:rsidP="00CC5CC8">
            <w:pPr>
              <w:pStyle w:val="Tabletext"/>
              <w:rPr>
                <w:del w:id="1155" w:author="Jillian Carson-Jackson" w:date="2021-08-28T17:16:00Z"/>
                <w:b/>
              </w:rPr>
            </w:pPr>
            <w:del w:id="1156" w:author="Jillian Carson-Jackson" w:date="2021-08-28T17:16:00Z">
              <w:r w:rsidRPr="007D674E" w:rsidDel="00A937EA">
                <w:rPr>
                  <w:b/>
                </w:rPr>
                <w:delText>Creation</w:delText>
              </w:r>
            </w:del>
          </w:p>
          <w:p w14:paraId="10558A0B" w14:textId="1F56B667" w:rsidR="007D674E" w:rsidRPr="00C50983" w:rsidDel="00A937EA" w:rsidRDefault="007D674E" w:rsidP="00CC5CC8">
            <w:pPr>
              <w:pStyle w:val="Tabletext"/>
              <w:rPr>
                <w:del w:id="1157" w:author="Jillian Carson-Jackson" w:date="2021-08-28T17:16:00Z"/>
              </w:rPr>
            </w:pPr>
            <w:del w:id="1158" w:author="Jillian Carson-Jackson" w:date="2021-08-28T17:16:00Z">
              <w:r w:rsidRPr="00C50983" w:rsidDel="00A937EA">
                <w:delText>The creation of new practices or procedures to fit a particular situation or specific problem and emphasizes creativity based upon highly developed skills</w:delText>
              </w:r>
            </w:del>
          </w:p>
        </w:tc>
      </w:tr>
    </w:tbl>
    <w:p w14:paraId="440E39AD" w14:textId="0DE5E056" w:rsidR="007D674E" w:rsidDel="00A937EA" w:rsidRDefault="007D674E" w:rsidP="007D674E">
      <w:pPr>
        <w:rPr>
          <w:del w:id="1159" w:author="Jillian Carson-Jackson" w:date="2021-08-28T17:16:00Z"/>
        </w:rPr>
      </w:pPr>
    </w:p>
    <w:p w14:paraId="1B7DED2D" w14:textId="075151C8" w:rsidR="00FE36CA" w:rsidDel="00040A3E" w:rsidRDefault="00FE36CA" w:rsidP="00FE36CA">
      <w:pPr>
        <w:pStyle w:val="Heading1"/>
        <w:rPr>
          <w:del w:id="1160" w:author="Jillian Carson-Jackson" w:date="2021-08-28T17:01:00Z"/>
          <w:caps w:val="0"/>
        </w:rPr>
      </w:pPr>
      <w:bookmarkStart w:id="1161" w:name="_Toc245254422"/>
      <w:bookmarkStart w:id="1162" w:name="_Toc6299021"/>
      <w:del w:id="1163" w:author="Jillian Carson-Jackson" w:date="2021-08-28T17:01:00Z">
        <w:r w:rsidRPr="00FE36CA" w:rsidDel="00040A3E">
          <w:rPr>
            <w:caps w:val="0"/>
          </w:rPr>
          <w:delText>EVALUATION OR ASSESSMENT</w:delText>
        </w:r>
        <w:bookmarkEnd w:id="1161"/>
        <w:bookmarkEnd w:id="1162"/>
      </w:del>
    </w:p>
    <w:p w14:paraId="7C23EC67" w14:textId="55BB105D" w:rsidR="00FE36CA" w:rsidDel="00040A3E" w:rsidRDefault="00FE36CA" w:rsidP="00FE36CA">
      <w:pPr>
        <w:pStyle w:val="Heading1separatationline"/>
        <w:rPr>
          <w:del w:id="1164" w:author="Jillian Carson-Jackson" w:date="2021-08-28T17:01:00Z"/>
        </w:rPr>
      </w:pPr>
    </w:p>
    <w:p w14:paraId="4C231CC2" w14:textId="74DFDCF0" w:rsidR="00FE36CA" w:rsidRPr="00FE36CA" w:rsidDel="00040A3E" w:rsidRDefault="00FE36CA" w:rsidP="00FE36CA">
      <w:pPr>
        <w:pStyle w:val="BodyText"/>
        <w:spacing w:line="216" w:lineRule="atLeast"/>
        <w:rPr>
          <w:del w:id="1165" w:author="Jillian Carson-Jackson" w:date="2021-08-28T17:01:00Z"/>
        </w:rPr>
      </w:pPr>
      <w:del w:id="1166" w:author="Jillian Carson-Jackson" w:date="2021-08-28T17:01:00Z">
        <w:r w:rsidRPr="00FE36CA" w:rsidDel="00040A3E">
          <w:delText xml:space="preserve">Continual assessment of </w:delText>
        </w:r>
        <w:r w:rsidR="00B908C2" w:rsidDel="00040A3E">
          <w:delText>participant</w:delText>
        </w:r>
        <w:r w:rsidRPr="00FE36CA" w:rsidDel="00040A3E">
          <w:delText xml:space="preserve">s should be undertaken.  In many cases the assessment can be based on the marks given to </w:delText>
        </w:r>
        <w:r w:rsidR="00B908C2" w:rsidDel="00040A3E">
          <w:delText>participant</w:delText>
        </w:r>
        <w:r w:rsidRPr="00FE36CA" w:rsidDel="00040A3E">
          <w:delText xml:space="preserve">s’ course work, providing a proper record of it is kept.  That can be supplemented by occasional short test papers.  </w:delText>
        </w:r>
        <w:commentRangeStart w:id="1167"/>
        <w:r w:rsidRPr="00FE36CA" w:rsidDel="00040A3E">
          <w:delText>These assessments are additional to any examination required for the purposes of certification.</w:delText>
        </w:r>
        <w:commentRangeEnd w:id="1167"/>
        <w:r w:rsidR="006E3723" w:rsidDel="00040A3E">
          <w:rPr>
            <w:rStyle w:val="CommentReference"/>
          </w:rPr>
          <w:commentReference w:id="1167"/>
        </w:r>
      </w:del>
    </w:p>
    <w:p w14:paraId="09311735" w14:textId="4BE0F74E" w:rsidR="00FE36CA" w:rsidDel="00040A3E" w:rsidRDefault="00FE36CA" w:rsidP="00FE36CA">
      <w:pPr>
        <w:pStyle w:val="BodyText"/>
        <w:rPr>
          <w:del w:id="1168" w:author="Jillian Carson-Jackson" w:date="2021-08-28T17:01:00Z"/>
        </w:rPr>
      </w:pPr>
      <w:del w:id="1169" w:author="Jillian Carson-Jackson" w:date="2021-08-28T17:01:00Z">
        <w:r w:rsidRPr="00FE36CA" w:rsidDel="00040A3E">
          <w:lastRenderedPageBreak/>
          <w:delText xml:space="preserve">Assessments should use the following five levels to indicate the progressive learning attained by </w:delText>
        </w:r>
        <w:r w:rsidR="00B908C2" w:rsidDel="00040A3E">
          <w:delText>participant</w:delText>
        </w:r>
        <w:r w:rsidRPr="00FE36CA" w:rsidDel="00040A3E">
          <w:delText>s.  It is recommended that, for the VTS Operator, an average level of one to four should be considered as being satisfactory.</w:delText>
        </w:r>
      </w:del>
    </w:p>
    <w:p w14:paraId="5FC142E5" w14:textId="757B7220" w:rsidR="00FE36CA" w:rsidDel="00040A3E" w:rsidRDefault="00FE36CA" w:rsidP="008C4757">
      <w:pPr>
        <w:pStyle w:val="Tablecaption"/>
        <w:rPr>
          <w:del w:id="1170" w:author="Jillian Carson-Jackson" w:date="2021-08-28T17:01:00Z"/>
        </w:rPr>
      </w:pPr>
      <w:bookmarkStart w:id="1171" w:name="_Toc531423226"/>
      <w:commentRangeStart w:id="1172"/>
      <w:del w:id="1173" w:author="Jillian Carson-Jackson" w:date="2021-08-28T17:01:00Z">
        <w:r w:rsidDel="00040A3E">
          <w:delText>Assessment Levels</w:delText>
        </w:r>
        <w:bookmarkEnd w:id="1171"/>
        <w:commentRangeEnd w:id="1172"/>
        <w:r w:rsidR="0028267C" w:rsidDel="00040A3E">
          <w:rPr>
            <w:rStyle w:val="CommentReference"/>
            <w:b w:val="0"/>
            <w:bCs w:val="0"/>
            <w:i w:val="0"/>
            <w:color w:val="auto"/>
            <w:u w:val="none"/>
          </w:rPr>
          <w:commentReference w:id="1172"/>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FE36CA" w:rsidRPr="00FE36CA" w:rsidDel="00040A3E" w14:paraId="3FA100E6" w14:textId="01BBFCC5" w:rsidTr="00DA7DB4">
        <w:trPr>
          <w:jc w:val="center"/>
          <w:del w:id="1174" w:author="Jillian Carson-Jackson" w:date="2021-08-28T17:01:00Z"/>
        </w:trPr>
        <w:tc>
          <w:tcPr>
            <w:tcW w:w="1384" w:type="dxa"/>
            <w:tcBorders>
              <w:bottom w:val="single" w:sz="8" w:space="0" w:color="auto"/>
            </w:tcBorders>
            <w:vAlign w:val="center"/>
          </w:tcPr>
          <w:p w14:paraId="5D09A8C3" w14:textId="0496AF49" w:rsidR="00FE36CA" w:rsidRPr="00FE36CA" w:rsidDel="00040A3E" w:rsidRDefault="00CC5CC8" w:rsidP="00CC5CC8">
            <w:pPr>
              <w:pStyle w:val="Tableheading"/>
              <w:rPr>
                <w:del w:id="1175" w:author="Jillian Carson-Jackson" w:date="2021-08-28T17:01:00Z"/>
              </w:rPr>
            </w:pPr>
            <w:del w:id="1176" w:author="Jillian Carson-Jackson" w:date="2021-08-28T17:01:00Z">
              <w:r w:rsidDel="00040A3E">
                <w:delText>Level</w:delText>
              </w:r>
            </w:del>
          </w:p>
        </w:tc>
        <w:tc>
          <w:tcPr>
            <w:tcW w:w="7796" w:type="dxa"/>
            <w:tcBorders>
              <w:bottom w:val="single" w:sz="8" w:space="0" w:color="auto"/>
            </w:tcBorders>
            <w:vAlign w:val="center"/>
          </w:tcPr>
          <w:p w14:paraId="569C276A" w14:textId="12813431" w:rsidR="00FE36CA" w:rsidRPr="00FE36CA" w:rsidDel="00040A3E" w:rsidRDefault="00FE36CA" w:rsidP="00CC5CC8">
            <w:pPr>
              <w:pStyle w:val="Tableheading"/>
              <w:rPr>
                <w:del w:id="1177" w:author="Jillian Carson-Jackson" w:date="2021-08-28T17:01:00Z"/>
              </w:rPr>
            </w:pPr>
            <w:bookmarkStart w:id="1178" w:name="_Toc476983239"/>
            <w:del w:id="1179" w:author="Jillian Carson-Jackson" w:date="2021-08-28T17:01:00Z">
              <w:r w:rsidRPr="00FE36CA" w:rsidDel="00040A3E">
                <w:delText>D</w:delText>
              </w:r>
              <w:bookmarkEnd w:id="1178"/>
              <w:r w:rsidR="00CC5CC8" w:rsidDel="00040A3E">
                <w:delText>escription</w:delText>
              </w:r>
            </w:del>
          </w:p>
        </w:tc>
      </w:tr>
      <w:tr w:rsidR="00FE36CA" w:rsidRPr="00FE36CA" w:rsidDel="00040A3E" w14:paraId="08111D7C" w14:textId="399993AC" w:rsidTr="00DA7DB4">
        <w:trPr>
          <w:jc w:val="center"/>
          <w:del w:id="1180" w:author="Jillian Carson-Jackson" w:date="2021-08-28T17:01:00Z"/>
        </w:trPr>
        <w:tc>
          <w:tcPr>
            <w:tcW w:w="1384" w:type="dxa"/>
            <w:tcBorders>
              <w:top w:val="single" w:sz="8" w:space="0" w:color="auto"/>
            </w:tcBorders>
          </w:tcPr>
          <w:p w14:paraId="1EAC46E8" w14:textId="64864AF1" w:rsidR="00FE36CA" w:rsidRPr="00FE36CA" w:rsidDel="00040A3E" w:rsidRDefault="00FE36CA" w:rsidP="00FE36CA">
            <w:pPr>
              <w:pStyle w:val="Tabletext"/>
              <w:rPr>
                <w:del w:id="1181" w:author="Jillian Carson-Jackson" w:date="2021-08-28T17:01:00Z"/>
              </w:rPr>
            </w:pPr>
            <w:del w:id="1182" w:author="Jillian Carson-Jackson" w:date="2021-08-28T17:01:00Z">
              <w:r w:rsidRPr="00FE36CA" w:rsidDel="00040A3E">
                <w:delText>LEVEL 1</w:delText>
              </w:r>
            </w:del>
          </w:p>
        </w:tc>
        <w:tc>
          <w:tcPr>
            <w:tcW w:w="7796" w:type="dxa"/>
            <w:tcBorders>
              <w:top w:val="single" w:sz="8" w:space="0" w:color="auto"/>
            </w:tcBorders>
          </w:tcPr>
          <w:p w14:paraId="5228F378" w14:textId="6C95603A" w:rsidR="00FE36CA" w:rsidRPr="00FE36CA" w:rsidDel="00040A3E" w:rsidRDefault="00FE36CA" w:rsidP="00FE36CA">
            <w:pPr>
              <w:pStyle w:val="Tabletext"/>
              <w:rPr>
                <w:del w:id="1183" w:author="Jillian Carson-Jackson" w:date="2021-08-28T17:01:00Z"/>
              </w:rPr>
            </w:pPr>
            <w:del w:id="1184" w:author="Jillian Carson-Jackson" w:date="2021-08-28T17:01:00Z">
              <w:r w:rsidRPr="00FE36CA" w:rsidDel="00040A3E">
                <w:delText xml:space="preserve">The </w:delText>
              </w:r>
              <w:r w:rsidR="00B908C2" w:rsidDel="00040A3E">
                <w:delText>participant</w:delText>
              </w:r>
              <w:r w:rsidRPr="00FE36CA" w:rsidDel="00040A3E">
                <w:delText xml:space="preserve"> demonstrates a willingness to learn.</w:delText>
              </w:r>
            </w:del>
          </w:p>
        </w:tc>
      </w:tr>
      <w:tr w:rsidR="00FE36CA" w:rsidRPr="00FE36CA" w:rsidDel="00040A3E" w14:paraId="2E62E49C" w14:textId="30B4600C" w:rsidTr="00CC5CC8">
        <w:trPr>
          <w:jc w:val="center"/>
          <w:del w:id="1185" w:author="Jillian Carson-Jackson" w:date="2021-08-28T17:01:00Z"/>
        </w:trPr>
        <w:tc>
          <w:tcPr>
            <w:tcW w:w="1384" w:type="dxa"/>
          </w:tcPr>
          <w:p w14:paraId="13A4DE30" w14:textId="79B26734" w:rsidR="00FE36CA" w:rsidRPr="00FE36CA" w:rsidDel="00040A3E" w:rsidRDefault="00FE36CA" w:rsidP="00FE36CA">
            <w:pPr>
              <w:pStyle w:val="Tabletext"/>
              <w:rPr>
                <w:del w:id="1186" w:author="Jillian Carson-Jackson" w:date="2021-08-28T17:01:00Z"/>
              </w:rPr>
            </w:pPr>
            <w:del w:id="1187" w:author="Jillian Carson-Jackson" w:date="2021-08-28T17:01:00Z">
              <w:r w:rsidRPr="00FE36CA" w:rsidDel="00040A3E">
                <w:delText>LEVEL 2</w:delText>
              </w:r>
            </w:del>
          </w:p>
        </w:tc>
        <w:tc>
          <w:tcPr>
            <w:tcW w:w="7796" w:type="dxa"/>
          </w:tcPr>
          <w:p w14:paraId="36EC9D7F" w14:textId="6C7DC9D2" w:rsidR="00FE36CA" w:rsidRPr="00FE36CA" w:rsidDel="00040A3E" w:rsidRDefault="00FE36CA" w:rsidP="00FE36CA">
            <w:pPr>
              <w:pStyle w:val="Tabletext"/>
              <w:rPr>
                <w:del w:id="1188" w:author="Jillian Carson-Jackson" w:date="2021-08-28T17:01:00Z"/>
              </w:rPr>
            </w:pPr>
            <w:del w:id="1189" w:author="Jillian Carson-Jackson" w:date="2021-08-28T17:01:00Z">
              <w:r w:rsidRPr="00FE36CA" w:rsidDel="00040A3E">
                <w:delText xml:space="preserve">The </w:delText>
              </w:r>
              <w:r w:rsidR="00B908C2" w:rsidDel="00040A3E">
                <w:delText>participant</w:delText>
              </w:r>
              <w:r w:rsidRPr="00FE36CA" w:rsidDel="00040A3E">
                <w:delText xml:space="preserve"> demonstrates active participation in the learning process.</w:delText>
              </w:r>
            </w:del>
          </w:p>
        </w:tc>
      </w:tr>
      <w:tr w:rsidR="00FE36CA" w:rsidRPr="00FE36CA" w:rsidDel="00040A3E" w14:paraId="5166813F" w14:textId="33916446" w:rsidTr="00CC5CC8">
        <w:trPr>
          <w:jc w:val="center"/>
          <w:del w:id="1190" w:author="Jillian Carson-Jackson" w:date="2021-08-28T17:01:00Z"/>
        </w:trPr>
        <w:tc>
          <w:tcPr>
            <w:tcW w:w="1384" w:type="dxa"/>
          </w:tcPr>
          <w:p w14:paraId="22E8F57D" w14:textId="21204B84" w:rsidR="00FE36CA" w:rsidRPr="00FE36CA" w:rsidDel="00040A3E" w:rsidRDefault="00FE36CA" w:rsidP="00FE36CA">
            <w:pPr>
              <w:pStyle w:val="Tabletext"/>
              <w:rPr>
                <w:del w:id="1191" w:author="Jillian Carson-Jackson" w:date="2021-08-28T17:01:00Z"/>
              </w:rPr>
            </w:pPr>
            <w:del w:id="1192" w:author="Jillian Carson-Jackson" w:date="2021-08-28T17:01:00Z">
              <w:r w:rsidRPr="00FE36CA" w:rsidDel="00040A3E">
                <w:delText>LEVEL 3</w:delText>
              </w:r>
            </w:del>
          </w:p>
        </w:tc>
        <w:tc>
          <w:tcPr>
            <w:tcW w:w="7796" w:type="dxa"/>
          </w:tcPr>
          <w:p w14:paraId="5E1E7474" w14:textId="4BD132A9" w:rsidR="00FE36CA" w:rsidRPr="00FE36CA" w:rsidDel="00040A3E" w:rsidRDefault="00FE36CA" w:rsidP="00FE36CA">
            <w:pPr>
              <w:pStyle w:val="Tabletext"/>
              <w:rPr>
                <w:del w:id="1193" w:author="Jillian Carson-Jackson" w:date="2021-08-28T17:01:00Z"/>
              </w:rPr>
            </w:pPr>
            <w:del w:id="1194" w:author="Jillian Carson-Jackson" w:date="2021-08-28T17:01:00Z">
              <w:r w:rsidRPr="00FE36CA" w:rsidDel="00040A3E">
                <w:delText xml:space="preserve">The training positively influences the </w:delText>
              </w:r>
              <w:r w:rsidR="00B908C2" w:rsidDel="00040A3E">
                <w:delText>participant</w:delText>
              </w:r>
              <w:r w:rsidRPr="00FE36CA" w:rsidDel="00040A3E">
                <w:delText>’s behaviour and attitude, and there is a measurable increase in knowledge and skills.</w:delText>
              </w:r>
            </w:del>
          </w:p>
        </w:tc>
      </w:tr>
      <w:tr w:rsidR="00FE36CA" w:rsidRPr="00FE36CA" w:rsidDel="00040A3E" w14:paraId="00654D89" w14:textId="34103952" w:rsidTr="00CC5CC8">
        <w:trPr>
          <w:jc w:val="center"/>
          <w:del w:id="1195" w:author="Jillian Carson-Jackson" w:date="2021-08-28T17:01:00Z"/>
        </w:trPr>
        <w:tc>
          <w:tcPr>
            <w:tcW w:w="1384" w:type="dxa"/>
          </w:tcPr>
          <w:p w14:paraId="6479386F" w14:textId="55F94FF5" w:rsidR="00FE36CA" w:rsidRPr="00FE36CA" w:rsidDel="00040A3E" w:rsidRDefault="00FE36CA" w:rsidP="00FE36CA">
            <w:pPr>
              <w:pStyle w:val="Tabletext"/>
              <w:rPr>
                <w:del w:id="1196" w:author="Jillian Carson-Jackson" w:date="2021-08-28T17:01:00Z"/>
              </w:rPr>
            </w:pPr>
            <w:del w:id="1197" w:author="Jillian Carson-Jackson" w:date="2021-08-28T17:01:00Z">
              <w:r w:rsidRPr="00FE36CA" w:rsidDel="00040A3E">
                <w:delText>LEVEL 4</w:delText>
              </w:r>
            </w:del>
          </w:p>
        </w:tc>
        <w:tc>
          <w:tcPr>
            <w:tcW w:w="7796" w:type="dxa"/>
          </w:tcPr>
          <w:p w14:paraId="1976DF68" w14:textId="19783830" w:rsidR="00FE36CA" w:rsidRPr="00FE36CA" w:rsidDel="00040A3E" w:rsidRDefault="00FE36CA" w:rsidP="00FE36CA">
            <w:pPr>
              <w:pStyle w:val="Tabletext"/>
              <w:rPr>
                <w:del w:id="1198" w:author="Jillian Carson-Jackson" w:date="2021-08-28T17:01:00Z"/>
              </w:rPr>
            </w:pPr>
            <w:del w:id="1199" w:author="Jillian Carson-Jackson" w:date="2021-08-28T17:01:00Z">
              <w:r w:rsidRPr="00FE36CA" w:rsidDel="00040A3E">
                <w:delText xml:space="preserve">The </w:delText>
              </w:r>
              <w:r w:rsidR="00B908C2" w:rsidDel="00040A3E">
                <w:delText>participant</w:delText>
              </w:r>
              <w:r w:rsidRPr="00FE36CA" w:rsidDel="00040A3E">
                <w:delText xml:space="preserve"> demonstrates the ability to adapt existing knowledge, skills and attitude when dealing with new and unplanned situations.</w:delText>
              </w:r>
            </w:del>
          </w:p>
        </w:tc>
      </w:tr>
      <w:tr w:rsidR="00FE36CA" w:rsidRPr="00FE36CA" w:rsidDel="00040A3E" w14:paraId="00CC531A" w14:textId="508CBEA9" w:rsidTr="00CC5CC8">
        <w:trPr>
          <w:jc w:val="center"/>
          <w:del w:id="1200" w:author="Jillian Carson-Jackson" w:date="2021-08-28T17:01:00Z"/>
        </w:trPr>
        <w:tc>
          <w:tcPr>
            <w:tcW w:w="1384" w:type="dxa"/>
          </w:tcPr>
          <w:p w14:paraId="495C2F73" w14:textId="0CA88400" w:rsidR="00FE36CA" w:rsidRPr="00FE36CA" w:rsidDel="00040A3E" w:rsidRDefault="00FE36CA" w:rsidP="00FE36CA">
            <w:pPr>
              <w:pStyle w:val="Tabletext"/>
              <w:rPr>
                <w:del w:id="1201" w:author="Jillian Carson-Jackson" w:date="2021-08-28T17:01:00Z"/>
              </w:rPr>
            </w:pPr>
            <w:del w:id="1202" w:author="Jillian Carson-Jackson" w:date="2021-08-28T17:01:00Z">
              <w:r w:rsidRPr="00FE36CA" w:rsidDel="00040A3E">
                <w:delText>LEVEL 5</w:delText>
              </w:r>
            </w:del>
          </w:p>
        </w:tc>
        <w:tc>
          <w:tcPr>
            <w:tcW w:w="7796" w:type="dxa"/>
          </w:tcPr>
          <w:p w14:paraId="70952ED6" w14:textId="5503710E" w:rsidR="00FE36CA" w:rsidRPr="00FE36CA" w:rsidDel="00040A3E" w:rsidRDefault="00FE36CA" w:rsidP="00FE36CA">
            <w:pPr>
              <w:pStyle w:val="Tabletext"/>
              <w:rPr>
                <w:del w:id="1203" w:author="Jillian Carson-Jackson" w:date="2021-08-28T17:01:00Z"/>
              </w:rPr>
            </w:pPr>
            <w:del w:id="1204" w:author="Jillian Carson-Jackson" w:date="2021-08-28T17:01:00Z">
              <w:r w:rsidRPr="00FE36CA" w:rsidDel="00040A3E">
                <w:delText xml:space="preserve">The </w:delText>
              </w:r>
              <w:r w:rsidR="00B908C2" w:rsidDel="00040A3E">
                <w:delText>participant</w:delText>
              </w:r>
              <w:r w:rsidRPr="00FE36CA" w:rsidDel="00040A3E">
                <w:delText xml:space="preserve"> demonstrates a permanent positive change in knowledge, skills and attitude and is ready to positively influence others.</w:delText>
              </w:r>
            </w:del>
          </w:p>
          <w:p w14:paraId="2632AAB9" w14:textId="098864B9" w:rsidR="00FE36CA" w:rsidRPr="00FE36CA" w:rsidDel="00040A3E" w:rsidRDefault="00FE36CA" w:rsidP="00FE36CA">
            <w:pPr>
              <w:pStyle w:val="Tabletext"/>
              <w:rPr>
                <w:del w:id="1205" w:author="Jillian Carson-Jackson" w:date="2021-08-28T17:01:00Z"/>
              </w:rPr>
            </w:pPr>
            <w:del w:id="1206" w:author="Jillian Carson-Jackson" w:date="2021-08-28T17:01:00Z">
              <w:r w:rsidRPr="00FE36CA" w:rsidDel="00040A3E">
                <w:delText xml:space="preserve">The </w:delText>
              </w:r>
              <w:r w:rsidR="00B908C2" w:rsidDel="00040A3E">
                <w:delText>participant</w:delText>
              </w:r>
              <w:r w:rsidRPr="00FE36CA" w:rsidDel="00040A3E">
                <w:delText xml:space="preserve"> may exhibit some positive changes in co-related behaviours.</w:delText>
              </w:r>
            </w:del>
          </w:p>
        </w:tc>
      </w:tr>
    </w:tbl>
    <w:p w14:paraId="14303A77" w14:textId="427B2EBD" w:rsidR="00FE36CA" w:rsidDel="00040A3E" w:rsidRDefault="00FE36CA" w:rsidP="00FE36CA">
      <w:pPr>
        <w:rPr>
          <w:del w:id="1207" w:author="Jillian Carson-Jackson" w:date="2021-08-28T17:01:00Z"/>
        </w:rPr>
      </w:pPr>
    </w:p>
    <w:p w14:paraId="41A65705" w14:textId="0AA6418C" w:rsidR="00FE36CA" w:rsidRPr="00FE36CA" w:rsidDel="00040A3E" w:rsidRDefault="00FE36CA" w:rsidP="00FE36CA">
      <w:pPr>
        <w:pStyle w:val="BodyText"/>
        <w:spacing w:line="216" w:lineRule="atLeast"/>
        <w:rPr>
          <w:del w:id="1208" w:author="Jillian Carson-Jackson" w:date="2021-08-28T17:01:00Z"/>
        </w:rPr>
      </w:pPr>
      <w:del w:id="1209" w:author="Jillian Carson-Jackson" w:date="2021-02-04T20:42:00Z">
        <w:r w:rsidRPr="00FE36CA" w:rsidDel="00CC5B18">
          <w:delText>The form and timing of examinations for endorsement as a VTS Operator is a matter for the Competent Authority concerned</w:delText>
        </w:r>
        <w:commentRangeStart w:id="1210"/>
        <w:commentRangeEnd w:id="1210"/>
        <w:r w:rsidR="00B73FA4" w:rsidDel="00CC5B18">
          <w:rPr>
            <w:rStyle w:val="CommentReference"/>
          </w:rPr>
          <w:commentReference w:id="1210"/>
        </w:r>
      </w:del>
      <w:del w:id="1211" w:author="Jillian Carson-Jackson" w:date="2021-08-28T17:01:00Z">
        <w:r w:rsidRPr="00FE36CA" w:rsidDel="00040A3E">
          <w:delText>.</w:delText>
        </w:r>
      </w:del>
    </w:p>
    <w:p w14:paraId="25654272" w14:textId="79DAC529" w:rsidR="00FE36CA" w:rsidRPr="00FE36CA" w:rsidDel="00040A3E" w:rsidRDefault="00FE36CA" w:rsidP="00FE36CA">
      <w:pPr>
        <w:pStyle w:val="BodyText"/>
        <w:spacing w:line="216" w:lineRule="atLeast"/>
        <w:rPr>
          <w:del w:id="1212" w:author="Jillian Carson-Jackson" w:date="2021-08-28T17:01:00Z"/>
        </w:rPr>
      </w:pPr>
      <w:del w:id="1213" w:author="Jillian Carson-Jackson" w:date="2021-08-28T17:01:00Z">
        <w:r w:rsidRPr="00FE36CA" w:rsidDel="00040A3E">
          <w:delText>An adequate period should be allowed at the end of the course for revision and review of the course content.  That period and the time occupied by any examinations would be additional to the times shown in the syllabuses.</w:delText>
        </w:r>
      </w:del>
    </w:p>
    <w:p w14:paraId="6AFF463F" w14:textId="5B7FF7AC" w:rsidR="00FE36CA" w:rsidDel="00040A3E" w:rsidRDefault="00FE36CA" w:rsidP="00FE36CA">
      <w:pPr>
        <w:pStyle w:val="BodyText"/>
        <w:rPr>
          <w:del w:id="1214" w:author="Jillian Carson-Jackson" w:date="2021-08-28T17:01:00Z"/>
        </w:rPr>
      </w:pPr>
      <w:del w:id="1215" w:author="Jillian Carson-Jackson" w:date="2021-08-28T17:01:00Z">
        <w:r w:rsidRPr="00FE36CA" w:rsidDel="00040A3E">
          <w:delText xml:space="preserve">The </w:delText>
        </w:r>
      </w:del>
      <w:del w:id="1216" w:author="Jillian Carson-Jackson" w:date="2021-02-04T20:43:00Z">
        <w:r w:rsidRPr="00FE36CA" w:rsidDel="00B663F7">
          <w:delText>Competent Authority</w:delText>
        </w:r>
      </w:del>
      <w:commentRangeStart w:id="1217"/>
      <w:del w:id="1218" w:author="Jillian Carson-Jackson" w:date="2021-08-28T17:01:00Z">
        <w:r w:rsidRPr="00FE36CA" w:rsidDel="00040A3E">
          <w:delText xml:space="preserve"> </w:delText>
        </w:r>
        <w:commentRangeEnd w:id="1217"/>
        <w:r w:rsidR="00B663F7" w:rsidDel="00040A3E">
          <w:rPr>
            <w:rStyle w:val="CommentReference"/>
          </w:rPr>
          <w:commentReference w:id="1217"/>
        </w:r>
        <w:r w:rsidRPr="00FE36CA" w:rsidDel="00040A3E">
          <w:delText>may recognize documented evidence including assessments completed for the attainment of related certificates as equivalencies for parts or all specific VTS modules.</w:delText>
        </w:r>
      </w:del>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50C39A6A" w:rsidR="00FE36CA" w:rsidDel="00040A3E" w:rsidRDefault="00FE36CA" w:rsidP="00FE36CA">
      <w:pPr>
        <w:pStyle w:val="Heading1"/>
        <w:rPr>
          <w:del w:id="1219" w:author="Jillian Carson-Jackson" w:date="2021-08-28T17:01:00Z"/>
        </w:rPr>
      </w:pPr>
      <w:bookmarkStart w:id="1220" w:name="_Toc6299022"/>
      <w:del w:id="1221" w:author="Jillian Carson-Jackson" w:date="2021-08-28T17:01:00Z">
        <w:r w:rsidDel="00040A3E">
          <w:lastRenderedPageBreak/>
          <w:delText>PRACTICAL TRAINING</w:delText>
        </w:r>
        <w:bookmarkEnd w:id="1220"/>
      </w:del>
    </w:p>
    <w:p w14:paraId="3D7BD6EB" w14:textId="7B07B5FC" w:rsidR="00FE36CA" w:rsidDel="00040A3E" w:rsidRDefault="00FE36CA" w:rsidP="00FE36CA">
      <w:pPr>
        <w:pStyle w:val="Heading1separatationline"/>
        <w:rPr>
          <w:del w:id="1222" w:author="Jillian Carson-Jackson" w:date="2021-08-28T17:01:00Z"/>
        </w:rPr>
      </w:pPr>
    </w:p>
    <w:p w14:paraId="7BBD171D" w14:textId="6D4C2018" w:rsidR="00FE36CA" w:rsidDel="00040A3E" w:rsidRDefault="00FE36CA" w:rsidP="00FE36CA">
      <w:pPr>
        <w:pStyle w:val="BodyText"/>
        <w:rPr>
          <w:del w:id="1223" w:author="Jillian Carson-Jackson" w:date="2021-08-28T17:01:00Z"/>
        </w:rPr>
      </w:pPr>
      <w:del w:id="1224" w:author="Jillian Carson-Jackson" w:date="2021-08-28T17:01:00Z">
        <w:r w:rsidRPr="00FE36CA" w:rsidDel="00040A3E">
          <w:delText>In addition to subject modules; the following are recommended simulated exercises included assessment criteria and recommended duration in hours.</w:delText>
        </w:r>
      </w:del>
    </w:p>
    <w:p w14:paraId="5B4B7AE6" w14:textId="209EADE3" w:rsidR="00FE36CA" w:rsidDel="00040A3E" w:rsidRDefault="00FE36CA" w:rsidP="008C4757">
      <w:pPr>
        <w:pStyle w:val="Tablecaption"/>
        <w:rPr>
          <w:del w:id="1225" w:author="Jillian Carson-Jackson" w:date="2021-08-28T17:01:00Z"/>
        </w:rPr>
      </w:pPr>
      <w:bookmarkStart w:id="1226" w:name="_Toc531423227"/>
      <w:commentRangeStart w:id="1227"/>
      <w:del w:id="1228" w:author="Jillian Carson-Jackson" w:date="2021-08-28T17:01:00Z">
        <w:r w:rsidDel="00040A3E">
          <w:delText>Simulation Exercises</w:delText>
        </w:r>
        <w:bookmarkEnd w:id="1226"/>
        <w:commentRangeEnd w:id="1227"/>
        <w:r w:rsidR="005A7821" w:rsidDel="00040A3E">
          <w:rPr>
            <w:rStyle w:val="CommentReference"/>
            <w:b w:val="0"/>
            <w:bCs w:val="0"/>
            <w:i w:val="0"/>
            <w:color w:val="auto"/>
            <w:u w:val="none"/>
          </w:rPr>
          <w:commentReference w:id="1227"/>
        </w:r>
      </w:del>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8"/>
        <w:gridCol w:w="3528"/>
        <w:gridCol w:w="1351"/>
      </w:tblGrid>
      <w:tr w:rsidR="00FE36CA" w:rsidRPr="00C50983" w:rsidDel="00040A3E" w14:paraId="25691E5E" w14:textId="6186D71D" w:rsidTr="00DA7DB4">
        <w:trPr>
          <w:tblHeader/>
          <w:jc w:val="center"/>
          <w:del w:id="1229" w:author="Jillian Carson-Jackson" w:date="2021-08-28T17:01:00Z"/>
        </w:trPr>
        <w:tc>
          <w:tcPr>
            <w:tcW w:w="3768" w:type="dxa"/>
            <w:tcBorders>
              <w:bottom w:val="single" w:sz="8" w:space="0" w:color="auto"/>
            </w:tcBorders>
            <w:vAlign w:val="center"/>
          </w:tcPr>
          <w:p w14:paraId="468F120F" w14:textId="429EDCD2" w:rsidR="00FE36CA" w:rsidRPr="00C50983" w:rsidDel="00040A3E" w:rsidRDefault="00FE36CA" w:rsidP="00CC5CC8">
            <w:pPr>
              <w:pStyle w:val="Tableheading"/>
              <w:rPr>
                <w:del w:id="1230" w:author="Jillian Carson-Jackson" w:date="2021-08-28T17:01:00Z"/>
              </w:rPr>
            </w:pPr>
            <w:del w:id="1231" w:author="Jillian Carson-Jackson" w:date="2021-08-28T17:01:00Z">
              <w:r w:rsidRPr="00C50983" w:rsidDel="00040A3E">
                <w:delText>Subject</w:delText>
              </w:r>
            </w:del>
          </w:p>
        </w:tc>
        <w:tc>
          <w:tcPr>
            <w:tcW w:w="3528" w:type="dxa"/>
            <w:tcBorders>
              <w:bottom w:val="single" w:sz="8" w:space="0" w:color="auto"/>
            </w:tcBorders>
            <w:vAlign w:val="center"/>
          </w:tcPr>
          <w:p w14:paraId="79B4914D" w14:textId="4BDFC53F" w:rsidR="00FE36CA" w:rsidRPr="00C50983" w:rsidDel="00040A3E" w:rsidRDefault="00FE36CA" w:rsidP="00CC5CC8">
            <w:pPr>
              <w:pStyle w:val="Tableheading"/>
              <w:rPr>
                <w:del w:id="1232" w:author="Jillian Carson-Jackson" w:date="2021-08-28T17:01:00Z"/>
              </w:rPr>
            </w:pPr>
            <w:del w:id="1233" w:author="Jillian Carson-Jackson" w:date="2021-08-28T17:01:00Z">
              <w:r w:rsidRPr="00C50983" w:rsidDel="00040A3E">
                <w:delText>Assessment criteria</w:delText>
              </w:r>
            </w:del>
          </w:p>
        </w:tc>
        <w:tc>
          <w:tcPr>
            <w:tcW w:w="1351" w:type="dxa"/>
            <w:tcBorders>
              <w:bottom w:val="single" w:sz="8" w:space="0" w:color="auto"/>
            </w:tcBorders>
            <w:vAlign w:val="center"/>
          </w:tcPr>
          <w:p w14:paraId="1F373E98" w14:textId="0340A1AB" w:rsidR="00FE36CA" w:rsidRPr="00C50983" w:rsidDel="00040A3E" w:rsidRDefault="00FE36CA" w:rsidP="00CC5CC8">
            <w:pPr>
              <w:pStyle w:val="Tableheading"/>
              <w:rPr>
                <w:del w:id="1234" w:author="Jillian Carson-Jackson" w:date="2021-08-28T17:01:00Z"/>
              </w:rPr>
            </w:pPr>
            <w:del w:id="1235" w:author="Jillian Carson-Jackson" w:date="2021-08-28T17:01:00Z">
              <w:r w:rsidRPr="00C50983" w:rsidDel="00040A3E">
                <w:delText>Hours</w:delText>
              </w:r>
            </w:del>
          </w:p>
        </w:tc>
      </w:tr>
      <w:tr w:rsidR="00FE36CA" w:rsidRPr="00C50983" w:rsidDel="00040A3E" w14:paraId="093FDC50" w14:textId="01E74990" w:rsidTr="00DA7DB4">
        <w:trPr>
          <w:jc w:val="center"/>
          <w:del w:id="1236" w:author="Jillian Carson-Jackson" w:date="2021-08-28T17:01:00Z"/>
        </w:trPr>
        <w:tc>
          <w:tcPr>
            <w:tcW w:w="3768" w:type="dxa"/>
            <w:tcBorders>
              <w:top w:val="single" w:sz="8" w:space="0" w:color="auto"/>
            </w:tcBorders>
            <w:vAlign w:val="center"/>
          </w:tcPr>
          <w:p w14:paraId="4CBECB1F" w14:textId="09C45D7F" w:rsidR="00FE36CA" w:rsidRPr="00FE36CA" w:rsidDel="00040A3E" w:rsidRDefault="00FE36CA" w:rsidP="00CC5CC8">
            <w:pPr>
              <w:pStyle w:val="Tabletext"/>
              <w:rPr>
                <w:del w:id="1237" w:author="Jillian Carson-Jackson" w:date="2021-08-28T17:01:00Z"/>
                <w:b/>
              </w:rPr>
            </w:pPr>
            <w:del w:id="1238" w:author="Jillian Carson-Jackson" w:date="2021-08-28T17:01:00Z">
              <w:r w:rsidRPr="00FE36CA" w:rsidDel="00040A3E">
                <w:rPr>
                  <w:b/>
                </w:rPr>
                <w:delText>Basic skills</w:delText>
              </w:r>
            </w:del>
          </w:p>
          <w:p w14:paraId="4E834F55" w14:textId="340C5825" w:rsidR="00FE36CA" w:rsidRPr="00C50983" w:rsidDel="00040A3E" w:rsidRDefault="00FE36CA" w:rsidP="00CA6159">
            <w:pPr>
              <w:pStyle w:val="Tabletext"/>
              <w:numPr>
                <w:ilvl w:val="0"/>
                <w:numId w:val="51"/>
              </w:numPr>
              <w:rPr>
                <w:del w:id="1239" w:author="Jillian Carson-Jackson" w:date="2021-08-28T17:01:00Z"/>
              </w:rPr>
            </w:pPr>
            <w:del w:id="1240" w:author="Jillian Carson-Jackson" w:date="2021-08-28T17:01:00Z">
              <w:r w:rsidRPr="00C50983" w:rsidDel="00040A3E">
                <w:delText xml:space="preserve">Monitoring and identification </w:delText>
              </w:r>
            </w:del>
          </w:p>
          <w:p w14:paraId="1E875F60" w14:textId="4DE64AE8" w:rsidR="00FE36CA" w:rsidRPr="00C50983" w:rsidDel="00040A3E" w:rsidRDefault="00FE36CA" w:rsidP="00CA6159">
            <w:pPr>
              <w:pStyle w:val="Tabletext"/>
              <w:numPr>
                <w:ilvl w:val="0"/>
                <w:numId w:val="51"/>
              </w:numPr>
              <w:rPr>
                <w:del w:id="1241" w:author="Jillian Carson-Jackson" w:date="2021-08-28T17:01:00Z"/>
              </w:rPr>
            </w:pPr>
            <w:del w:id="1242" w:author="Jillian Carson-Jackson" w:date="2021-08-28T17:01:00Z">
              <w:r w:rsidRPr="00C50983" w:rsidDel="00040A3E">
                <w:delText>Communication co-ordination</w:delText>
              </w:r>
            </w:del>
          </w:p>
          <w:p w14:paraId="4A62A424" w14:textId="717A9479" w:rsidR="00FE36CA" w:rsidRPr="00C50983" w:rsidDel="00040A3E" w:rsidRDefault="00FE36CA" w:rsidP="00CA6159">
            <w:pPr>
              <w:pStyle w:val="Tabletext"/>
              <w:numPr>
                <w:ilvl w:val="0"/>
                <w:numId w:val="51"/>
              </w:numPr>
              <w:rPr>
                <w:del w:id="1243" w:author="Jillian Carson-Jackson" w:date="2021-08-28T17:01:00Z"/>
              </w:rPr>
            </w:pPr>
            <w:del w:id="1244" w:author="Jillian Carson-Jackson" w:date="2021-08-28T17:01:00Z">
              <w:r w:rsidRPr="00C50983" w:rsidDel="00040A3E">
                <w:delText>Evaluation and interpretation of the traffic situation</w:delText>
              </w:r>
            </w:del>
          </w:p>
          <w:p w14:paraId="453FD0BF" w14:textId="3CAD5D05" w:rsidR="00FE36CA" w:rsidRPr="00C50983" w:rsidDel="00040A3E" w:rsidRDefault="00FE36CA" w:rsidP="00CA6159">
            <w:pPr>
              <w:pStyle w:val="Tabletext"/>
              <w:numPr>
                <w:ilvl w:val="0"/>
                <w:numId w:val="51"/>
              </w:numPr>
              <w:rPr>
                <w:del w:id="1245" w:author="Jillian Carson-Jackson" w:date="2021-08-28T17:01:00Z"/>
              </w:rPr>
            </w:pPr>
            <w:del w:id="1246" w:author="Jillian Carson-Jackson" w:date="2021-08-28T17:01:00Z">
              <w:r w:rsidRPr="00C50983" w:rsidDel="00040A3E">
                <w:delText>Log keeping, recording and reporting</w:delText>
              </w:r>
            </w:del>
          </w:p>
        </w:tc>
        <w:tc>
          <w:tcPr>
            <w:tcW w:w="3528" w:type="dxa"/>
            <w:tcBorders>
              <w:top w:val="single" w:sz="8" w:space="0" w:color="auto"/>
            </w:tcBorders>
            <w:vAlign w:val="center"/>
          </w:tcPr>
          <w:p w14:paraId="5595DC3D" w14:textId="61D64CED" w:rsidR="00FE36CA" w:rsidDel="00040A3E" w:rsidRDefault="00FE36CA" w:rsidP="00CC5CC8">
            <w:pPr>
              <w:pStyle w:val="Tabletext"/>
              <w:rPr>
                <w:del w:id="1247" w:author="Jillian Carson-Jackson" w:date="2021-08-28T17:01:00Z"/>
              </w:rPr>
            </w:pPr>
          </w:p>
          <w:p w14:paraId="3C37F6CB" w14:textId="6592167C" w:rsidR="00FE36CA" w:rsidRPr="00C50983" w:rsidDel="00040A3E" w:rsidRDefault="00FE36CA" w:rsidP="00CC5CC8">
            <w:pPr>
              <w:pStyle w:val="Tabletext"/>
              <w:rPr>
                <w:del w:id="1248" w:author="Jillian Carson-Jackson" w:date="2021-08-28T17:01:00Z"/>
              </w:rPr>
            </w:pPr>
            <w:del w:id="1249" w:author="Jillian Carson-Jackson" w:date="2021-08-28T17:01:00Z">
              <w:r w:rsidRPr="00C50983" w:rsidDel="00040A3E">
                <w:delText>Ability to identify, correctly interpret and handle reports from five simulated vessels.</w:delText>
              </w:r>
            </w:del>
          </w:p>
        </w:tc>
        <w:tc>
          <w:tcPr>
            <w:tcW w:w="1351" w:type="dxa"/>
            <w:tcBorders>
              <w:top w:val="single" w:sz="8" w:space="0" w:color="auto"/>
            </w:tcBorders>
            <w:vAlign w:val="center"/>
          </w:tcPr>
          <w:p w14:paraId="4A03A78E" w14:textId="28DB58B8" w:rsidR="00FE36CA" w:rsidRPr="00C50983" w:rsidDel="00040A3E" w:rsidRDefault="00FE36CA" w:rsidP="00CC5CC8">
            <w:pPr>
              <w:pStyle w:val="Tabletext"/>
              <w:rPr>
                <w:del w:id="1250" w:author="Jillian Carson-Jackson" w:date="2021-08-28T17:01:00Z"/>
              </w:rPr>
            </w:pPr>
            <w:del w:id="1251" w:author="Jillian Carson-Jackson" w:date="2021-08-28T17:01:00Z">
              <w:r w:rsidRPr="00C50983" w:rsidDel="00040A3E">
                <w:delText>20</w:delText>
              </w:r>
            </w:del>
          </w:p>
        </w:tc>
      </w:tr>
      <w:tr w:rsidR="00FE36CA" w:rsidRPr="00C50983" w:rsidDel="00040A3E" w14:paraId="4426FCC5" w14:textId="4C760F71" w:rsidTr="00CC5CC8">
        <w:trPr>
          <w:jc w:val="center"/>
          <w:del w:id="1252" w:author="Jillian Carson-Jackson" w:date="2021-08-28T17:01:00Z"/>
        </w:trPr>
        <w:tc>
          <w:tcPr>
            <w:tcW w:w="3768" w:type="dxa"/>
            <w:vAlign w:val="center"/>
          </w:tcPr>
          <w:p w14:paraId="71F3A7DA" w14:textId="43D710DC" w:rsidR="00FE36CA" w:rsidRPr="00FE36CA" w:rsidDel="00040A3E" w:rsidRDefault="00FE36CA" w:rsidP="00CC5CC8">
            <w:pPr>
              <w:pStyle w:val="Tabletext"/>
              <w:rPr>
                <w:del w:id="1253" w:author="Jillian Carson-Jackson" w:date="2021-08-28T17:01:00Z"/>
                <w:b/>
              </w:rPr>
            </w:pPr>
            <w:del w:id="1254" w:author="Jillian Carson-Jackson" w:date="2021-08-28T17:01:00Z">
              <w:r w:rsidRPr="00FE36CA" w:rsidDel="00040A3E">
                <w:rPr>
                  <w:b/>
                </w:rPr>
                <w:delText>Traffic interaction and conflict resolution</w:delText>
              </w:r>
            </w:del>
          </w:p>
          <w:p w14:paraId="2B7B3847" w14:textId="4121D74A" w:rsidR="00FE36CA" w:rsidRPr="00C50983" w:rsidDel="00040A3E" w:rsidRDefault="00FE36CA" w:rsidP="00CA6159">
            <w:pPr>
              <w:pStyle w:val="Tabletext"/>
              <w:numPr>
                <w:ilvl w:val="0"/>
                <w:numId w:val="52"/>
              </w:numPr>
              <w:rPr>
                <w:del w:id="1255" w:author="Jillian Carson-Jackson" w:date="2021-08-28T17:01:00Z"/>
              </w:rPr>
            </w:pPr>
            <w:del w:id="1256" w:author="Jillian Carson-Jackson" w:date="2021-08-28T17:01:00Z">
              <w:r w:rsidRPr="00C50983" w:rsidDel="00040A3E">
                <w:delText>Waterway management in multi-ship scenarios</w:delText>
              </w:r>
            </w:del>
          </w:p>
          <w:p w14:paraId="312ACCCB" w14:textId="173530E2" w:rsidR="00FE36CA" w:rsidRPr="00C50983" w:rsidDel="00040A3E" w:rsidRDefault="00FE36CA" w:rsidP="00CA6159">
            <w:pPr>
              <w:pStyle w:val="Tabletext"/>
              <w:numPr>
                <w:ilvl w:val="0"/>
                <w:numId w:val="52"/>
              </w:numPr>
              <w:rPr>
                <w:del w:id="1257" w:author="Jillian Carson-Jackson" w:date="2021-08-28T17:01:00Z"/>
              </w:rPr>
            </w:pPr>
            <w:del w:id="1258" w:author="Jillian Carson-Jackson" w:date="2021-08-28T17:01:00Z">
              <w:r w:rsidRPr="00C50983" w:rsidDel="00040A3E">
                <w:delText>Anticipation and projection of traffic patterns</w:delText>
              </w:r>
            </w:del>
          </w:p>
          <w:p w14:paraId="51FF48C8" w14:textId="32BAB172" w:rsidR="00FE36CA" w:rsidRPr="00C50983" w:rsidDel="00040A3E" w:rsidRDefault="00FE36CA" w:rsidP="00CA6159">
            <w:pPr>
              <w:pStyle w:val="Tabletext"/>
              <w:numPr>
                <w:ilvl w:val="0"/>
                <w:numId w:val="52"/>
              </w:numPr>
              <w:rPr>
                <w:del w:id="1259" w:author="Jillian Carson-Jackson" w:date="2021-08-28T17:01:00Z"/>
              </w:rPr>
            </w:pPr>
            <w:del w:id="1260" w:author="Jillian Carson-Jackson" w:date="2021-08-28T17:01:00Z">
              <w:r w:rsidRPr="00C50983" w:rsidDel="00040A3E">
                <w:delText>Critical areas</w:delText>
              </w:r>
            </w:del>
          </w:p>
          <w:p w14:paraId="499813F8" w14:textId="1DE36499" w:rsidR="00FE36CA" w:rsidRPr="00C50983" w:rsidDel="00040A3E" w:rsidRDefault="00FE36CA" w:rsidP="00CA6159">
            <w:pPr>
              <w:pStyle w:val="Tabletext"/>
              <w:numPr>
                <w:ilvl w:val="0"/>
                <w:numId w:val="52"/>
              </w:numPr>
              <w:rPr>
                <w:del w:id="1261" w:author="Jillian Carson-Jackson" w:date="2021-08-28T17:01:00Z"/>
              </w:rPr>
            </w:pPr>
            <w:del w:id="1262" w:author="Jillian Carson-Jackson" w:date="2021-08-28T17:01:00Z">
              <w:r w:rsidRPr="00C50983" w:rsidDel="00040A3E">
                <w:delText>Vessels overtaking and approaching each other</w:delText>
              </w:r>
            </w:del>
          </w:p>
          <w:p w14:paraId="6A42FFD6" w14:textId="396BA245" w:rsidR="00FE36CA" w:rsidRPr="00C50983" w:rsidDel="00040A3E" w:rsidRDefault="00FE36CA" w:rsidP="00CA6159">
            <w:pPr>
              <w:pStyle w:val="Tabletext"/>
              <w:numPr>
                <w:ilvl w:val="0"/>
                <w:numId w:val="52"/>
              </w:numPr>
              <w:rPr>
                <w:del w:id="1263" w:author="Jillian Carson-Jackson" w:date="2021-08-28T17:01:00Z"/>
              </w:rPr>
            </w:pPr>
            <w:del w:id="1264" w:author="Jillian Carson-Jackson" w:date="2021-08-28T17:01:00Z">
              <w:r w:rsidRPr="00C50983" w:rsidDel="00040A3E">
                <w:delText>VTS sailing/route plans, including those for deep draught vessels</w:delText>
              </w:r>
            </w:del>
          </w:p>
        </w:tc>
        <w:tc>
          <w:tcPr>
            <w:tcW w:w="3528" w:type="dxa"/>
            <w:vAlign w:val="center"/>
          </w:tcPr>
          <w:p w14:paraId="09FE2E19" w14:textId="713D1432" w:rsidR="00FE36CA" w:rsidDel="00040A3E" w:rsidRDefault="00FE36CA" w:rsidP="00CC5CC8">
            <w:pPr>
              <w:pStyle w:val="Tabletext"/>
              <w:ind w:left="0"/>
              <w:rPr>
                <w:del w:id="1265" w:author="Jillian Carson-Jackson" w:date="2021-08-28T17:01:00Z"/>
              </w:rPr>
            </w:pPr>
          </w:p>
          <w:p w14:paraId="275DA06A" w14:textId="6502AF9F" w:rsidR="00FE36CA" w:rsidRPr="00FE36CA" w:rsidDel="00040A3E" w:rsidRDefault="00FE36CA" w:rsidP="00CC5CC8">
            <w:pPr>
              <w:pStyle w:val="Tabletext"/>
              <w:rPr>
                <w:del w:id="1266" w:author="Jillian Carson-Jackson" w:date="2021-08-28T17:01:00Z"/>
              </w:rPr>
            </w:pPr>
            <w:del w:id="1267" w:author="Jillian Carson-Jackson" w:date="2021-08-28T17:01:00Z">
              <w:r w:rsidRPr="00FE36CA" w:rsidDel="00040A3E">
                <w:delText>Ability to identify, correctly interpret and deal with up to five simulated vessels in complex situations.</w:delText>
              </w:r>
            </w:del>
          </w:p>
          <w:p w14:paraId="4DDFDD05" w14:textId="70B27696" w:rsidR="00FE36CA" w:rsidRPr="00C50983" w:rsidDel="00040A3E" w:rsidRDefault="00FE36CA" w:rsidP="00CC5CC8">
            <w:pPr>
              <w:pStyle w:val="Tabletext"/>
              <w:rPr>
                <w:del w:id="1268" w:author="Jillian Carson-Jackson" w:date="2021-08-28T17:01:00Z"/>
              </w:rPr>
            </w:pPr>
            <w:del w:id="1269" w:author="Jillian Carson-Jackson" w:date="2021-08-28T17:01:00Z">
              <w:r w:rsidRPr="00C50983" w:rsidDel="00040A3E">
                <w:delText>Ability to prepare VTS sailing or route plans, to monitor their execution and amend them due to unforeseen circumstances.</w:delText>
              </w:r>
            </w:del>
          </w:p>
        </w:tc>
        <w:tc>
          <w:tcPr>
            <w:tcW w:w="1351" w:type="dxa"/>
            <w:vAlign w:val="center"/>
          </w:tcPr>
          <w:p w14:paraId="202EF2D8" w14:textId="02B3F2CB" w:rsidR="00FE36CA" w:rsidRPr="00C50983" w:rsidDel="00040A3E" w:rsidRDefault="00FE36CA" w:rsidP="00CC5CC8">
            <w:pPr>
              <w:pStyle w:val="Tabletext"/>
              <w:rPr>
                <w:del w:id="1270" w:author="Jillian Carson-Jackson" w:date="2021-08-28T17:01:00Z"/>
              </w:rPr>
            </w:pPr>
            <w:del w:id="1271" w:author="Jillian Carson-Jackson" w:date="2021-08-28T17:01:00Z">
              <w:r w:rsidRPr="00C50983" w:rsidDel="00040A3E">
                <w:delText>60</w:delText>
              </w:r>
            </w:del>
          </w:p>
        </w:tc>
      </w:tr>
      <w:tr w:rsidR="00FE36CA" w:rsidRPr="00C50983" w:rsidDel="00040A3E" w14:paraId="20434766" w14:textId="2935F416" w:rsidTr="00CC5CC8">
        <w:trPr>
          <w:jc w:val="center"/>
          <w:del w:id="1272" w:author="Jillian Carson-Jackson" w:date="2021-08-28T17:01:00Z"/>
        </w:trPr>
        <w:tc>
          <w:tcPr>
            <w:tcW w:w="3768" w:type="dxa"/>
            <w:vAlign w:val="center"/>
          </w:tcPr>
          <w:p w14:paraId="26BBE32A" w14:textId="42AC4B8E" w:rsidR="00FE36CA" w:rsidRPr="00FE36CA" w:rsidDel="00040A3E" w:rsidRDefault="00FE36CA" w:rsidP="00CC5CC8">
            <w:pPr>
              <w:pStyle w:val="Tabletext"/>
              <w:rPr>
                <w:del w:id="1273" w:author="Jillian Carson-Jackson" w:date="2021-08-28T17:01:00Z"/>
                <w:b/>
              </w:rPr>
            </w:pPr>
            <w:del w:id="1274" w:author="Jillian Carson-Jackson" w:date="2021-08-28T17:01:00Z">
              <w:r w:rsidRPr="00FE36CA" w:rsidDel="00040A3E">
                <w:rPr>
                  <w:b/>
                </w:rPr>
                <w:delText>Emergencies and special situations</w:delText>
              </w:r>
            </w:del>
          </w:p>
          <w:p w14:paraId="110694AF" w14:textId="0A9E954C" w:rsidR="00FE36CA" w:rsidRPr="00C50983" w:rsidDel="00040A3E" w:rsidRDefault="00FE36CA" w:rsidP="00CA6159">
            <w:pPr>
              <w:pStyle w:val="Tabletext"/>
              <w:numPr>
                <w:ilvl w:val="0"/>
                <w:numId w:val="53"/>
              </w:numPr>
              <w:rPr>
                <w:del w:id="1275" w:author="Jillian Carson-Jackson" w:date="2021-08-28T17:01:00Z"/>
              </w:rPr>
            </w:pPr>
            <w:del w:id="1276" w:author="Jillian Carson-Jackson" w:date="2021-08-28T17:01:00Z">
              <w:r w:rsidRPr="00C50983" w:rsidDel="00040A3E">
                <w:delText>Contingency plans</w:delText>
              </w:r>
            </w:del>
          </w:p>
          <w:p w14:paraId="4482A98F" w14:textId="1C11D1EB" w:rsidR="00FE36CA" w:rsidRPr="00C50983" w:rsidDel="00040A3E" w:rsidRDefault="00FE36CA" w:rsidP="00CA6159">
            <w:pPr>
              <w:pStyle w:val="Tabletext"/>
              <w:numPr>
                <w:ilvl w:val="0"/>
                <w:numId w:val="53"/>
              </w:numPr>
              <w:rPr>
                <w:del w:id="1277" w:author="Jillian Carson-Jackson" w:date="2021-08-28T17:01:00Z"/>
              </w:rPr>
            </w:pPr>
            <w:del w:id="1278" w:author="Jillian Carson-Jackson" w:date="2021-08-28T17:01:00Z">
              <w:r w:rsidRPr="00C50983" w:rsidDel="00040A3E">
                <w:delText>Adverse weather conditions</w:delText>
              </w:r>
            </w:del>
          </w:p>
          <w:p w14:paraId="63AF9E53" w14:textId="37E0A56A" w:rsidR="00FE36CA" w:rsidRPr="00C50983" w:rsidDel="00040A3E" w:rsidRDefault="00FE36CA" w:rsidP="00CA6159">
            <w:pPr>
              <w:pStyle w:val="Tabletext"/>
              <w:numPr>
                <w:ilvl w:val="0"/>
                <w:numId w:val="53"/>
              </w:numPr>
              <w:rPr>
                <w:del w:id="1279" w:author="Jillian Carson-Jackson" w:date="2021-08-28T17:01:00Z"/>
              </w:rPr>
            </w:pPr>
            <w:del w:id="1280" w:author="Jillian Carson-Jackson" w:date="2021-08-28T17:01:00Z">
              <w:r w:rsidRPr="00C50983" w:rsidDel="00040A3E">
                <w:delText>Special vessels and those with restricted manoeuvrability</w:delText>
              </w:r>
            </w:del>
          </w:p>
          <w:p w14:paraId="6359CC03" w14:textId="0A5FDCD6" w:rsidR="00FE36CA" w:rsidRPr="00C50983" w:rsidDel="00040A3E" w:rsidRDefault="00FE36CA" w:rsidP="00CA6159">
            <w:pPr>
              <w:pStyle w:val="Tabletext"/>
              <w:numPr>
                <w:ilvl w:val="0"/>
                <w:numId w:val="53"/>
              </w:numPr>
              <w:rPr>
                <w:del w:id="1281" w:author="Jillian Carson-Jackson" w:date="2021-08-28T17:01:00Z"/>
              </w:rPr>
            </w:pPr>
            <w:del w:id="1282" w:author="Jillian Carson-Jackson" w:date="2021-08-28T17:01:00Z">
              <w:r w:rsidRPr="00C50983" w:rsidDel="00040A3E">
                <w:delText>Internal and external emergencies</w:delText>
              </w:r>
            </w:del>
          </w:p>
        </w:tc>
        <w:tc>
          <w:tcPr>
            <w:tcW w:w="3528" w:type="dxa"/>
            <w:vAlign w:val="center"/>
          </w:tcPr>
          <w:p w14:paraId="06F48495" w14:textId="31010397" w:rsidR="00FE36CA" w:rsidRPr="00FE36CA" w:rsidDel="00040A3E" w:rsidRDefault="00FE36CA" w:rsidP="00CC5CC8">
            <w:pPr>
              <w:pStyle w:val="Tabletext"/>
              <w:rPr>
                <w:del w:id="1283" w:author="Jillian Carson-Jackson" w:date="2021-08-28T17:01:00Z"/>
              </w:rPr>
            </w:pPr>
            <w:del w:id="1284" w:author="Jillian Carson-Jackson" w:date="2021-08-28T17:01:00Z">
              <w:r w:rsidRPr="00FE36CA" w:rsidDel="00040A3E">
                <w:delText>Ability to identify, correctly interpret data and handle reports from 20 simulated vessels during emergencies and special situations.</w:delText>
              </w:r>
            </w:del>
          </w:p>
        </w:tc>
        <w:tc>
          <w:tcPr>
            <w:tcW w:w="1351" w:type="dxa"/>
            <w:vAlign w:val="center"/>
          </w:tcPr>
          <w:p w14:paraId="6D8EF469" w14:textId="307F92F8" w:rsidR="00FE36CA" w:rsidRPr="00C50983" w:rsidDel="00040A3E" w:rsidRDefault="00FE36CA" w:rsidP="00CC5CC8">
            <w:pPr>
              <w:pStyle w:val="Tabletext"/>
              <w:rPr>
                <w:del w:id="1285" w:author="Jillian Carson-Jackson" w:date="2021-08-28T17:01:00Z"/>
              </w:rPr>
            </w:pPr>
            <w:del w:id="1286" w:author="Jillian Carson-Jackson" w:date="2021-08-28T17:01:00Z">
              <w:r w:rsidRPr="00C50983" w:rsidDel="00040A3E">
                <w:delText>20</w:delText>
              </w:r>
            </w:del>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92085">
          <w:pgSz w:w="11906" w:h="16838" w:code="9"/>
          <w:pgMar w:top="1134" w:right="794" w:bottom="1134" w:left="907" w:header="851" w:footer="851" w:gutter="0"/>
          <w:cols w:space="708"/>
          <w:docGrid w:linePitch="360"/>
        </w:sectPr>
      </w:pPr>
      <w:bookmarkStart w:id="1287" w:name="_Toc419881221"/>
    </w:p>
    <w:p w14:paraId="4D69F3D3" w14:textId="599CA6FA" w:rsidR="0042518D" w:rsidRPr="00093294" w:rsidRDefault="00D967BA" w:rsidP="00513460">
      <w:pPr>
        <w:pStyle w:val="Part"/>
      </w:pPr>
      <w:r>
        <w:lastRenderedPageBreak/>
        <w:t xml:space="preserve"> </w:t>
      </w:r>
      <w:bookmarkStart w:id="1288" w:name="_Toc6299023"/>
      <w:commentRangeStart w:id="1289"/>
      <w:r w:rsidR="0042518D" w:rsidRPr="00093294">
        <w:t>COURSE</w:t>
      </w:r>
      <w:commentRangeEnd w:id="1289"/>
      <w:r w:rsidR="00C8192F">
        <w:rPr>
          <w:rStyle w:val="CommentReference"/>
          <w:b w:val="0"/>
          <w:caps w:val="0"/>
          <w:color w:val="auto"/>
        </w:rPr>
        <w:commentReference w:id="1289"/>
      </w:r>
      <w:r w:rsidR="0042518D" w:rsidRPr="00093294">
        <w:t xml:space="preserve"> MODULES</w:t>
      </w:r>
      <w:bookmarkEnd w:id="1288"/>
    </w:p>
    <w:p w14:paraId="74BBC3C2" w14:textId="6282AAE9" w:rsidR="0042518D" w:rsidDel="00373A5B" w:rsidRDefault="00D967BA" w:rsidP="0042518D">
      <w:pPr>
        <w:pStyle w:val="BodyText"/>
        <w:rPr>
          <w:del w:id="1290" w:author="Jillian Carson-Jackson" w:date="2021-08-28T17:20:00Z"/>
        </w:rPr>
      </w:pPr>
      <w:del w:id="1291" w:author="Jillian Carson-Jackson" w:date="2021-08-28T17:20:00Z">
        <w:r w:rsidRPr="00D967BA" w:rsidDel="00373A5B">
          <w:delText xml:space="preserve">The complete course comprises </w:delText>
        </w:r>
      </w:del>
      <w:del w:id="1292" w:author="Jillian Carson-Jackson" w:date="2021-08-28T17:18:00Z">
        <w:r w:rsidRPr="00D967BA" w:rsidDel="00351AC5">
          <w:delText xml:space="preserve">eight </w:delText>
        </w:r>
      </w:del>
      <w:del w:id="1293" w:author="Jillian Carson-Jackson" w:date="2021-08-28T17:20:00Z">
        <w:r w:rsidRPr="00D967BA" w:rsidDel="00373A5B">
          <w:delText>modules, each of which deals with a specific subject representing a requirement or function of a VTS Operator</w:delText>
        </w:r>
      </w:del>
      <w:del w:id="1294" w:author="Jillian Carson-Jackson" w:date="2021-08-28T17:18:00Z">
        <w:r w:rsidRPr="00D967BA" w:rsidDel="00351AC5">
          <w:delText>, followed by</w:delText>
        </w:r>
      </w:del>
      <w:del w:id="1295" w:author="Jillian Carson-Jackson" w:date="2021-08-28T17:19:00Z">
        <w:r w:rsidRPr="00D967BA" w:rsidDel="0020607D">
          <w:delText xml:space="preserve"> simulated exercises</w:delText>
        </w:r>
      </w:del>
      <w:del w:id="1296" w:author="Jillian Carson-Jackson" w:date="2021-08-28T17:20:00Z">
        <w:r w:rsidRPr="00D967BA" w:rsidDel="00373A5B">
          <w:delText xml:space="preserve"> and assessment </w:delText>
        </w:r>
      </w:del>
      <w:del w:id="1297" w:author="Jillian Carson-Jackson" w:date="2021-08-28T17:19:00Z">
        <w:r w:rsidRPr="00D967BA" w:rsidDel="00373A5B">
          <w:delText>intended to be</w:delText>
        </w:r>
      </w:del>
      <w:del w:id="1298" w:author="Jillian Carson-Jackson" w:date="2021-08-28T17:20:00Z">
        <w:r w:rsidRPr="00D967BA" w:rsidDel="00373A5B">
          <w:delText xml:space="preserve"> representative of events and incidents likely to be experienced in a VTS centre. </w:delText>
        </w:r>
        <w:r w:rsidDel="00373A5B">
          <w:delText xml:space="preserve"> </w:delText>
        </w:r>
        <w:r w:rsidRPr="00D967BA" w:rsidDel="00373A5B">
          <w:delText xml:space="preserve">The recommended duration in hours do not include the time necessary for examinations or tests of </w:delText>
        </w:r>
        <w:commentRangeStart w:id="1299"/>
        <w:r w:rsidRPr="00D967BA" w:rsidDel="00373A5B">
          <w:delText>proficiency.</w:delText>
        </w:r>
      </w:del>
      <w:commentRangeEnd w:id="1299"/>
      <w:r w:rsidR="00373A5B">
        <w:rPr>
          <w:rStyle w:val="CommentReference"/>
        </w:rPr>
        <w:commentReference w:id="1299"/>
      </w:r>
    </w:p>
    <w:p w14:paraId="4E4CBE4B" w14:textId="638DF972" w:rsidR="000D7C1A" w:rsidDel="00A67DA0" w:rsidRDefault="000D7C1A" w:rsidP="008C4757">
      <w:pPr>
        <w:pStyle w:val="Tablecaption"/>
        <w:rPr>
          <w:del w:id="1300" w:author="Jillian Carson-Jackson" w:date="2021-08-28T17:21:00Z"/>
        </w:rPr>
        <w:sectPr w:rsidR="000D7C1A" w:rsidDel="00A67DA0" w:rsidSect="009D6D6A">
          <w:pgSz w:w="11906" w:h="16838" w:code="9"/>
          <w:pgMar w:top="1134" w:right="794" w:bottom="1134" w:left="907" w:header="851" w:footer="851" w:gutter="0"/>
          <w:cols w:space="708"/>
          <w:docGrid w:linePitch="360"/>
        </w:sectPr>
      </w:pPr>
      <w:bookmarkStart w:id="1301" w:name="_Toc443313836"/>
    </w:p>
    <w:bookmarkEnd w:id="1301"/>
    <w:p w14:paraId="717A6538" w14:textId="7064FCA0" w:rsidR="00D967BA" w:rsidRPr="00093294" w:rsidRDefault="00D967BA" w:rsidP="0042518D"/>
    <w:p w14:paraId="020C1D2E" w14:textId="3ACDBE37" w:rsidR="005B2163" w:rsidRPr="00CE4F0B" w:rsidRDefault="00C915F9" w:rsidP="005B2163">
      <w:pPr>
        <w:pStyle w:val="Module"/>
        <w:rPr>
          <w:highlight w:val="green"/>
        </w:rPr>
      </w:pPr>
      <w:bookmarkStart w:id="1302" w:name="_Toc6299024"/>
      <w:bookmarkStart w:id="1303" w:name="_Hlk59975979"/>
      <w:bookmarkStart w:id="1304" w:name="_Toc442348111"/>
      <w:del w:id="1305" w:author="Jillian Carson-Jackson" w:date="2020-12-27T14:59:00Z">
        <w:r w:rsidRPr="00CE4F0B" w:rsidDel="00FC7368">
          <w:rPr>
            <w:highlight w:val="green"/>
          </w:rPr>
          <w:delText>LANGUAGE</w:delText>
        </w:r>
      </w:del>
      <w:bookmarkEnd w:id="1302"/>
      <w:ins w:id="1306" w:author="Jillian Carson-Jackson" w:date="2020-12-27T14:59:00Z">
        <w:r w:rsidR="00FC7368" w:rsidRPr="00CE4F0B">
          <w:rPr>
            <w:highlight w:val="green"/>
          </w:rPr>
          <w:t xml:space="preserve">COMMUNICATION </w:t>
        </w:r>
        <w:r w:rsidR="004D57E6" w:rsidRPr="00CE4F0B">
          <w:rPr>
            <w:highlight w:val="green"/>
          </w:rPr>
          <w:t>CO-ORDINATION</w:t>
        </w:r>
      </w:ins>
      <w:ins w:id="1307" w:author="Jillian Carson-Jackson" w:date="2020-12-27T15:00:00Z">
        <w:r w:rsidR="004D57E6" w:rsidRPr="00CE4F0B">
          <w:rPr>
            <w:highlight w:val="green"/>
          </w:rPr>
          <w:t xml:space="preserve"> AND INTERACTION</w:t>
        </w:r>
      </w:ins>
    </w:p>
    <w:p w14:paraId="25C81A72" w14:textId="51B39D1C" w:rsidR="0042518D" w:rsidRDefault="0042518D" w:rsidP="00835E5C">
      <w:pPr>
        <w:pStyle w:val="Heading1"/>
        <w:numPr>
          <w:ilvl w:val="0"/>
          <w:numId w:val="66"/>
        </w:numPr>
        <w:rPr>
          <w:ins w:id="1308" w:author="Jillian Carson-Jackson" w:date="2021-09-03T17:20:00Z"/>
        </w:rPr>
      </w:pPr>
      <w:bookmarkStart w:id="1309" w:name="_Toc6299025"/>
      <w:bookmarkEnd w:id="1303"/>
      <w:r w:rsidRPr="00F64B31">
        <w:t>INTRODUCTION</w:t>
      </w:r>
      <w:bookmarkEnd w:id="1304"/>
      <w:bookmarkEnd w:id="1309"/>
    </w:p>
    <w:p w14:paraId="729F1023" w14:textId="74B1D62F" w:rsidR="00835E5C" w:rsidRPr="00835E5C" w:rsidDel="008968EC" w:rsidRDefault="00835E5C" w:rsidP="00835E5C">
      <w:pPr>
        <w:pStyle w:val="Heading1separatationline"/>
        <w:rPr>
          <w:del w:id="1310" w:author="Jillian Carson-Jackson" w:date="2021-09-08T16:31:00Z"/>
        </w:rPr>
      </w:pPr>
    </w:p>
    <w:p w14:paraId="08AB4BC1" w14:textId="6572C72D" w:rsidR="0042518D" w:rsidRPr="00093294" w:rsidDel="008968EC" w:rsidRDefault="0042518D" w:rsidP="0042518D">
      <w:pPr>
        <w:pStyle w:val="Heading1separatationline"/>
        <w:rPr>
          <w:del w:id="1311" w:author="Jillian Carson-Jackson" w:date="2021-09-08T16:31:00Z"/>
        </w:rPr>
      </w:pPr>
    </w:p>
    <w:p w14:paraId="3E471633" w14:textId="3AD64B8D" w:rsidR="00C915F9" w:rsidRPr="00C915F9" w:rsidDel="008968EC" w:rsidRDefault="00C915F9" w:rsidP="00C915F9">
      <w:pPr>
        <w:pStyle w:val="BodyText"/>
        <w:spacing w:line="216" w:lineRule="atLeast"/>
        <w:rPr>
          <w:del w:id="1312" w:author="Jillian Carson-Jackson" w:date="2021-09-08T16:31:00Z"/>
        </w:rPr>
      </w:pPr>
      <w:del w:id="1313" w:author="Jillian Carson-Jackson" w:date="2021-09-08T16:31:00Z">
        <w:r w:rsidRPr="00C915F9" w:rsidDel="008968EC">
          <w:delText xml:space="preserve">Instructors for this module should be skilled in the use of English and the IMO Standard Marine </w:delText>
        </w:r>
        <w:commentRangeStart w:id="1314"/>
        <w:r w:rsidRPr="00C915F9" w:rsidDel="008968EC">
          <w:delText xml:space="preserve">Communication </w:delText>
        </w:r>
      </w:del>
      <w:commentRangeEnd w:id="1314"/>
      <w:r w:rsidR="00F75498">
        <w:rPr>
          <w:rStyle w:val="CommentReference"/>
        </w:rPr>
        <w:commentReference w:id="1314"/>
      </w:r>
      <w:del w:id="1315" w:author="Jillian Carson-Jackson" w:date="2021-09-08T16:31:00Z">
        <w:r w:rsidRPr="00C915F9" w:rsidDel="008968EC">
          <w:delText>Phrases (SMCP).</w:delText>
        </w:r>
        <w:bookmarkStart w:id="1316" w:name="_Toc111617387"/>
      </w:del>
    </w:p>
    <w:p w14:paraId="6FD9913C" w14:textId="4B09D343" w:rsidR="00835E5C" w:rsidRPr="00835E5C" w:rsidDel="008968EC" w:rsidRDefault="00C915F9" w:rsidP="00835E5C">
      <w:pPr>
        <w:pStyle w:val="Heading1separatationline"/>
        <w:rPr>
          <w:del w:id="1317" w:author="Jillian Carson-Jackson" w:date="2021-09-08T16:31:00Z"/>
        </w:rPr>
      </w:pPr>
      <w:del w:id="1318" w:author="Jillian Carson-Jackson" w:date="2021-09-08T16:31:00Z">
        <w:r w:rsidRPr="00F64B31" w:rsidDel="008968EC">
          <w:delText>Background</w:delText>
        </w:r>
        <w:bookmarkEnd w:id="1316"/>
      </w:del>
    </w:p>
    <w:p w14:paraId="2E85E868" w14:textId="2872322C" w:rsidR="0042518D" w:rsidRPr="00093294" w:rsidRDefault="00C915F9" w:rsidP="00C915F9">
      <w:pPr>
        <w:pStyle w:val="BodyText"/>
      </w:pPr>
      <w:r w:rsidRPr="00C915F9">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(see </w:t>
      </w:r>
      <w:r w:rsidR="000B4964">
        <w:fldChar w:fldCharType="begin"/>
      </w:r>
      <w:r w:rsidR="000B4964">
        <w:instrText xml:space="preserve"> REF _Ref531294189 \r \h </w:instrText>
      </w:r>
      <w:r w:rsidR="000B4964">
        <w:fldChar w:fldCharType="separate"/>
      </w:r>
      <w:r w:rsidR="005F4195">
        <w:t>ANNEX 3</w:t>
      </w:r>
      <w:r w:rsidR="000B4964">
        <w:fldChar w:fldCharType="end"/>
      </w:r>
      <w:r w:rsidRPr="00C915F9">
        <w:t>, Example of English language tests).</w:t>
      </w:r>
      <w:ins w:id="1319" w:author="Jillian Carson-Jackson" w:date="2021-09-03T17:22:00Z">
        <w:r w:rsidR="00EF616E">
          <w:t xml:space="preserve"> This module assumes the minimum level of English has been obtained (IELTS Band Level 5 or equivalent)</w:t>
        </w:r>
        <w:r w:rsidR="00A17515">
          <w:t xml:space="preserve">.  </w:t>
        </w:r>
      </w:ins>
    </w:p>
    <w:p w14:paraId="6231A795" w14:textId="77777777" w:rsidR="0042518D" w:rsidRPr="00093294" w:rsidRDefault="0042518D" w:rsidP="00835E5C">
      <w:pPr>
        <w:pStyle w:val="Heading1"/>
      </w:pPr>
      <w:bookmarkStart w:id="1320" w:name="_Toc6299026"/>
      <w:r w:rsidRPr="00093294">
        <w:t>SUBJECT FRAMEWORK</w:t>
      </w:r>
      <w:bookmarkEnd w:id="1320"/>
    </w:p>
    <w:p w14:paraId="25F6FC1C" w14:textId="77777777" w:rsidR="0042518D" w:rsidRPr="00093294" w:rsidRDefault="0042518D" w:rsidP="0042518D">
      <w:pPr>
        <w:pStyle w:val="Heading1separatationline"/>
      </w:pPr>
    </w:p>
    <w:p w14:paraId="22DBFE51" w14:textId="18650CC2" w:rsidR="0042518D" w:rsidRPr="00093294" w:rsidRDefault="0042518D" w:rsidP="00835E5C">
      <w:pPr>
        <w:pStyle w:val="Heading2"/>
      </w:pPr>
      <w:bookmarkStart w:id="1321" w:name="_Toc442348113"/>
      <w:r w:rsidRPr="00093294">
        <w:t>Scope</w:t>
      </w:r>
      <w:bookmarkEnd w:id="1321"/>
    </w:p>
    <w:p w14:paraId="6CB8278A" w14:textId="49FD7F2D" w:rsidR="0042518D" w:rsidRPr="00093294" w:rsidRDefault="00C915F9" w:rsidP="0042518D">
      <w:pPr>
        <w:pStyle w:val="BodyText"/>
      </w:pPr>
      <w:r w:rsidRPr="00C915F9">
        <w:t xml:space="preserve">This </w:t>
      </w:r>
      <w:del w:id="1322" w:author="Jillian Carson-Jackson" w:date="2021-09-03T17:21:00Z">
        <w:r w:rsidRPr="00C915F9" w:rsidDel="00835E5C">
          <w:delText xml:space="preserve">syllabus </w:delText>
        </w:r>
      </w:del>
      <w:ins w:id="1323" w:author="Jillian Carson-Jackson" w:date="2021-09-03T17:21:00Z">
        <w:r w:rsidR="00835E5C">
          <w:t xml:space="preserve">module </w:t>
        </w:r>
      </w:ins>
      <w:del w:id="1324" w:author="Jillian Carson-Jackson" w:date="2021-09-03T17:23:00Z">
        <w:r w:rsidRPr="00C915F9" w:rsidDel="00A17515">
          <w:delText>covers the</w:delText>
        </w:r>
      </w:del>
      <w:ins w:id="1325" w:author="Jillian Carson-Jackson" w:date="2021-09-03T17:23:00Z">
        <w:r w:rsidR="00A17515">
          <w:t>describes the</w:t>
        </w:r>
      </w:ins>
      <w:r w:rsidRPr="00C915F9">
        <w:t xml:space="preserve"> requirement for VTS Operators to have a</w:t>
      </w:r>
      <w:ins w:id="1326" w:author="Jillian Carson-Jackson" w:date="2021-09-03T17:23:00Z">
        <w:r w:rsidR="00A17515">
          <w:t>n</w:t>
        </w:r>
      </w:ins>
      <w:r w:rsidRPr="00C915F9">
        <w:t xml:space="preserve"> </w:t>
      </w:r>
      <w:ins w:id="1327" w:author="Jillian Carson-Jackson" w:date="2021-09-03T17:23:00Z">
        <w:r w:rsidR="00A17515">
          <w:t>effective</w:t>
        </w:r>
      </w:ins>
      <w:del w:id="1328" w:author="Jillian Carson-Jackson" w:date="2021-09-03T17:23:00Z">
        <w:r w:rsidRPr="00C915F9" w:rsidDel="00A17515">
          <w:delText>sufficien</w:delText>
        </w:r>
      </w:del>
      <w:r w:rsidRPr="00C915F9">
        <w:t>t knowledge of the English language to be able to</w:t>
      </w:r>
      <w:ins w:id="1329" w:author="Jillian Carson-Jackson" w:date="2020-12-27T15:01:00Z">
        <w:r w:rsidR="00BB3663">
          <w:t xml:space="preserve"> operate in the VTS environment,</w:t>
        </w:r>
      </w:ins>
      <w:r w:rsidRPr="00C915F9">
        <w:t xml:space="preserve"> use VTS equipment, </w:t>
      </w:r>
      <w:del w:id="1330" w:author="Jillian Carson-Jackson" w:date="2020-12-27T15:01:00Z">
        <w:r w:rsidRPr="00C915F9" w:rsidDel="00BB3663">
          <w:delText xml:space="preserve">charts </w:delText>
        </w:r>
      </w:del>
      <w:ins w:id="1331" w:author="Jillian Carson-Jackson" w:date="2020-12-27T15:01:00Z">
        <w:r w:rsidR="00BB3663">
          <w:t xml:space="preserve">decision support tools </w:t>
        </w:r>
      </w:ins>
      <w:r w:rsidRPr="00C915F9">
        <w:t xml:space="preserve">and </w:t>
      </w:r>
      <w:del w:id="1332" w:author="Jillian Carson-Jackson" w:date="2020-12-27T15:01:00Z">
        <w:r w:rsidRPr="00C915F9" w:rsidDel="0002723C">
          <w:delText xml:space="preserve">other </w:delText>
        </w:r>
      </w:del>
      <w:r w:rsidRPr="00C915F9">
        <w:t>nautical publications</w:t>
      </w:r>
      <w:ins w:id="1333" w:author="Jillian Carson-Jackson" w:date="2020-12-27T15:03:00Z">
        <w:r w:rsidR="002B36ED" w:rsidRPr="002B36ED">
          <w:t xml:space="preserve"> </w:t>
        </w:r>
        <w:r w:rsidR="002B36ED" w:rsidRPr="00C915F9">
          <w:t xml:space="preserve">communicate with ships and allied services for VTS purposes, </w:t>
        </w:r>
      </w:ins>
      <w:ins w:id="1334" w:author="Jillian Carson-Jackson" w:date="2020-12-27T15:04:00Z">
        <w:r w:rsidR="00DC734E">
          <w:t>and implement</w:t>
        </w:r>
      </w:ins>
      <w:ins w:id="1335" w:author="Jillian Carson-Jackson" w:date="2020-12-27T15:03:00Z">
        <w:r w:rsidR="002B36ED" w:rsidRPr="00C915F9">
          <w:t xml:space="preserve"> contingency plans</w:t>
        </w:r>
      </w:ins>
      <w:ins w:id="1336" w:author="Jillian Carson-Jackson" w:date="2020-12-27T15:01:00Z">
        <w:r w:rsidR="0002723C">
          <w:t xml:space="preserve">.  In addition, VTS Operators must </w:t>
        </w:r>
      </w:ins>
      <w:ins w:id="1337" w:author="Jillian Carson-Jackson" w:date="2020-12-27T15:02:00Z">
        <w:r w:rsidR="00587A38">
          <w:t>have sufficient communication skills to</w:t>
        </w:r>
      </w:ins>
      <w:del w:id="1338" w:author="Jillian Carson-Jackson" w:date="2020-12-27T15:03:00Z">
        <w:r w:rsidRPr="00C915F9" w:rsidDel="00C2069C">
          <w:delText>,</w:delText>
        </w:r>
      </w:del>
      <w:r w:rsidRPr="00C915F9">
        <w:t xml:space="preserve"> understand meteorological and oceanographic information</w:t>
      </w:r>
      <w:ins w:id="1339" w:author="Jillian Carson-Jackson" w:date="2020-12-27T15:04:00Z">
        <w:r w:rsidR="00E005D3">
          <w:t>.</w:t>
        </w:r>
      </w:ins>
      <w:r w:rsidRPr="00C915F9">
        <w:t xml:space="preserve"> </w:t>
      </w:r>
      <w:del w:id="1340" w:author="Jillian Carson-Jackson" w:date="2020-12-27T15:04:00Z">
        <w:r w:rsidRPr="00C915F9" w:rsidDel="00DC734E">
          <w:delText xml:space="preserve">and </w:delText>
        </w:r>
      </w:del>
      <w:del w:id="1341" w:author="Jillian Carson-Jackson" w:date="2020-12-27T15:03:00Z">
        <w:r w:rsidRPr="00C915F9" w:rsidDel="002B36ED">
          <w:delText>communicate with ships and allied services for VTS purposes, including the operation of contingency plans.</w:delText>
        </w:r>
      </w:del>
    </w:p>
    <w:p w14:paraId="5E2185B8" w14:textId="2573883E" w:rsidR="0042518D" w:rsidRPr="00093294" w:rsidRDefault="0042518D" w:rsidP="00A17515">
      <w:pPr>
        <w:pStyle w:val="Heading2"/>
      </w:pPr>
      <w:bookmarkStart w:id="1342" w:name="_Toc442348114"/>
      <w:del w:id="1343" w:author="Jillian Carson-Jackson" w:date="2021-09-03T17:24:00Z">
        <w:r w:rsidRPr="00093294" w:rsidDel="00A17515">
          <w:delText xml:space="preserve">Aims </w:delText>
        </w:r>
      </w:del>
      <w:ins w:id="1344" w:author="Jillian Carson-Jackson" w:date="2021-09-03T17:24:00Z">
        <w:r w:rsidR="00A17515">
          <w:t>Objective</w:t>
        </w:r>
        <w:r w:rsidR="00A17515" w:rsidRPr="00093294">
          <w:t xml:space="preserve"> </w:t>
        </w:r>
      </w:ins>
      <w:r w:rsidRPr="00093294">
        <w:t>of Module 1</w:t>
      </w:r>
      <w:bookmarkEnd w:id="1342"/>
    </w:p>
    <w:p w14:paraId="20765110" w14:textId="0FD5F93C" w:rsidR="00C915F9" w:rsidRPr="00C915F9" w:rsidRDefault="00C915F9" w:rsidP="00C915F9">
      <w:pPr>
        <w:pStyle w:val="BodyText"/>
        <w:spacing w:line="216" w:lineRule="atLeast"/>
      </w:pPr>
      <w:r w:rsidRPr="00C915F9">
        <w:t xml:space="preserve">On completion of </w:t>
      </w:r>
      <w:del w:id="1345" w:author="Jillian Carson-Jackson" w:date="2021-09-03T17:25:00Z">
        <w:r w:rsidRPr="00C915F9" w:rsidDel="00553E4B">
          <w:delText>the course trainees</w:delText>
        </w:r>
      </w:del>
      <w:ins w:id="1346" w:author="Jillian Carson-Jackson" w:date="2021-09-03T17:25:00Z">
        <w:r w:rsidR="00553E4B">
          <w:t>student</w:t>
        </w:r>
      </w:ins>
      <w:r w:rsidRPr="00C915F9">
        <w:t xml:space="preserve"> </w:t>
      </w:r>
      <w:del w:id="1347" w:author="Jillian Carson-Jackson" w:date="2021-09-03T17:25:00Z">
        <w:r w:rsidRPr="00C915F9" w:rsidDel="00525B83">
          <w:delText>will have knowledge of the</w:delText>
        </w:r>
      </w:del>
      <w:ins w:id="1348" w:author="Jillian Carson-Jackson" w:date="2021-09-03T17:25:00Z">
        <w:r w:rsidR="00525B83">
          <w:t xml:space="preserve">communicate using </w:t>
        </w:r>
        <w:r w:rsidR="00261B09">
          <w:t>consiste</w:t>
        </w:r>
      </w:ins>
      <w:ins w:id="1349" w:author="Jillian Carson-Jackson" w:date="2021-09-03T17:26:00Z">
        <w:r w:rsidR="00261B09">
          <w:t>nt, clear and concise maritime</w:t>
        </w:r>
      </w:ins>
      <w:r w:rsidRPr="00C915F9">
        <w:t xml:space="preserve"> English </w:t>
      </w:r>
      <w:del w:id="1350" w:author="Jillian Carson-Jackson" w:date="2021-09-03T17:26:00Z">
        <w:r w:rsidRPr="00C915F9" w:rsidDel="00261B09">
          <w:delText>language and its</w:delText>
        </w:r>
      </w:del>
      <w:ins w:id="1351" w:author="Jillian Carson-Jackson" w:date="2021-09-03T17:26:00Z">
        <w:r w:rsidR="00261B09">
          <w:t>that reflects standard message</w:t>
        </w:r>
      </w:ins>
      <w:r w:rsidRPr="00C915F9">
        <w:t xml:space="preserve"> composition and structure </w:t>
      </w:r>
      <w:del w:id="1352" w:author="Jillian Carson-Jackson" w:date="2021-09-03T17:26:00Z">
        <w:r w:rsidRPr="00C915F9" w:rsidDel="00261B09">
          <w:delText>in respect of maritime terminology and the</w:delText>
        </w:r>
      </w:del>
      <w:ins w:id="1353" w:author="Jillian Carson-Jackson" w:date="2021-09-03T17:26:00Z">
        <w:r w:rsidR="00261B09">
          <w:t xml:space="preserve"> </w:t>
        </w:r>
      </w:ins>
      <w:ins w:id="1354" w:author="Jillian Carson-Jackson" w:date="2021-09-03T17:27:00Z">
        <w:r w:rsidR="00A538DE">
          <w:t>that reflects the</w:t>
        </w:r>
      </w:ins>
      <w:r w:rsidRPr="00C915F9">
        <w:t xml:space="preserve"> IMO Standard Marine Communication Phrases</w:t>
      </w:r>
      <w:ins w:id="1355" w:author="Jillian Carson-Jackson" w:date="2021-09-03T17:27:00Z">
        <w:r w:rsidR="00A538DE">
          <w:t xml:space="preserve"> and the IALA </w:t>
        </w:r>
        <w:r w:rsidR="005925CC">
          <w:t>G1132</w:t>
        </w:r>
      </w:ins>
      <w:ins w:id="1356" w:author="Jillian Carson-Jackson" w:date="2021-09-03T17:28:00Z">
        <w:r w:rsidR="005925CC">
          <w:t xml:space="preserve"> – VTS voice communications and phraseology.  </w:t>
        </w:r>
      </w:ins>
      <w:ins w:id="1357" w:author="Jillian Carson-Jackson" w:date="2021-09-03T17:27:00Z">
        <w:r w:rsidR="00A538DE">
          <w:t xml:space="preserve"> </w:t>
        </w:r>
      </w:ins>
      <w:r w:rsidRPr="00C915F9">
        <w:t xml:space="preserve"> </w:t>
      </w:r>
      <w:del w:id="1358" w:author="Jillian Carson-Jackson" w:date="2021-09-03T17:28:00Z">
        <w:r w:rsidRPr="00C915F9" w:rsidDel="005925CC">
          <w:delText>to enable them to carry out the duties of a VTS Operator using the English language.</w:delText>
        </w:r>
      </w:del>
    </w:p>
    <w:p w14:paraId="4713C0FB" w14:textId="3926B029" w:rsidR="0042518D" w:rsidRDefault="00C915F9" w:rsidP="00C915F9">
      <w:pPr>
        <w:pStyle w:val="BodyText"/>
        <w:rPr>
          <w:ins w:id="1359" w:author="Jillian Carson-Jackson" w:date="2021-09-03T17:31:00Z"/>
        </w:rPr>
      </w:pPr>
      <w:r w:rsidRPr="00C915F9">
        <w:t>It is emphasized that, by the regular employment of standardized marine vocabulary, VTS Operators will clearly communicate in routine and emergency situations at their VTS centre.</w:t>
      </w:r>
    </w:p>
    <w:p w14:paraId="1C40E6DE" w14:textId="490FEB63" w:rsidR="00D63F76" w:rsidRDefault="00D63F76" w:rsidP="00211D16">
      <w:pPr>
        <w:pStyle w:val="Heading2"/>
        <w:rPr>
          <w:ins w:id="1360" w:author="Jillian Carson-Jackson" w:date="2021-09-03T17:32:00Z"/>
        </w:rPr>
      </w:pPr>
      <w:ins w:id="1361" w:author="Jillian Carson-Jackson" w:date="2021-09-03T17:31:00Z">
        <w:r>
          <w:t xml:space="preserve">Suggested Training aids </w:t>
        </w:r>
        <w:commentRangeStart w:id="1362"/>
        <w:r>
          <w:t>and exercises</w:t>
        </w:r>
      </w:ins>
      <w:commentRangeEnd w:id="1362"/>
      <w:ins w:id="1363" w:author="Jillian Carson-Jackson" w:date="2021-09-03T17:34:00Z">
        <w:r w:rsidR="00500752">
          <w:rPr>
            <w:rStyle w:val="CommentReference"/>
            <w:rFonts w:asciiTheme="minorHAnsi" w:eastAsiaTheme="minorHAnsi" w:hAnsiTheme="minorHAnsi" w:cs="Times New Roman"/>
            <w:b w:val="0"/>
            <w:bCs w:val="0"/>
            <w:color w:val="auto"/>
            <w:lang w:eastAsia="en-GB"/>
          </w:rPr>
          <w:commentReference w:id="1362"/>
        </w:r>
      </w:ins>
    </w:p>
    <w:p w14:paraId="02C622AA" w14:textId="4DABED5B" w:rsidR="00211D16" w:rsidRDefault="00211D16" w:rsidP="00211D16">
      <w:pPr>
        <w:pStyle w:val="Heading2separationline"/>
        <w:rPr>
          <w:ins w:id="1364" w:author="Jillian Carson-Jackson" w:date="2021-09-03T17:32:00Z"/>
          <w:lang w:eastAsia="de-DE"/>
        </w:rPr>
      </w:pPr>
    </w:p>
    <w:p w14:paraId="57BD9FF0" w14:textId="7C74644D" w:rsidR="00211D16" w:rsidRDefault="006C39A9" w:rsidP="00211D16">
      <w:pPr>
        <w:pStyle w:val="BodyText"/>
        <w:rPr>
          <w:ins w:id="1365" w:author="Jillian Carson-Jackson" w:date="2021-09-03T17:33:00Z"/>
          <w:lang w:eastAsia="de-DE"/>
        </w:rPr>
      </w:pPr>
      <w:ins w:id="1366" w:author="Jillian Carson-Jackson" w:date="2021-09-03T17:32:00Z">
        <w:r>
          <w:rPr>
            <w:lang w:eastAsia="de-DE"/>
          </w:rPr>
          <w:t>The teaching methods for that are suggested for use in the delivery of this mo</w:t>
        </w:r>
      </w:ins>
      <w:ins w:id="1367" w:author="Jillian Carson-Jackson" w:date="2021-09-03T17:33:00Z">
        <w:r>
          <w:rPr>
            <w:lang w:eastAsia="de-DE"/>
          </w:rPr>
          <w:t xml:space="preserve">dule include: </w:t>
        </w:r>
      </w:ins>
    </w:p>
    <w:p w14:paraId="390FA0B5" w14:textId="77777777" w:rsidR="00E37635" w:rsidRPr="00E37635" w:rsidRDefault="00E37635" w:rsidP="00E37635">
      <w:pPr>
        <w:pStyle w:val="Bullet1"/>
        <w:rPr>
          <w:ins w:id="1368" w:author="Jillian Carson-Jackson" w:date="2021-09-03T17:33:00Z"/>
          <w:sz w:val="22"/>
          <w:szCs w:val="22"/>
        </w:rPr>
      </w:pPr>
      <w:ins w:id="1369" w:author="Jillian Carson-Jackson" w:date="2021-09-03T17:33:00Z">
        <w:r w:rsidRPr="00E37635">
          <w:rPr>
            <w:sz w:val="22"/>
            <w:szCs w:val="22"/>
          </w:rPr>
          <w:t>Classroom presentations and facilitated discussion</w:t>
        </w:r>
      </w:ins>
    </w:p>
    <w:p w14:paraId="279523B6" w14:textId="302B7E77" w:rsidR="00E37635" w:rsidRDefault="00E37635" w:rsidP="00E37635">
      <w:pPr>
        <w:pStyle w:val="Bullet1"/>
        <w:rPr>
          <w:ins w:id="1370" w:author="Jillian Carson-Jackson" w:date="2021-09-03T17:33:00Z"/>
          <w:sz w:val="22"/>
          <w:szCs w:val="22"/>
        </w:rPr>
      </w:pPr>
      <w:ins w:id="1371" w:author="Jillian Carson-Jackson" w:date="2021-09-03T17:33:00Z">
        <w:r w:rsidRPr="00E37635">
          <w:rPr>
            <w:sz w:val="22"/>
            <w:szCs w:val="22"/>
          </w:rPr>
          <w:t>Case studies</w:t>
        </w:r>
      </w:ins>
    </w:p>
    <w:p w14:paraId="0F9F70F4" w14:textId="022CD695" w:rsidR="00E37635" w:rsidRPr="00E37635" w:rsidRDefault="00E37635" w:rsidP="00E37635">
      <w:pPr>
        <w:pStyle w:val="Bullet1"/>
        <w:rPr>
          <w:ins w:id="1372" w:author="Jillian Carson-Jackson" w:date="2021-09-03T17:33:00Z"/>
          <w:sz w:val="22"/>
          <w:szCs w:val="22"/>
        </w:rPr>
      </w:pPr>
      <w:ins w:id="1373" w:author="Jillian Carson-Jackson" w:date="2021-09-03T17:33:00Z">
        <w:r>
          <w:rPr>
            <w:sz w:val="22"/>
            <w:szCs w:val="22"/>
          </w:rPr>
          <w:t xml:space="preserve">Simulation </w:t>
        </w:r>
      </w:ins>
    </w:p>
    <w:p w14:paraId="2ADF2A13" w14:textId="77777777" w:rsidR="00996F7C" w:rsidRDefault="00996F7C" w:rsidP="00996F7C">
      <w:pPr>
        <w:pStyle w:val="Heading2"/>
        <w:rPr>
          <w:ins w:id="1374" w:author="Jillian Carson-Jackson" w:date="2021-09-08T16:32:00Z"/>
        </w:rPr>
      </w:pPr>
      <w:ins w:id="1375" w:author="Jillian Carson-Jackson" w:date="2021-09-08T16:32:00Z">
        <w:r>
          <w:t>References relevant to this</w:t>
        </w:r>
        <w:commentRangeStart w:id="1376"/>
        <w:r>
          <w:t xml:space="preserve"> module</w:t>
        </w:r>
        <w:commentRangeEnd w:id="1376"/>
        <w:r>
          <w:rPr>
            <w:rStyle w:val="CommentReference"/>
            <w:rFonts w:asciiTheme="minorHAnsi" w:eastAsiaTheme="minorHAnsi" w:hAnsiTheme="minorHAnsi" w:cs="Times New Roman"/>
            <w:b w:val="0"/>
            <w:bCs w:val="0"/>
            <w:color w:val="auto"/>
            <w:lang w:eastAsia="en-GB"/>
          </w:rPr>
          <w:commentReference w:id="1376"/>
        </w:r>
      </w:ins>
    </w:p>
    <w:p w14:paraId="4E5DE0CF" w14:textId="77777777" w:rsidR="00996F7C" w:rsidRDefault="00996F7C" w:rsidP="00996F7C">
      <w:pPr>
        <w:pStyle w:val="Heading2separationline"/>
        <w:rPr>
          <w:ins w:id="1377" w:author="Jillian Carson-Jackson" w:date="2021-09-08T16:32:00Z"/>
          <w:lang w:eastAsia="de-DE"/>
        </w:rPr>
      </w:pPr>
    </w:p>
    <w:p w14:paraId="0286511A" w14:textId="77777777" w:rsidR="00996F7C" w:rsidRDefault="00996F7C" w:rsidP="00996F7C">
      <w:pPr>
        <w:pStyle w:val="BodyText"/>
        <w:rPr>
          <w:ins w:id="1378" w:author="Jillian Carson-Jackson" w:date="2021-09-08T16:32:00Z"/>
        </w:rPr>
      </w:pPr>
      <w:ins w:id="1379" w:author="Jillian Carson-Jackson" w:date="2021-09-08T16:32:00Z">
        <w:r>
          <w:t xml:space="preserve">The following references are relevant to the planning and delivery of this module: </w:t>
        </w:r>
      </w:ins>
    </w:p>
    <w:p w14:paraId="1838CE38" w14:textId="2F68976B" w:rsidR="006C39A9" w:rsidRPr="00211D16" w:rsidRDefault="00996F7C" w:rsidP="00211D16">
      <w:pPr>
        <w:pStyle w:val="BodyText"/>
        <w:rPr>
          <w:ins w:id="1380" w:author="Jillian Carson-Jackson" w:date="2021-09-03T17:32:00Z"/>
          <w:lang w:eastAsia="de-DE"/>
        </w:rPr>
      </w:pPr>
      <w:ins w:id="1381" w:author="Jillian Carson-Jackson" w:date="2021-09-08T16:32:00Z">
        <w:r>
          <w:rPr>
            <w:lang w:eastAsia="de-DE"/>
          </w:rPr>
          <w:t>[to be developed…]</w:t>
        </w:r>
      </w:ins>
    </w:p>
    <w:p w14:paraId="24472A67" w14:textId="2601AF24" w:rsidR="00D63F76" w:rsidRDefault="00211D16" w:rsidP="00211D16">
      <w:pPr>
        <w:pStyle w:val="Heading2"/>
        <w:rPr>
          <w:ins w:id="1382" w:author="Jillian Carson-Jackson" w:date="2021-09-03T17:32:00Z"/>
        </w:rPr>
      </w:pPr>
      <w:ins w:id="1383" w:author="Jillian Carson-Jackson" w:date="2021-09-03T17:32:00Z">
        <w:r>
          <w:t xml:space="preserve">Pre-course </w:t>
        </w:r>
        <w:commentRangeStart w:id="1384"/>
        <w:r>
          <w:t xml:space="preserve">reading material </w:t>
        </w:r>
      </w:ins>
      <w:commentRangeEnd w:id="1384"/>
      <w:ins w:id="1385" w:author="Jillian Carson-Jackson" w:date="2021-09-03T17:34:00Z">
        <w:r w:rsidR="00500752">
          <w:rPr>
            <w:rStyle w:val="CommentReference"/>
            <w:rFonts w:asciiTheme="minorHAnsi" w:eastAsiaTheme="minorHAnsi" w:hAnsiTheme="minorHAnsi" w:cs="Times New Roman"/>
            <w:b w:val="0"/>
            <w:bCs w:val="0"/>
            <w:color w:val="auto"/>
            <w:lang w:eastAsia="en-GB"/>
          </w:rPr>
          <w:commentReference w:id="1384"/>
        </w:r>
      </w:ins>
    </w:p>
    <w:p w14:paraId="29A8D1B2" w14:textId="78DA78EC" w:rsidR="00211D16" w:rsidRDefault="00211D16" w:rsidP="00211D16">
      <w:pPr>
        <w:pStyle w:val="Heading2separationline"/>
        <w:rPr>
          <w:ins w:id="1386" w:author="Jillian Carson-Jackson" w:date="2021-09-03T17:32:00Z"/>
          <w:lang w:eastAsia="de-DE"/>
        </w:rPr>
      </w:pPr>
    </w:p>
    <w:p w14:paraId="705DF4BD" w14:textId="04136CA0" w:rsidR="00211D16" w:rsidRPr="00211D16" w:rsidRDefault="00500752" w:rsidP="00211D16">
      <w:pPr>
        <w:pStyle w:val="BodyText"/>
        <w:rPr>
          <w:lang w:eastAsia="de-DE"/>
        </w:rPr>
      </w:pPr>
      <w:ins w:id="1387" w:author="Jillian Carson-Jackson" w:date="2021-09-03T17:33:00Z">
        <w:r>
          <w:rPr>
            <w:lang w:eastAsia="de-DE"/>
          </w:rPr>
          <w:t xml:space="preserve">Prior to attending </w:t>
        </w:r>
      </w:ins>
      <w:ins w:id="1388" w:author="Jillian Carson-Jackson" w:date="2021-09-03T17:34:00Z">
        <w:r>
          <w:rPr>
            <w:lang w:eastAsia="de-DE"/>
          </w:rPr>
          <w:t>…</w:t>
        </w:r>
      </w:ins>
    </w:p>
    <w:p w14:paraId="7732DF7D" w14:textId="77777777" w:rsidR="008C4757" w:rsidRDefault="008C4757">
      <w:pPr>
        <w:spacing w:after="200" w:line="276" w:lineRule="auto"/>
        <w:rPr>
          <w:rFonts w:asciiTheme="majorHAnsi" w:eastAsiaTheme="majorEastAsia" w:hAnsiTheme="majorHAnsi" w:cstheme="majorBidi"/>
          <w:b/>
          <w:bCs/>
          <w:caps/>
          <w:color w:val="00AFAA"/>
          <w:sz w:val="24"/>
        </w:rPr>
      </w:pPr>
      <w:r>
        <w:lastRenderedPageBreak/>
        <w:br w:type="page"/>
      </w:r>
    </w:p>
    <w:p w14:paraId="5B6394DC" w14:textId="07E538AD" w:rsidR="008C4757" w:rsidRDefault="00635089" w:rsidP="00F64B31">
      <w:pPr>
        <w:pStyle w:val="ModuleHeading1"/>
      </w:pPr>
      <w:bookmarkStart w:id="1389" w:name="_Toc6299027"/>
      <w:r w:rsidRPr="008C4757">
        <w:lastRenderedPageBreak/>
        <w:t xml:space="preserve">SUBJECT OUTLINE </w:t>
      </w:r>
      <w:r w:rsidRPr="00635089">
        <w:t>OF</w:t>
      </w:r>
      <w:r w:rsidRPr="008C4757">
        <w:t xml:space="preserve"> MODULE 1</w:t>
      </w:r>
      <w:bookmarkEnd w:id="1389"/>
    </w:p>
    <w:p w14:paraId="75B4BFBC" w14:textId="77777777" w:rsidR="008C4757" w:rsidRDefault="008C4757" w:rsidP="008C4757">
      <w:pPr>
        <w:pStyle w:val="Heading2separationline"/>
      </w:pPr>
    </w:p>
    <w:p w14:paraId="322C7CEB" w14:textId="77777777" w:rsidR="008C4757" w:rsidRPr="008C4757" w:rsidRDefault="008C4757" w:rsidP="008C4757">
      <w:pPr>
        <w:pStyle w:val="BodyText"/>
      </w:pPr>
    </w:p>
    <w:p w14:paraId="230F59A3" w14:textId="14E20CE1" w:rsidR="008C4757" w:rsidRDefault="008C4757" w:rsidP="008C4757">
      <w:pPr>
        <w:pStyle w:val="Tablecaption"/>
      </w:pPr>
      <w:bookmarkStart w:id="1390" w:name="_Toc531423229"/>
      <w:r w:rsidRPr="008C4757">
        <w:t xml:space="preserve">Subject outline </w:t>
      </w:r>
      <w:r>
        <w:t>–</w:t>
      </w:r>
      <w:r w:rsidRPr="008C4757">
        <w:t xml:space="preserve"> </w:t>
      </w:r>
      <w:ins w:id="1391" w:author="Jillian Carson-Jackson" w:date="2020-12-27T15:39:00Z">
        <w:r w:rsidR="001F7BEB">
          <w:t xml:space="preserve">Communication Coordination </w:t>
        </w:r>
        <w:commentRangeStart w:id="1392"/>
        <w:r w:rsidR="001F7BEB">
          <w:t>and Interaction</w:t>
        </w:r>
      </w:ins>
      <w:del w:id="1393" w:author="Jillian Carson-Jackson" w:date="2020-12-27T15:39:00Z">
        <w:r w:rsidRPr="008C4757" w:rsidDel="001F7BEB">
          <w:delText>Language</w:delText>
        </w:r>
      </w:del>
      <w:bookmarkEnd w:id="1390"/>
      <w:commentRangeEnd w:id="1392"/>
      <w:r w:rsidR="003E4EA6">
        <w:rPr>
          <w:rStyle w:val="CommentReference"/>
          <w:b w:val="0"/>
          <w:bCs w:val="0"/>
          <w:i w:val="0"/>
          <w:color w:val="auto"/>
          <w:u w:val="none"/>
        </w:rPr>
        <w:commentReference w:id="1392"/>
      </w:r>
    </w:p>
    <w:tbl>
      <w:tblPr>
        <w:tblW w:w="9788" w:type="dxa"/>
        <w:jc w:val="center"/>
        <w:tblLayout w:type="fixed"/>
        <w:tblLook w:val="0000" w:firstRow="0" w:lastRow="0" w:firstColumn="0" w:lastColumn="0" w:noHBand="0" w:noVBand="0"/>
      </w:tblPr>
      <w:tblGrid>
        <w:gridCol w:w="4728"/>
        <w:gridCol w:w="1870"/>
        <w:gridCol w:w="1650"/>
        <w:gridCol w:w="1540"/>
      </w:tblGrid>
      <w:tr w:rsidR="008C4757" w:rsidRPr="00C50983" w14:paraId="6A3D5D59" w14:textId="77777777" w:rsidTr="00880457">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14619749" w14:textId="77777777" w:rsidR="008C4757" w:rsidRPr="008C4757" w:rsidRDefault="008C4757" w:rsidP="008C4757">
            <w:pPr>
              <w:pStyle w:val="Tabletext"/>
              <w:jc w:val="center"/>
              <w:rPr>
                <w:b/>
                <w:color w:val="00AFAA"/>
              </w:rPr>
            </w:pPr>
            <w:r w:rsidRPr="008C4757">
              <w:rPr>
                <w:b/>
                <w:color w:val="00AFAA"/>
              </w:rPr>
              <w:t>Subject Area</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7EF59997" w14:textId="77777777" w:rsidR="008C4757" w:rsidRPr="008C4757" w:rsidRDefault="008C4757" w:rsidP="008C4757">
            <w:pPr>
              <w:pStyle w:val="Tabletext"/>
              <w:jc w:val="center"/>
              <w:rPr>
                <w:b/>
                <w:color w:val="00AFAA"/>
              </w:rPr>
            </w:pPr>
            <w:r w:rsidRPr="008C4757">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2F124066" w14:textId="77777777" w:rsidR="008C4757" w:rsidRPr="008C4757" w:rsidRDefault="008C4757" w:rsidP="008C4757">
            <w:pPr>
              <w:pStyle w:val="Tabletext"/>
              <w:jc w:val="center"/>
              <w:rPr>
                <w:b/>
                <w:color w:val="00AFAA"/>
              </w:rPr>
            </w:pPr>
            <w:r w:rsidRPr="008C4757">
              <w:rPr>
                <w:b/>
                <w:color w:val="00AFAA"/>
                <w:szCs w:val="22"/>
              </w:rPr>
              <w:t>Recommended Hours</w:t>
            </w:r>
            <w:r w:rsidRPr="008C4757">
              <w:rPr>
                <w:b/>
                <w:color w:val="00AFAA"/>
                <w:szCs w:val="22"/>
                <w:vertAlign w:val="superscript"/>
              </w:rPr>
              <w:t>1</w:t>
            </w:r>
          </w:p>
        </w:tc>
      </w:tr>
      <w:tr w:rsidR="008C4757" w:rsidRPr="00C50983" w14:paraId="3BED17AD" w14:textId="77777777" w:rsidTr="00880457">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F33066F" w14:textId="77777777" w:rsidR="008C4757" w:rsidRPr="008C4757" w:rsidRDefault="008C4757" w:rsidP="008C4757">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738AA7C3" w14:textId="77777777" w:rsidR="008C4757" w:rsidRPr="008C4757" w:rsidRDefault="008C4757" w:rsidP="008C4757">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952E312" w14:textId="77777777" w:rsidR="008C4757" w:rsidRPr="008C4757" w:rsidRDefault="008C4757" w:rsidP="008C4757">
            <w:pPr>
              <w:pStyle w:val="Tabletext"/>
              <w:jc w:val="center"/>
              <w:rPr>
                <w:b/>
                <w:color w:val="00AFAA"/>
                <w:szCs w:val="20"/>
              </w:rPr>
            </w:pPr>
            <w:r w:rsidRPr="008C4757">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6BDDED7F" w14:textId="77777777" w:rsidR="008C4757" w:rsidRPr="008C4757" w:rsidRDefault="008C4757" w:rsidP="008C4757">
            <w:pPr>
              <w:pStyle w:val="Tabletext"/>
              <w:jc w:val="center"/>
              <w:rPr>
                <w:b/>
                <w:color w:val="00AFAA"/>
                <w:szCs w:val="20"/>
              </w:rPr>
            </w:pPr>
            <w:r w:rsidRPr="008C4757">
              <w:rPr>
                <w:b/>
                <w:color w:val="00AFAA"/>
                <w:szCs w:val="20"/>
              </w:rPr>
              <w:t>Exercises/ Simulation</w:t>
            </w:r>
          </w:p>
        </w:tc>
      </w:tr>
      <w:tr w:rsidR="000A6C8C" w:rsidRPr="0076035F" w14:paraId="61F38665" w14:textId="77777777" w:rsidTr="00A0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1394" w:author="Jillian Carson-Jackson" w:date="2020-12-27T15:14:00Z"/>
        </w:trPr>
        <w:tc>
          <w:tcPr>
            <w:tcW w:w="4728" w:type="dxa"/>
            <w:tcBorders>
              <w:top w:val="single" w:sz="4" w:space="0" w:color="auto"/>
              <w:left w:val="single" w:sz="4" w:space="0" w:color="auto"/>
              <w:bottom w:val="single" w:sz="4" w:space="0" w:color="auto"/>
              <w:right w:val="single" w:sz="4" w:space="0" w:color="auto"/>
            </w:tcBorders>
          </w:tcPr>
          <w:p w14:paraId="33CDE6EF" w14:textId="77777777" w:rsidR="000A6C8C" w:rsidRPr="00C34CC8" w:rsidRDefault="000A6C8C" w:rsidP="00A058F2">
            <w:pPr>
              <w:pStyle w:val="Tabletext"/>
              <w:rPr>
                <w:ins w:id="1395" w:author="Jillian Carson-Jackson" w:date="2020-12-27T15:14:00Z"/>
                <w:b/>
              </w:rPr>
            </w:pPr>
            <w:commentRangeStart w:id="1396"/>
            <w:ins w:id="1397" w:author="Jillian Carson-Jackson" w:date="2020-12-27T15:14:00Z">
              <w:r w:rsidRPr="00C34CC8">
                <w:rPr>
                  <w:b/>
                </w:rPr>
                <w:t>General communication skills</w:t>
              </w:r>
              <w:commentRangeEnd w:id="1396"/>
              <w:r>
                <w:rPr>
                  <w:rStyle w:val="CommentReference"/>
                  <w:color w:val="auto"/>
                </w:rPr>
                <w:commentReference w:id="1396"/>
              </w:r>
            </w:ins>
          </w:p>
          <w:p w14:paraId="7D211F09" w14:textId="77777777" w:rsidR="000A6C8C" w:rsidRPr="00C34CC8" w:rsidRDefault="000A6C8C" w:rsidP="00A058F2">
            <w:pPr>
              <w:pStyle w:val="Tabletext"/>
              <w:rPr>
                <w:ins w:id="1398" w:author="Jillian Carson-Jackson" w:date="2020-12-27T15:14:00Z"/>
                <w:bCs/>
              </w:rPr>
            </w:pPr>
            <w:ins w:id="1399" w:author="Jillian Carson-Jackson" w:date="2020-12-27T15:14:00Z">
              <w:r w:rsidRPr="00C34CC8">
                <w:rPr>
                  <w:bCs/>
                </w:rPr>
                <w:t>Interpersonal communication</w:t>
              </w:r>
            </w:ins>
          </w:p>
          <w:p w14:paraId="7AB08FA8" w14:textId="77777777" w:rsidR="000A6C8C" w:rsidRPr="00C34CC8" w:rsidRDefault="000A6C8C" w:rsidP="00A058F2">
            <w:pPr>
              <w:pStyle w:val="Tabletext"/>
              <w:rPr>
                <w:ins w:id="1400" w:author="Jillian Carson-Jackson" w:date="2020-12-27T15:14:00Z"/>
                <w:bCs/>
              </w:rPr>
            </w:pPr>
            <w:ins w:id="1401" w:author="Jillian Carson-Jackson" w:date="2020-12-27T15:14:00Z">
              <w:r w:rsidRPr="00C34CC8">
                <w:rPr>
                  <w:bCs/>
                </w:rPr>
                <w:t>Procedures to enhance effective communication</w:t>
              </w:r>
            </w:ins>
          </w:p>
          <w:p w14:paraId="628415BE" w14:textId="73A7E022" w:rsidR="000A6C8C" w:rsidRDefault="000A6C8C" w:rsidP="00A058F2">
            <w:pPr>
              <w:pStyle w:val="Tabletext"/>
              <w:rPr>
                <w:ins w:id="1402" w:author="Jillian Carson-Jackson" w:date="2021-01-30T17:09:00Z"/>
                <w:bCs/>
              </w:rPr>
            </w:pPr>
            <w:ins w:id="1403" w:author="Jillian Carson-Jackson" w:date="2020-12-27T15:14:00Z">
              <w:r w:rsidRPr="00C34CC8">
                <w:rPr>
                  <w:bCs/>
                </w:rPr>
                <w:t>Verbal and non-verbal communications</w:t>
              </w:r>
            </w:ins>
            <w:ins w:id="1404" w:author="Jillian Carson-Jackson" w:date="2021-01-30T17:09:00Z">
              <w:r w:rsidR="001D3F54">
                <w:rPr>
                  <w:bCs/>
                </w:rPr>
                <w:t xml:space="preserve"> </w:t>
              </w:r>
            </w:ins>
          </w:p>
          <w:p w14:paraId="004301A7" w14:textId="77777777" w:rsidR="000A6C8C" w:rsidRDefault="000A6C8C" w:rsidP="00A058F2">
            <w:pPr>
              <w:pStyle w:val="Tabletext"/>
              <w:rPr>
                <w:ins w:id="1405" w:author="Jillian Carson-Jackson" w:date="2020-12-27T15:14:00Z"/>
                <w:bCs/>
              </w:rPr>
            </w:pPr>
            <w:commentRangeStart w:id="1406"/>
            <w:ins w:id="1407" w:author="Jillian Carson-Jackson" w:date="2020-12-27T15:14:00Z">
              <w:r w:rsidRPr="00C34CC8">
                <w:rPr>
                  <w:bCs/>
                </w:rPr>
                <w:t>Cultural aspects and common understanding of messages communicated</w:t>
              </w:r>
            </w:ins>
            <w:commentRangeEnd w:id="1406"/>
            <w:ins w:id="1408" w:author="Jillian Carson-Jackson" w:date="2021-01-30T17:27:00Z">
              <w:r w:rsidR="006062AD">
                <w:rPr>
                  <w:rStyle w:val="CommentReference"/>
                  <w:color w:val="auto"/>
                </w:rPr>
                <w:commentReference w:id="1406"/>
              </w:r>
            </w:ins>
          </w:p>
          <w:p w14:paraId="25A31F2A" w14:textId="77777777" w:rsidR="000A6C8C" w:rsidRPr="00C34CC8" w:rsidRDefault="000A6C8C" w:rsidP="00A058F2">
            <w:pPr>
              <w:pStyle w:val="Tabletext"/>
              <w:rPr>
                <w:ins w:id="1409" w:author="Jillian Carson-Jackson" w:date="2020-12-27T15:14:00Z"/>
                <w:b/>
              </w:rPr>
            </w:pPr>
            <w:ins w:id="1410" w:author="Jillian Carson-Jackson" w:date="2020-12-27T15:14:00Z">
              <w:r>
                <w:rPr>
                  <w:bCs/>
                </w:rPr>
                <w:t>Questioning techniques</w:t>
              </w:r>
            </w:ins>
          </w:p>
        </w:tc>
        <w:tc>
          <w:tcPr>
            <w:tcW w:w="1870" w:type="dxa"/>
            <w:tcBorders>
              <w:top w:val="single" w:sz="4" w:space="0" w:color="auto"/>
              <w:left w:val="single" w:sz="4" w:space="0" w:color="auto"/>
              <w:bottom w:val="single" w:sz="4" w:space="0" w:color="auto"/>
              <w:right w:val="single" w:sz="4" w:space="0" w:color="auto"/>
            </w:tcBorders>
          </w:tcPr>
          <w:p w14:paraId="7DEF4A46" w14:textId="77777777" w:rsidR="000A6C8C" w:rsidRPr="00C34CC8" w:rsidRDefault="000A6C8C" w:rsidP="00A058F2">
            <w:pPr>
              <w:pStyle w:val="Tabletext"/>
              <w:rPr>
                <w:ins w:id="1411" w:author="Jillian Carson-Jackson" w:date="2020-12-27T15:14:00Z"/>
              </w:rPr>
            </w:pPr>
            <w:ins w:id="1412" w:author="Jillian Carson-Jackson" w:date="2020-12-27T15:14:00Z">
              <w:r w:rsidRPr="00C34CC8">
                <w:t>Level 3</w:t>
              </w:r>
            </w:ins>
          </w:p>
        </w:tc>
        <w:tc>
          <w:tcPr>
            <w:tcW w:w="1650" w:type="dxa"/>
            <w:tcBorders>
              <w:top w:val="single" w:sz="4" w:space="0" w:color="auto"/>
              <w:left w:val="single" w:sz="4" w:space="0" w:color="auto"/>
              <w:bottom w:val="single" w:sz="4" w:space="0" w:color="auto"/>
              <w:right w:val="single" w:sz="4" w:space="0" w:color="auto"/>
            </w:tcBorders>
          </w:tcPr>
          <w:p w14:paraId="60015A9C" w14:textId="77777777" w:rsidR="000A6C8C" w:rsidRPr="00C34CC8" w:rsidRDefault="000A6C8C" w:rsidP="00A058F2">
            <w:pPr>
              <w:pStyle w:val="Tabletext"/>
              <w:rPr>
                <w:ins w:id="1413" w:author="Jillian Carson-Jackson" w:date="2020-12-27T15:14:00Z"/>
                <w:szCs w:val="20"/>
              </w:rPr>
            </w:pPr>
          </w:p>
        </w:tc>
        <w:tc>
          <w:tcPr>
            <w:tcW w:w="1540" w:type="dxa"/>
            <w:tcBorders>
              <w:top w:val="single" w:sz="4" w:space="0" w:color="auto"/>
              <w:left w:val="single" w:sz="4" w:space="0" w:color="auto"/>
              <w:bottom w:val="single" w:sz="4" w:space="0" w:color="auto"/>
              <w:right w:val="single" w:sz="4" w:space="0" w:color="auto"/>
            </w:tcBorders>
          </w:tcPr>
          <w:p w14:paraId="2EFE0431" w14:textId="77777777" w:rsidR="000A6C8C" w:rsidRPr="00C34CC8" w:rsidRDefault="000A6C8C" w:rsidP="00A058F2">
            <w:pPr>
              <w:pStyle w:val="Tabletext"/>
              <w:rPr>
                <w:ins w:id="1414" w:author="Jillian Carson-Jackson" w:date="2020-12-27T15:14:00Z"/>
                <w:szCs w:val="20"/>
              </w:rPr>
            </w:pPr>
          </w:p>
        </w:tc>
      </w:tr>
      <w:tr w:rsidR="008C4757" w:rsidRPr="00C50983" w14:paraId="06200BD6" w14:textId="77777777" w:rsidTr="00880457">
        <w:tblPrEx>
          <w:tblLook w:val="01E0" w:firstRow="1" w:lastRow="1" w:firstColumn="1" w:lastColumn="1" w:noHBand="0" w:noVBand="0"/>
        </w:tblPrEx>
        <w:trPr>
          <w:jc w:val="center"/>
        </w:trPr>
        <w:tc>
          <w:tcPr>
            <w:tcW w:w="4728" w:type="dxa"/>
            <w:tcBorders>
              <w:top w:val="single" w:sz="12" w:space="0" w:color="auto"/>
              <w:left w:val="single" w:sz="4" w:space="0" w:color="auto"/>
              <w:bottom w:val="single" w:sz="4" w:space="0" w:color="auto"/>
              <w:right w:val="single" w:sz="4" w:space="0" w:color="auto"/>
            </w:tcBorders>
          </w:tcPr>
          <w:p w14:paraId="11B2091D" w14:textId="6170A433" w:rsidR="008C4757" w:rsidRPr="008C4757" w:rsidRDefault="003530E3" w:rsidP="008C4757">
            <w:pPr>
              <w:pStyle w:val="Tabletext"/>
              <w:rPr>
                <w:b/>
              </w:rPr>
            </w:pPr>
            <w:ins w:id="1415" w:author="Jillian Carson-Jackson" w:date="2021-09-03T17:29:00Z">
              <w:r>
                <w:rPr>
                  <w:b/>
                </w:rPr>
                <w:t xml:space="preserve">General </w:t>
              </w:r>
            </w:ins>
            <w:r w:rsidR="008C4757" w:rsidRPr="008C4757">
              <w:rPr>
                <w:b/>
              </w:rPr>
              <w:t xml:space="preserve">Language structure </w:t>
            </w:r>
          </w:p>
          <w:p w14:paraId="76145906" w14:textId="5FC31A4A" w:rsidR="008C4757" w:rsidRPr="00C50983" w:rsidRDefault="008C4757" w:rsidP="008C4757">
            <w:pPr>
              <w:pStyle w:val="Tabletext"/>
            </w:pPr>
            <w:r w:rsidRPr="00C50983">
              <w:t>Message construction in English</w:t>
            </w:r>
          </w:p>
          <w:p w14:paraId="05A843ED" w14:textId="77777777" w:rsidR="008C4757" w:rsidRPr="00C50983" w:rsidRDefault="008C4757" w:rsidP="008C4757">
            <w:pPr>
              <w:pStyle w:val="Tabletext"/>
            </w:pPr>
            <w:r w:rsidRPr="00C50983">
              <w:t>English for special purposes, redundancy and precision</w:t>
            </w:r>
          </w:p>
          <w:p w14:paraId="2342A19B" w14:textId="77777777" w:rsidR="008C4757" w:rsidRPr="00C50983" w:rsidRDefault="008C4757" w:rsidP="008C4757">
            <w:pPr>
              <w:pStyle w:val="Tabletext"/>
            </w:pPr>
            <w:r w:rsidRPr="00C50983">
              <w:t>Elimination of ambiguity by choice of words</w:t>
            </w:r>
          </w:p>
          <w:p w14:paraId="4E3E8E3A" w14:textId="77777777" w:rsidR="008C4757" w:rsidRPr="00C50983" w:rsidRDefault="008C4757" w:rsidP="008C4757">
            <w:pPr>
              <w:pStyle w:val="Tabletext"/>
            </w:pPr>
            <w:r w:rsidRPr="00C50983">
              <w:t>Elimination of ambiguity by special techniques</w:t>
            </w:r>
          </w:p>
          <w:p w14:paraId="50E31585" w14:textId="598946C9" w:rsidR="007009CD" w:rsidRPr="00C50983" w:rsidRDefault="008C4757" w:rsidP="00905D6C">
            <w:pPr>
              <w:pStyle w:val="Tabletext"/>
            </w:pPr>
            <w:r w:rsidRPr="00C50983">
              <w:t>Status of a message</w:t>
            </w:r>
          </w:p>
        </w:tc>
        <w:tc>
          <w:tcPr>
            <w:tcW w:w="1870" w:type="dxa"/>
            <w:tcBorders>
              <w:top w:val="single" w:sz="12" w:space="0" w:color="auto"/>
              <w:left w:val="single" w:sz="4" w:space="0" w:color="auto"/>
              <w:bottom w:val="single" w:sz="4" w:space="0" w:color="auto"/>
              <w:right w:val="single" w:sz="4" w:space="0" w:color="auto"/>
            </w:tcBorders>
          </w:tcPr>
          <w:p w14:paraId="32BD6FFA" w14:textId="6ECC03F2" w:rsidR="008C4757" w:rsidRPr="00C50983" w:rsidRDefault="008C4757" w:rsidP="008C4757">
            <w:pPr>
              <w:pStyle w:val="Tabletext"/>
            </w:pPr>
            <w:r w:rsidRPr="00C50983">
              <w:t>Level 3</w:t>
            </w:r>
          </w:p>
        </w:tc>
        <w:tc>
          <w:tcPr>
            <w:tcW w:w="1650" w:type="dxa"/>
            <w:tcBorders>
              <w:top w:val="single" w:sz="12" w:space="0" w:color="auto"/>
              <w:left w:val="single" w:sz="4" w:space="0" w:color="auto"/>
              <w:bottom w:val="single" w:sz="4" w:space="0" w:color="auto"/>
              <w:right w:val="single" w:sz="4" w:space="0" w:color="auto"/>
            </w:tcBorders>
          </w:tcPr>
          <w:p w14:paraId="287D8970" w14:textId="77777777" w:rsidR="008C4757" w:rsidRPr="00C50983" w:rsidRDefault="008C4757" w:rsidP="008C4757">
            <w:pPr>
              <w:pStyle w:val="Tabletext"/>
            </w:pPr>
          </w:p>
        </w:tc>
        <w:tc>
          <w:tcPr>
            <w:tcW w:w="1540" w:type="dxa"/>
            <w:tcBorders>
              <w:top w:val="single" w:sz="12" w:space="0" w:color="auto"/>
              <w:left w:val="single" w:sz="4" w:space="0" w:color="auto"/>
              <w:bottom w:val="single" w:sz="4" w:space="0" w:color="auto"/>
              <w:right w:val="single" w:sz="4" w:space="0" w:color="auto"/>
            </w:tcBorders>
          </w:tcPr>
          <w:p w14:paraId="730E4954" w14:textId="77777777" w:rsidR="008C4757" w:rsidRPr="00C50983" w:rsidRDefault="008C4757" w:rsidP="008C4757">
            <w:pPr>
              <w:pStyle w:val="Tabletext"/>
            </w:pPr>
          </w:p>
        </w:tc>
      </w:tr>
      <w:tr w:rsidR="008C4757" w:rsidRPr="00C50983" w14:paraId="6939C7F4" w14:textId="7F8699A0"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672CF03" w14:textId="42F67E76" w:rsidR="008C4757" w:rsidRPr="008C4757" w:rsidRDefault="00157255" w:rsidP="008C4757">
            <w:pPr>
              <w:pStyle w:val="Tabletext"/>
              <w:rPr>
                <w:b/>
              </w:rPr>
            </w:pPr>
            <w:ins w:id="1416" w:author="Jillian Carson-Jackson" w:date="2021-01-30T17:03:00Z">
              <w:r>
                <w:rPr>
                  <w:b/>
                </w:rPr>
                <w:t xml:space="preserve">IALA </w:t>
              </w:r>
            </w:ins>
            <w:r w:rsidR="008C4757" w:rsidRPr="008C4757">
              <w:rPr>
                <w:b/>
              </w:rPr>
              <w:t>Specific VTS message construction</w:t>
            </w:r>
          </w:p>
          <w:p w14:paraId="4D7C5764" w14:textId="4531CE6C" w:rsidR="008C4757" w:rsidRDefault="008C4757" w:rsidP="008C4757">
            <w:pPr>
              <w:pStyle w:val="Tabletext"/>
              <w:rPr>
                <w:ins w:id="1417" w:author="Jillian Carson-Jackson" w:date="2021-01-30T17:36:00Z"/>
              </w:rPr>
            </w:pPr>
            <w:r w:rsidRPr="00C50983">
              <w:t>Construction of messages</w:t>
            </w:r>
          </w:p>
          <w:p w14:paraId="22C8DC74" w14:textId="7A7E9D7E" w:rsidR="005505EC" w:rsidRPr="00C50983" w:rsidRDefault="000F0462" w:rsidP="008C4757">
            <w:pPr>
              <w:pStyle w:val="Tabletext"/>
            </w:pPr>
            <w:ins w:id="1418" w:author="Jillian Carson-Jackson" w:date="2021-01-30T17:37:00Z">
              <w:r>
                <w:t xml:space="preserve">Confirming understanding </w:t>
              </w:r>
            </w:ins>
          </w:p>
          <w:p w14:paraId="36318519" w14:textId="55E3CE21" w:rsidR="004255C1" w:rsidRPr="00C50983" w:rsidRDefault="008C4757" w:rsidP="003530E3">
            <w:pPr>
              <w:pStyle w:val="Tabletext"/>
            </w:pPr>
            <w:commentRangeStart w:id="1419"/>
            <w:commentRangeStart w:id="1420"/>
            <w:del w:id="1421" w:author="Jillian Carson-Jackson" w:date="2021-09-03T17:30:00Z">
              <w:r w:rsidRPr="00C50983" w:rsidDel="003530E3">
                <w:delText>Speech devices to imply higher message status</w:delText>
              </w:r>
              <w:commentRangeEnd w:id="1419"/>
              <w:r w:rsidR="001B4330" w:rsidDel="003530E3">
                <w:rPr>
                  <w:rStyle w:val="CommentReference"/>
                  <w:color w:val="auto"/>
                </w:rPr>
                <w:commentReference w:id="1419"/>
              </w:r>
              <w:commentRangeEnd w:id="1420"/>
              <w:r w:rsidR="003530E3" w:rsidDel="003530E3">
                <w:rPr>
                  <w:rStyle w:val="CommentReference"/>
                  <w:color w:val="auto"/>
                </w:rPr>
                <w:commentReference w:id="1420"/>
              </w:r>
            </w:del>
          </w:p>
        </w:tc>
        <w:tc>
          <w:tcPr>
            <w:tcW w:w="1870" w:type="dxa"/>
          </w:tcPr>
          <w:p w14:paraId="24CBEDE5" w14:textId="094EDB3A" w:rsidR="008C4757" w:rsidRPr="00C50983" w:rsidRDefault="008C4757" w:rsidP="008C4757">
            <w:pPr>
              <w:pStyle w:val="Tabletext"/>
            </w:pPr>
            <w:r w:rsidRPr="00C50983">
              <w:t>Level 4</w:t>
            </w:r>
          </w:p>
        </w:tc>
        <w:tc>
          <w:tcPr>
            <w:tcW w:w="1650" w:type="dxa"/>
          </w:tcPr>
          <w:p w14:paraId="3E722D8D" w14:textId="313CFA84" w:rsidR="008C4757" w:rsidRPr="002E71B6" w:rsidRDefault="008C4757" w:rsidP="008C4757">
            <w:pPr>
              <w:pStyle w:val="Tabletext"/>
              <w:rPr>
                <w:szCs w:val="20"/>
              </w:rPr>
            </w:pPr>
          </w:p>
        </w:tc>
        <w:tc>
          <w:tcPr>
            <w:tcW w:w="1540" w:type="dxa"/>
          </w:tcPr>
          <w:p w14:paraId="3D4A5F60" w14:textId="0B636782" w:rsidR="008C4757" w:rsidRPr="002E71B6" w:rsidRDefault="008C4757" w:rsidP="008C4757">
            <w:pPr>
              <w:pStyle w:val="Tabletext"/>
              <w:rPr>
                <w:szCs w:val="20"/>
              </w:rPr>
            </w:pPr>
          </w:p>
        </w:tc>
      </w:tr>
      <w:tr w:rsidR="008C4757" w:rsidRPr="00C50983" w14:paraId="00851EB4"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B8D2ED" w14:textId="548FEB71" w:rsidR="008C4757" w:rsidRPr="008C4757" w:rsidRDefault="0066568A" w:rsidP="008C4757">
            <w:pPr>
              <w:pStyle w:val="Tabletext"/>
              <w:rPr>
                <w:b/>
              </w:rPr>
            </w:pPr>
            <w:ins w:id="1422" w:author="Jillian Carson-Jackson" w:date="2021-01-30T17:02:00Z">
              <w:r>
                <w:rPr>
                  <w:b/>
                </w:rPr>
                <w:t xml:space="preserve">IMO </w:t>
              </w:r>
            </w:ins>
            <w:ins w:id="1423" w:author="Jillian Carson-Jackson" w:date="2020-12-27T15:20:00Z">
              <w:r w:rsidR="0086075F">
                <w:rPr>
                  <w:b/>
                </w:rPr>
                <w:t xml:space="preserve">SMCP / </w:t>
              </w:r>
            </w:ins>
            <w:r w:rsidR="008C4757" w:rsidRPr="008C4757">
              <w:rPr>
                <w:b/>
              </w:rPr>
              <w:t>Standard phrases</w:t>
            </w:r>
          </w:p>
          <w:p w14:paraId="19972BA9" w14:textId="2E7B8EAD" w:rsidR="00D8171E" w:rsidRPr="00C50983" w:rsidRDefault="008C4757" w:rsidP="00D8171E">
            <w:pPr>
              <w:pStyle w:val="Tabletext"/>
            </w:pPr>
            <w:r w:rsidRPr="00C50983">
              <w:t xml:space="preserve">The </w:t>
            </w:r>
            <w:del w:id="1424" w:author="Jillian Carson-Jackson" w:date="2020-12-27T15:21:00Z">
              <w:r w:rsidRPr="00C50983" w:rsidDel="00D8171E">
                <w:delText xml:space="preserve">advantages, disadvantages and </w:delText>
              </w:r>
            </w:del>
            <w:r w:rsidRPr="00C50983">
              <w:t>application of standard phrases</w:t>
            </w:r>
          </w:p>
          <w:p w14:paraId="04B4687C" w14:textId="6B583AA8" w:rsidR="008C4757" w:rsidRPr="00C50983" w:rsidDel="001E43EC" w:rsidRDefault="008C4757" w:rsidP="008C4757">
            <w:pPr>
              <w:pStyle w:val="Tabletext"/>
              <w:rPr>
                <w:del w:id="1425" w:author="Jillian Carson-Jackson" w:date="2021-01-30T17:47:00Z"/>
              </w:rPr>
            </w:pPr>
            <w:del w:id="1426" w:author="Jillian Carson-Jackson" w:date="2021-01-30T17:47:00Z">
              <w:r w:rsidRPr="00C50983" w:rsidDel="001E43EC">
                <w:delText>The IMO SMCP in general</w:delText>
              </w:r>
            </w:del>
          </w:p>
          <w:p w14:paraId="3C1EA56A" w14:textId="77777777" w:rsidR="001E43EC" w:rsidRDefault="008C4757" w:rsidP="008C4757">
            <w:pPr>
              <w:pStyle w:val="Tabletext"/>
              <w:rPr>
                <w:ins w:id="1427" w:author="Jillian Carson-Jackson" w:date="2021-01-30T17:47:00Z"/>
              </w:rPr>
            </w:pPr>
            <w:del w:id="1428" w:author="Jillian Carson-Jackson" w:date="2021-01-30T17:47:00Z">
              <w:r w:rsidRPr="00C50983" w:rsidDel="001E43EC">
                <w:delText>The IMO SMCP, part 3, section 6, VTS</w:delText>
              </w:r>
            </w:del>
          </w:p>
          <w:p w14:paraId="5BA79317" w14:textId="2AAAB7FC" w:rsidR="00D8171E" w:rsidRDefault="00D8171E" w:rsidP="008C4757">
            <w:pPr>
              <w:pStyle w:val="Tabletext"/>
              <w:rPr>
                <w:ins w:id="1429" w:author="Jillian Carson-Jackson" w:date="2020-12-27T15:20:00Z"/>
              </w:rPr>
            </w:pPr>
            <w:ins w:id="1430" w:author="Jillian Carson-Jackson" w:date="2020-12-27T15:20:00Z">
              <w:r>
                <w:t xml:space="preserve">Use </w:t>
              </w:r>
            </w:ins>
            <w:ins w:id="1431" w:author="Jillian Carson-Jackson" w:date="2021-01-30T17:47:00Z">
              <w:r w:rsidR="001E43EC">
                <w:t>of SMCP, including message markers</w:t>
              </w:r>
            </w:ins>
          </w:p>
          <w:p w14:paraId="1818FEB1" w14:textId="3F5C6367" w:rsidR="00D8171E" w:rsidRPr="00C50983" w:rsidRDefault="00D8171E" w:rsidP="0098341B">
            <w:pPr>
              <w:pStyle w:val="Tabletext"/>
              <w:ind w:left="0"/>
            </w:pPr>
          </w:p>
        </w:tc>
        <w:tc>
          <w:tcPr>
            <w:tcW w:w="1870" w:type="dxa"/>
          </w:tcPr>
          <w:p w14:paraId="11EF9522" w14:textId="6D020A55" w:rsidR="008C4757" w:rsidRPr="00C50983" w:rsidDel="00D8171E" w:rsidRDefault="008C4757" w:rsidP="008C4757">
            <w:pPr>
              <w:pStyle w:val="Tabletext"/>
              <w:rPr>
                <w:del w:id="1432" w:author="Jillian Carson-Jackson" w:date="2020-12-27T15:21:00Z"/>
              </w:rPr>
            </w:pPr>
            <w:del w:id="1433" w:author="Jillian Carson-Jackson" w:date="2020-12-27T15:21:00Z">
              <w:r w:rsidRPr="00C50983" w:rsidDel="00D8171E">
                <w:delText>Level 2</w:delText>
              </w:r>
            </w:del>
          </w:p>
          <w:p w14:paraId="2F39021C" w14:textId="77777777" w:rsidR="008C4757" w:rsidRPr="00C50983" w:rsidRDefault="008C4757" w:rsidP="008C4757">
            <w:pPr>
              <w:pStyle w:val="Tabletext"/>
            </w:pPr>
          </w:p>
          <w:p w14:paraId="3912ADF6" w14:textId="77777777" w:rsidR="008C4757" w:rsidRDefault="008C4757" w:rsidP="008C4757">
            <w:pPr>
              <w:pStyle w:val="Tabletext"/>
            </w:pPr>
          </w:p>
          <w:p w14:paraId="1CA87C47" w14:textId="77777777" w:rsidR="008C4757" w:rsidRPr="00C50983" w:rsidRDefault="008C4757" w:rsidP="008C4757">
            <w:pPr>
              <w:pStyle w:val="Tabletext"/>
            </w:pPr>
            <w:commentRangeStart w:id="1434"/>
            <w:r w:rsidRPr="00C50983">
              <w:t>Level 3</w:t>
            </w:r>
            <w:commentRangeEnd w:id="1434"/>
            <w:r w:rsidR="00D8171E">
              <w:rPr>
                <w:rStyle w:val="CommentReference"/>
                <w:color w:val="auto"/>
              </w:rPr>
              <w:commentReference w:id="1434"/>
            </w:r>
          </w:p>
        </w:tc>
        <w:tc>
          <w:tcPr>
            <w:tcW w:w="1650" w:type="dxa"/>
          </w:tcPr>
          <w:p w14:paraId="06B47555" w14:textId="77777777" w:rsidR="008C4757" w:rsidRPr="002E71B6" w:rsidRDefault="008C4757" w:rsidP="008C4757">
            <w:pPr>
              <w:pStyle w:val="Tabletext"/>
              <w:rPr>
                <w:szCs w:val="20"/>
              </w:rPr>
            </w:pPr>
          </w:p>
        </w:tc>
        <w:tc>
          <w:tcPr>
            <w:tcW w:w="1540" w:type="dxa"/>
          </w:tcPr>
          <w:p w14:paraId="5405E092" w14:textId="77777777" w:rsidR="008C4757" w:rsidRPr="002E71B6" w:rsidRDefault="008C4757" w:rsidP="008C4757">
            <w:pPr>
              <w:pStyle w:val="Tabletext"/>
              <w:rPr>
                <w:szCs w:val="20"/>
              </w:rPr>
            </w:pPr>
          </w:p>
        </w:tc>
      </w:tr>
      <w:tr w:rsidR="004673D7" w:rsidRPr="0076035F" w14:paraId="3A81F59C"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1435" w:author="Jillian Carson-Jackson" w:date="2021-01-30T17:50:00Z"/>
        </w:trPr>
        <w:tc>
          <w:tcPr>
            <w:tcW w:w="4728" w:type="dxa"/>
            <w:tcBorders>
              <w:top w:val="single" w:sz="4" w:space="0" w:color="auto"/>
              <w:left w:val="single" w:sz="4" w:space="0" w:color="auto"/>
              <w:bottom w:val="single" w:sz="4" w:space="0" w:color="auto"/>
              <w:right w:val="single" w:sz="4" w:space="0" w:color="auto"/>
            </w:tcBorders>
          </w:tcPr>
          <w:p w14:paraId="68E368D9" w14:textId="77777777" w:rsidR="004673D7" w:rsidRDefault="004673D7" w:rsidP="004673D7">
            <w:pPr>
              <w:pStyle w:val="Tabletext"/>
              <w:rPr>
                <w:ins w:id="1436" w:author="Jillian Carson-Jackson" w:date="2021-01-30T17:50:00Z"/>
                <w:b/>
              </w:rPr>
            </w:pPr>
            <w:ins w:id="1437" w:author="Jillian Carson-Jackson" w:date="2021-01-30T17:50:00Z">
              <w:r>
                <w:rPr>
                  <w:b/>
                </w:rPr>
                <w:t>Information</w:t>
              </w:r>
              <w:commentRangeStart w:id="1438"/>
              <w:r>
                <w:rPr>
                  <w:b/>
                </w:rPr>
                <w:t xml:space="preserve"> Management</w:t>
              </w:r>
              <w:commentRangeEnd w:id="1438"/>
              <w:r w:rsidR="00D168CC">
                <w:rPr>
                  <w:rStyle w:val="CommentReference"/>
                  <w:color w:val="auto"/>
                </w:rPr>
                <w:commentReference w:id="1438"/>
              </w:r>
            </w:ins>
          </w:p>
          <w:p w14:paraId="10CFD949" w14:textId="77777777" w:rsidR="004673D7" w:rsidRPr="00D168CC" w:rsidRDefault="004673D7" w:rsidP="00D168CC">
            <w:pPr>
              <w:pStyle w:val="Tabletext"/>
              <w:rPr>
                <w:ins w:id="1439" w:author="Jillian Carson-Jackson" w:date="2021-01-30T17:50:00Z"/>
              </w:rPr>
            </w:pPr>
            <w:ins w:id="1440" w:author="Jillian Carson-Jackson" w:date="2021-01-30T17:50:00Z">
              <w:r w:rsidRPr="00D168CC">
                <w:t>Collection</w:t>
              </w:r>
            </w:ins>
          </w:p>
          <w:p w14:paraId="10CF6E0F" w14:textId="77777777" w:rsidR="004673D7" w:rsidRPr="00D168CC" w:rsidRDefault="004673D7" w:rsidP="00D168CC">
            <w:pPr>
              <w:pStyle w:val="Tabletext"/>
              <w:rPr>
                <w:ins w:id="1441" w:author="Jillian Carson-Jackson" w:date="2021-01-30T17:50:00Z"/>
              </w:rPr>
            </w:pPr>
            <w:ins w:id="1442" w:author="Jillian Carson-Jackson" w:date="2021-01-30T17:50:00Z">
              <w:r w:rsidRPr="00D168CC">
                <w:t>Evaluation</w:t>
              </w:r>
            </w:ins>
          </w:p>
          <w:p w14:paraId="00BDF332" w14:textId="77777777" w:rsidR="004673D7" w:rsidRPr="00D168CC" w:rsidRDefault="004673D7" w:rsidP="00D168CC">
            <w:pPr>
              <w:pStyle w:val="Tabletext"/>
              <w:rPr>
                <w:ins w:id="1443" w:author="Jillian Carson-Jackson" w:date="2021-01-30T17:50:00Z"/>
              </w:rPr>
            </w:pPr>
            <w:ins w:id="1444" w:author="Jillian Carson-Jackson" w:date="2021-01-30T17:50:00Z">
              <w:r w:rsidRPr="00D168CC">
                <w:t>Dissemination</w:t>
              </w:r>
            </w:ins>
          </w:p>
          <w:p w14:paraId="77581220" w14:textId="0813DC7D" w:rsidR="004673D7" w:rsidRDefault="004673D7" w:rsidP="0005531C">
            <w:pPr>
              <w:pStyle w:val="Tabletext"/>
              <w:rPr>
                <w:ins w:id="1445" w:author="Jillian Carson-Jackson" w:date="2021-01-30T17:50:00Z"/>
                <w:b/>
              </w:rPr>
            </w:pPr>
          </w:p>
        </w:tc>
        <w:tc>
          <w:tcPr>
            <w:tcW w:w="1870" w:type="dxa"/>
            <w:tcBorders>
              <w:top w:val="single" w:sz="4" w:space="0" w:color="auto"/>
              <w:left w:val="single" w:sz="4" w:space="0" w:color="auto"/>
              <w:bottom w:val="single" w:sz="4" w:space="0" w:color="auto"/>
              <w:right w:val="single" w:sz="4" w:space="0" w:color="auto"/>
            </w:tcBorders>
          </w:tcPr>
          <w:p w14:paraId="08BC4D5D" w14:textId="5FE01697" w:rsidR="004673D7" w:rsidRPr="0005531C" w:rsidRDefault="003530E3" w:rsidP="0005531C">
            <w:pPr>
              <w:pStyle w:val="Tabletext"/>
              <w:rPr>
                <w:ins w:id="1446" w:author="Jillian Carson-Jackson" w:date="2021-01-30T17:50:00Z"/>
              </w:rPr>
            </w:pPr>
            <w:commentRangeStart w:id="1447"/>
            <w:ins w:id="1448" w:author="Jillian Carson-Jackson" w:date="2021-09-03T17:31:00Z">
              <w:r>
                <w:t>Level?</w:t>
              </w:r>
              <w:commentRangeEnd w:id="1447"/>
              <w:r>
                <w:rPr>
                  <w:rStyle w:val="CommentReference"/>
                  <w:color w:val="auto"/>
                </w:rPr>
                <w:commentReference w:id="1447"/>
              </w:r>
            </w:ins>
          </w:p>
        </w:tc>
        <w:tc>
          <w:tcPr>
            <w:tcW w:w="1650" w:type="dxa"/>
            <w:tcBorders>
              <w:top w:val="single" w:sz="4" w:space="0" w:color="auto"/>
              <w:left w:val="single" w:sz="4" w:space="0" w:color="auto"/>
              <w:bottom w:val="single" w:sz="4" w:space="0" w:color="auto"/>
              <w:right w:val="single" w:sz="4" w:space="0" w:color="auto"/>
            </w:tcBorders>
          </w:tcPr>
          <w:p w14:paraId="3AF0A674" w14:textId="77777777" w:rsidR="004673D7" w:rsidRPr="0005531C" w:rsidRDefault="004673D7" w:rsidP="0005531C">
            <w:pPr>
              <w:pStyle w:val="Tabletext"/>
              <w:rPr>
                <w:ins w:id="1449" w:author="Jillian Carson-Jackson" w:date="2021-01-30T17:50:00Z"/>
                <w:szCs w:val="20"/>
              </w:rPr>
            </w:pPr>
          </w:p>
        </w:tc>
        <w:tc>
          <w:tcPr>
            <w:tcW w:w="1540" w:type="dxa"/>
            <w:tcBorders>
              <w:top w:val="single" w:sz="4" w:space="0" w:color="auto"/>
              <w:left w:val="single" w:sz="4" w:space="0" w:color="auto"/>
              <w:bottom w:val="single" w:sz="4" w:space="0" w:color="auto"/>
              <w:right w:val="single" w:sz="4" w:space="0" w:color="auto"/>
            </w:tcBorders>
          </w:tcPr>
          <w:p w14:paraId="3D2E766D" w14:textId="77777777" w:rsidR="004673D7" w:rsidRPr="0005531C" w:rsidRDefault="004673D7" w:rsidP="0005531C">
            <w:pPr>
              <w:pStyle w:val="Tabletext"/>
              <w:rPr>
                <w:ins w:id="1450" w:author="Jillian Carson-Jackson" w:date="2021-01-30T17:50:00Z"/>
                <w:szCs w:val="20"/>
              </w:rPr>
            </w:pPr>
          </w:p>
        </w:tc>
      </w:tr>
      <w:tr w:rsidR="0005531C" w:rsidRPr="0076035F" w14:paraId="43B0BDFB"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1451" w:author="Jillian Carson-Jackson" w:date="2020-12-27T15:12:00Z"/>
        </w:trPr>
        <w:tc>
          <w:tcPr>
            <w:tcW w:w="4728" w:type="dxa"/>
            <w:tcBorders>
              <w:top w:val="single" w:sz="4" w:space="0" w:color="auto"/>
              <w:left w:val="single" w:sz="4" w:space="0" w:color="auto"/>
              <w:bottom w:val="single" w:sz="4" w:space="0" w:color="auto"/>
              <w:right w:val="single" w:sz="4" w:space="0" w:color="auto"/>
            </w:tcBorders>
          </w:tcPr>
          <w:p w14:paraId="64FBEB68" w14:textId="77777777" w:rsidR="001F4379" w:rsidRPr="0005531C" w:rsidRDefault="001F4379" w:rsidP="00D168CC">
            <w:pPr>
              <w:pStyle w:val="Tabletext"/>
              <w:ind w:left="60"/>
              <w:rPr>
                <w:ins w:id="1452" w:author="Jillian Carson-Jackson" w:date="2020-12-27T15:26:00Z"/>
                <w:b/>
              </w:rPr>
            </w:pPr>
            <w:commentRangeStart w:id="1453"/>
            <w:ins w:id="1454" w:author="Jillian Carson-Jackson" w:date="2020-12-27T15:26:00Z">
              <w:r w:rsidRPr="0005531C">
                <w:rPr>
                  <w:b/>
                </w:rPr>
                <w:t>Log and record keeping</w:t>
              </w:r>
              <w:commentRangeEnd w:id="1453"/>
              <w:r>
                <w:rPr>
                  <w:rStyle w:val="CommentReference"/>
                  <w:color w:val="auto"/>
                </w:rPr>
                <w:commentReference w:id="1453"/>
              </w:r>
            </w:ins>
          </w:p>
          <w:p w14:paraId="6752C187" w14:textId="01D2F06A" w:rsidR="0098341B" w:rsidRPr="0024549A" w:rsidRDefault="001F4379" w:rsidP="0024549A">
            <w:pPr>
              <w:pStyle w:val="Tabletext"/>
              <w:rPr>
                <w:ins w:id="1455" w:author="Jillian Carson-Jackson" w:date="2020-12-27T15:26:00Z"/>
              </w:rPr>
            </w:pPr>
            <w:ins w:id="1456" w:author="Jillian Carson-Jackson" w:date="2020-12-27T15:26:00Z">
              <w:r w:rsidRPr="0024549A">
                <w:t>Objective</w:t>
              </w:r>
            </w:ins>
            <w:ins w:id="1457" w:author="Jillian Carson-Jackson" w:date="2021-01-30T17:04:00Z">
              <w:r w:rsidR="0098341B" w:rsidRPr="0024549A">
                <w:t xml:space="preserve">s </w:t>
              </w:r>
            </w:ins>
            <w:ins w:id="1458" w:author="Jillian Carson-Jackson" w:date="2021-01-30T17:53:00Z">
              <w:r w:rsidR="0024549A" w:rsidRPr="0024549A">
                <w:t xml:space="preserve">[and process] </w:t>
              </w:r>
            </w:ins>
            <w:ins w:id="1459" w:author="Jillian Carson-Jackson" w:date="2021-01-30T17:04:00Z">
              <w:r w:rsidR="0098341B" w:rsidRPr="0024549A">
                <w:t>of log</w:t>
              </w:r>
              <w:r w:rsidR="00BB23A3" w:rsidRPr="0024549A">
                <w:t xml:space="preserve"> </w:t>
              </w:r>
              <w:r w:rsidR="0098341B" w:rsidRPr="0024549A">
                <w:t>keeping</w:t>
              </w:r>
              <w:r w:rsidR="00BB23A3" w:rsidRPr="0024549A">
                <w:t xml:space="preserve"> </w:t>
              </w:r>
            </w:ins>
          </w:p>
          <w:p w14:paraId="4A290552" w14:textId="77777777" w:rsidR="001F4379" w:rsidRPr="0024549A" w:rsidRDefault="001F4379" w:rsidP="0024549A">
            <w:pPr>
              <w:pStyle w:val="Tabletext"/>
              <w:rPr>
                <w:ins w:id="1460" w:author="Jillian Carson-Jackson" w:date="2020-12-27T15:26:00Z"/>
              </w:rPr>
            </w:pPr>
            <w:commentRangeStart w:id="1461"/>
            <w:ins w:id="1462" w:author="Jillian Carson-Jackson" w:date="2020-12-27T15:26:00Z">
              <w:r w:rsidRPr="0024549A">
                <w:t>Manual log keeping</w:t>
              </w:r>
            </w:ins>
          </w:p>
          <w:p w14:paraId="22BDE605" w14:textId="77777777" w:rsidR="001F4379" w:rsidRPr="0024549A" w:rsidRDefault="001F4379" w:rsidP="0024549A">
            <w:pPr>
              <w:pStyle w:val="Tabletext"/>
              <w:rPr>
                <w:ins w:id="1463" w:author="Jillian Carson-Jackson" w:date="2020-12-27T15:26:00Z"/>
              </w:rPr>
            </w:pPr>
            <w:ins w:id="1464" w:author="Jillian Carson-Jackson" w:date="2020-12-27T15:26:00Z">
              <w:r w:rsidRPr="0024549A">
                <w:t>Electronic log keeping</w:t>
              </w:r>
            </w:ins>
            <w:commentRangeEnd w:id="1461"/>
            <w:ins w:id="1465" w:author="Jillian Carson-Jackson" w:date="2021-01-30T17:05:00Z">
              <w:r w:rsidR="0097455F" w:rsidRPr="0024549A">
                <w:commentReference w:id="1461"/>
              </w:r>
            </w:ins>
          </w:p>
          <w:p w14:paraId="67BD0E25" w14:textId="29653A9E" w:rsidR="00D71905" w:rsidRPr="003E3A65" w:rsidRDefault="001F4379" w:rsidP="003E3A65">
            <w:pPr>
              <w:pStyle w:val="Tabletext"/>
              <w:rPr>
                <w:ins w:id="1466" w:author="Jillian Carson-Jackson" w:date="2020-12-27T15:12:00Z"/>
              </w:rPr>
            </w:pPr>
            <w:ins w:id="1467" w:author="Jillian Carson-Jackson" w:date="2020-12-27T15:26:00Z">
              <w:r w:rsidRPr="0024549A">
                <w:t>Statement and report writing</w:t>
              </w:r>
            </w:ins>
          </w:p>
        </w:tc>
        <w:tc>
          <w:tcPr>
            <w:tcW w:w="1870" w:type="dxa"/>
            <w:tcBorders>
              <w:top w:val="single" w:sz="4" w:space="0" w:color="auto"/>
              <w:left w:val="single" w:sz="4" w:space="0" w:color="auto"/>
              <w:bottom w:val="single" w:sz="4" w:space="0" w:color="auto"/>
              <w:right w:val="single" w:sz="4" w:space="0" w:color="auto"/>
            </w:tcBorders>
          </w:tcPr>
          <w:p w14:paraId="5AD48ACA" w14:textId="77777777" w:rsidR="0005531C" w:rsidRPr="0005531C" w:rsidRDefault="0005531C" w:rsidP="0005531C">
            <w:pPr>
              <w:pStyle w:val="Tabletext"/>
              <w:rPr>
                <w:ins w:id="1468" w:author="Jillian Carson-Jackson" w:date="2020-12-27T15:12:00Z"/>
              </w:rPr>
            </w:pPr>
            <w:ins w:id="1469" w:author="Jillian Carson-Jackson" w:date="2020-12-27T15:12:00Z">
              <w:r w:rsidRPr="0005531C">
                <w:t>Level 3</w:t>
              </w:r>
            </w:ins>
          </w:p>
        </w:tc>
        <w:tc>
          <w:tcPr>
            <w:tcW w:w="1650" w:type="dxa"/>
            <w:tcBorders>
              <w:top w:val="single" w:sz="4" w:space="0" w:color="auto"/>
              <w:left w:val="single" w:sz="4" w:space="0" w:color="auto"/>
              <w:bottom w:val="single" w:sz="4" w:space="0" w:color="auto"/>
              <w:right w:val="single" w:sz="4" w:space="0" w:color="auto"/>
            </w:tcBorders>
          </w:tcPr>
          <w:p w14:paraId="26DD500F" w14:textId="77777777" w:rsidR="0005531C" w:rsidRPr="0005531C" w:rsidRDefault="0005531C" w:rsidP="0005531C">
            <w:pPr>
              <w:pStyle w:val="Tabletext"/>
              <w:rPr>
                <w:ins w:id="1470" w:author="Jillian Carson-Jackson" w:date="2020-12-27T15:12:00Z"/>
                <w:szCs w:val="20"/>
              </w:rPr>
            </w:pPr>
          </w:p>
        </w:tc>
        <w:tc>
          <w:tcPr>
            <w:tcW w:w="1540" w:type="dxa"/>
            <w:tcBorders>
              <w:top w:val="single" w:sz="4" w:space="0" w:color="auto"/>
              <w:left w:val="single" w:sz="4" w:space="0" w:color="auto"/>
              <w:bottom w:val="single" w:sz="4" w:space="0" w:color="auto"/>
              <w:right w:val="single" w:sz="4" w:space="0" w:color="auto"/>
            </w:tcBorders>
          </w:tcPr>
          <w:p w14:paraId="13551FC7" w14:textId="77777777" w:rsidR="0005531C" w:rsidRPr="0005531C" w:rsidRDefault="0005531C" w:rsidP="0005531C">
            <w:pPr>
              <w:pStyle w:val="Tabletext"/>
              <w:rPr>
                <w:ins w:id="1471" w:author="Jillian Carson-Jackson" w:date="2020-12-27T15:12:00Z"/>
                <w:szCs w:val="20"/>
              </w:rPr>
            </w:pPr>
          </w:p>
        </w:tc>
      </w:tr>
      <w:tr w:rsidR="00D71905" w:rsidRPr="00203FE9" w14:paraId="29E08038"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1472" w:author="Jillian Carson-Jackson" w:date="2021-01-30T17:52:00Z"/>
        </w:trPr>
        <w:tc>
          <w:tcPr>
            <w:tcW w:w="4728" w:type="dxa"/>
            <w:tcBorders>
              <w:top w:val="single" w:sz="4" w:space="0" w:color="auto"/>
              <w:left w:val="single" w:sz="4" w:space="0" w:color="auto"/>
              <w:bottom w:val="single" w:sz="4" w:space="0" w:color="auto"/>
              <w:right w:val="single" w:sz="4" w:space="0" w:color="auto"/>
            </w:tcBorders>
          </w:tcPr>
          <w:p w14:paraId="0726F500" w14:textId="77777777" w:rsidR="00D71905" w:rsidRDefault="00D71905" w:rsidP="00D1754F">
            <w:pPr>
              <w:pStyle w:val="Tabletext"/>
              <w:rPr>
                <w:ins w:id="1473" w:author="Jillian Carson-Jackson" w:date="2021-01-30T17:52:00Z"/>
                <w:b/>
              </w:rPr>
            </w:pPr>
            <w:ins w:id="1474" w:author="Jillian Carson-Jackson" w:date="2021-01-30T17:52:00Z">
              <w:r>
                <w:rPr>
                  <w:b/>
                </w:rPr>
                <w:lastRenderedPageBreak/>
                <w:t>Handovers</w:t>
              </w:r>
            </w:ins>
          </w:p>
          <w:p w14:paraId="65D8D3B0" w14:textId="77777777" w:rsidR="00D71905" w:rsidRPr="00D71905" w:rsidRDefault="00D71905" w:rsidP="00D1754F">
            <w:pPr>
              <w:pStyle w:val="Tabletext"/>
              <w:rPr>
                <w:ins w:id="1475" w:author="Jillian Carson-Jackson" w:date="2021-01-30T17:52:00Z"/>
              </w:rPr>
            </w:pPr>
            <w:ins w:id="1476" w:author="Jillian Carson-Jackson" w:date="2021-01-30T17:52:00Z">
              <w:r w:rsidRPr="00D71905">
                <w:t>Shift handover</w:t>
              </w:r>
            </w:ins>
          </w:p>
          <w:p w14:paraId="4380BBBD" w14:textId="786F9E5A" w:rsidR="00D71905" w:rsidRDefault="00D71905" w:rsidP="00D71905">
            <w:pPr>
              <w:pStyle w:val="Tabletext"/>
              <w:rPr>
                <w:ins w:id="1477" w:author="Jillian Carson-Jackson" w:date="2021-01-30T17:52:00Z"/>
                <w:b/>
              </w:rPr>
            </w:pPr>
            <w:ins w:id="1478" w:author="Jillian Carson-Jackson" w:date="2021-01-30T17:52:00Z">
              <w:r w:rsidRPr="00D71905">
                <w:t>Vessel handovers</w:t>
              </w:r>
            </w:ins>
          </w:p>
        </w:tc>
        <w:tc>
          <w:tcPr>
            <w:tcW w:w="1870" w:type="dxa"/>
            <w:tcBorders>
              <w:top w:val="single" w:sz="4" w:space="0" w:color="auto"/>
              <w:left w:val="single" w:sz="4" w:space="0" w:color="auto"/>
              <w:bottom w:val="single" w:sz="4" w:space="0" w:color="auto"/>
              <w:right w:val="single" w:sz="4" w:space="0" w:color="auto"/>
            </w:tcBorders>
          </w:tcPr>
          <w:p w14:paraId="3CAF13C8" w14:textId="77777777" w:rsidR="00D71905" w:rsidRPr="00D1754F" w:rsidRDefault="00D71905" w:rsidP="00D1754F">
            <w:pPr>
              <w:pStyle w:val="Tabletext"/>
              <w:rPr>
                <w:ins w:id="1479" w:author="Jillian Carson-Jackson" w:date="2021-01-30T17:52:00Z"/>
              </w:rPr>
            </w:pPr>
          </w:p>
        </w:tc>
        <w:tc>
          <w:tcPr>
            <w:tcW w:w="1650" w:type="dxa"/>
            <w:tcBorders>
              <w:top w:val="single" w:sz="4" w:space="0" w:color="auto"/>
              <w:left w:val="single" w:sz="4" w:space="0" w:color="auto"/>
              <w:bottom w:val="single" w:sz="4" w:space="0" w:color="auto"/>
              <w:right w:val="single" w:sz="4" w:space="0" w:color="auto"/>
            </w:tcBorders>
          </w:tcPr>
          <w:p w14:paraId="2396BC7F" w14:textId="77777777" w:rsidR="00D71905" w:rsidRPr="00D1754F" w:rsidRDefault="00D71905" w:rsidP="00D1754F">
            <w:pPr>
              <w:pStyle w:val="Tabletext"/>
              <w:rPr>
                <w:ins w:id="1480" w:author="Jillian Carson-Jackson" w:date="2021-01-30T17:52:00Z"/>
              </w:rPr>
            </w:pPr>
          </w:p>
        </w:tc>
        <w:tc>
          <w:tcPr>
            <w:tcW w:w="1540" w:type="dxa"/>
            <w:tcBorders>
              <w:top w:val="single" w:sz="4" w:space="0" w:color="auto"/>
              <w:left w:val="single" w:sz="4" w:space="0" w:color="auto"/>
              <w:bottom w:val="single" w:sz="4" w:space="0" w:color="auto"/>
              <w:right w:val="single" w:sz="4" w:space="0" w:color="auto"/>
            </w:tcBorders>
          </w:tcPr>
          <w:p w14:paraId="68CA09A2" w14:textId="77777777" w:rsidR="00D71905" w:rsidRPr="00D1754F" w:rsidRDefault="00D71905" w:rsidP="00D1754F">
            <w:pPr>
              <w:pStyle w:val="Tabletext"/>
              <w:rPr>
                <w:ins w:id="1481" w:author="Jillian Carson-Jackson" w:date="2021-01-30T17:52:00Z"/>
              </w:rPr>
            </w:pPr>
          </w:p>
        </w:tc>
      </w:tr>
      <w:tr w:rsidR="00D1754F" w:rsidRPr="00203FE9" w14:paraId="44A966B3"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1482" w:author="Jillian Carson-Jackson" w:date="2020-12-27T15:31:00Z"/>
        </w:trPr>
        <w:tc>
          <w:tcPr>
            <w:tcW w:w="4728" w:type="dxa"/>
            <w:tcBorders>
              <w:top w:val="single" w:sz="4" w:space="0" w:color="auto"/>
              <w:left w:val="single" w:sz="4" w:space="0" w:color="auto"/>
              <w:bottom w:val="single" w:sz="4" w:space="0" w:color="auto"/>
              <w:right w:val="single" w:sz="4" w:space="0" w:color="auto"/>
            </w:tcBorders>
          </w:tcPr>
          <w:p w14:paraId="540235F1" w14:textId="77777777" w:rsidR="00D1754F" w:rsidRDefault="00D1754F" w:rsidP="00D1754F">
            <w:pPr>
              <w:pStyle w:val="Tabletext"/>
              <w:rPr>
                <w:ins w:id="1483" w:author="Jillian Carson-Jackson" w:date="2020-12-27T15:32:00Z"/>
                <w:b/>
              </w:rPr>
            </w:pPr>
            <w:ins w:id="1484" w:author="Jillian Carson-Jackson" w:date="2020-12-27T15:32:00Z">
              <w:r>
                <w:rPr>
                  <w:b/>
                </w:rPr>
                <w:t xml:space="preserve">Use of VHF radio </w:t>
              </w:r>
              <w:commentRangeStart w:id="1485"/>
              <w:r>
                <w:rPr>
                  <w:b/>
                </w:rPr>
                <w:t>communication in VTS</w:t>
              </w:r>
            </w:ins>
            <w:commentRangeEnd w:id="1485"/>
            <w:ins w:id="1486" w:author="Jillian Carson-Jackson" w:date="2020-12-27T15:33:00Z">
              <w:r>
                <w:rPr>
                  <w:rStyle w:val="CommentReference"/>
                  <w:color w:val="auto"/>
                </w:rPr>
                <w:commentReference w:id="1485"/>
              </w:r>
            </w:ins>
          </w:p>
          <w:p w14:paraId="71C4AF4B" w14:textId="6F51C750" w:rsidR="00D1754F" w:rsidRPr="00D1754F" w:rsidRDefault="00D1754F" w:rsidP="00D1754F">
            <w:pPr>
              <w:pStyle w:val="Tabletext"/>
              <w:rPr>
                <w:ins w:id="1487" w:author="Jillian Carson-Jackson" w:date="2020-12-27T15:32:00Z"/>
                <w:bCs/>
              </w:rPr>
            </w:pPr>
            <w:ins w:id="1488" w:author="Jillian Carson-Jackson" w:date="2020-12-27T15:32:00Z">
              <w:r w:rsidRPr="00D1754F">
                <w:rPr>
                  <w:bCs/>
                </w:rPr>
                <w:t xml:space="preserve">Communication procedures, </w:t>
              </w:r>
            </w:ins>
            <w:ins w:id="1489" w:author="Jillian Carson-Jackson" w:date="2021-01-30T18:26:00Z">
              <w:r w:rsidR="00475533">
                <w:rPr>
                  <w:bCs/>
                </w:rPr>
                <w:t>routine and non-routing</w:t>
              </w:r>
            </w:ins>
          </w:p>
          <w:p w14:paraId="4BFC94F8" w14:textId="65E67E48" w:rsidR="00D1754F" w:rsidRPr="00D1754F" w:rsidRDefault="00D1754F" w:rsidP="00D1754F">
            <w:pPr>
              <w:pStyle w:val="Tabletext"/>
              <w:rPr>
                <w:ins w:id="1490" w:author="Jillian Carson-Jackson" w:date="2020-12-27T15:31:00Z"/>
                <w:bCs/>
              </w:rPr>
            </w:pPr>
            <w:commentRangeStart w:id="1491"/>
            <w:ins w:id="1492" w:author="Jillian Carson-Jackson" w:date="2020-12-27T15:32:00Z">
              <w:r w:rsidRPr="00D1754F">
                <w:rPr>
                  <w:bCs/>
                </w:rPr>
                <w:t>Equipment failure and channel saturation</w:t>
              </w:r>
            </w:ins>
            <w:commentRangeEnd w:id="1491"/>
            <w:ins w:id="1493" w:author="Jillian Carson-Jackson" w:date="2021-01-30T18:25:00Z">
              <w:r w:rsidR="009102A3">
                <w:rPr>
                  <w:rStyle w:val="CommentReference"/>
                  <w:color w:val="auto"/>
                </w:rPr>
                <w:commentReference w:id="1491"/>
              </w:r>
            </w:ins>
          </w:p>
        </w:tc>
        <w:tc>
          <w:tcPr>
            <w:tcW w:w="1870" w:type="dxa"/>
            <w:tcBorders>
              <w:top w:val="single" w:sz="4" w:space="0" w:color="auto"/>
              <w:left w:val="single" w:sz="4" w:space="0" w:color="auto"/>
              <w:bottom w:val="single" w:sz="4" w:space="0" w:color="auto"/>
              <w:right w:val="single" w:sz="4" w:space="0" w:color="auto"/>
            </w:tcBorders>
          </w:tcPr>
          <w:p w14:paraId="33EBCC21" w14:textId="38F39D2E" w:rsidR="00D1754F" w:rsidRPr="00D1754F" w:rsidRDefault="00D1754F" w:rsidP="00D1754F">
            <w:pPr>
              <w:pStyle w:val="Tabletext"/>
              <w:rPr>
                <w:ins w:id="1494" w:author="Jillian Carson-Jackson" w:date="2020-12-27T15:31:00Z"/>
              </w:rPr>
            </w:pPr>
            <w:ins w:id="1495" w:author="Jillian Carson-Jackson" w:date="2020-12-27T15:31:00Z">
              <w:r w:rsidRPr="00D1754F">
                <w:t xml:space="preserve">Level </w:t>
              </w:r>
            </w:ins>
            <w:ins w:id="1496" w:author="Jillian Carson-Jackson" w:date="2020-12-27T15:33:00Z">
              <w:r>
                <w:t>4</w:t>
              </w:r>
            </w:ins>
          </w:p>
        </w:tc>
        <w:tc>
          <w:tcPr>
            <w:tcW w:w="1650" w:type="dxa"/>
            <w:tcBorders>
              <w:top w:val="single" w:sz="4" w:space="0" w:color="auto"/>
              <w:left w:val="single" w:sz="4" w:space="0" w:color="auto"/>
              <w:bottom w:val="single" w:sz="4" w:space="0" w:color="auto"/>
              <w:right w:val="single" w:sz="4" w:space="0" w:color="auto"/>
            </w:tcBorders>
          </w:tcPr>
          <w:p w14:paraId="7802E640" w14:textId="77777777" w:rsidR="00D1754F" w:rsidRPr="00D1754F" w:rsidRDefault="00D1754F" w:rsidP="00D1754F">
            <w:pPr>
              <w:pStyle w:val="Tabletext"/>
              <w:rPr>
                <w:ins w:id="1497" w:author="Jillian Carson-Jackson" w:date="2020-12-27T15:31:00Z"/>
              </w:rPr>
            </w:pPr>
          </w:p>
        </w:tc>
        <w:tc>
          <w:tcPr>
            <w:tcW w:w="1540" w:type="dxa"/>
            <w:tcBorders>
              <w:top w:val="single" w:sz="4" w:space="0" w:color="auto"/>
              <w:left w:val="single" w:sz="4" w:space="0" w:color="auto"/>
              <w:bottom w:val="single" w:sz="4" w:space="0" w:color="auto"/>
              <w:right w:val="single" w:sz="4" w:space="0" w:color="auto"/>
            </w:tcBorders>
          </w:tcPr>
          <w:p w14:paraId="22482468" w14:textId="77777777" w:rsidR="00D1754F" w:rsidRPr="00D1754F" w:rsidRDefault="00D1754F" w:rsidP="00D1754F">
            <w:pPr>
              <w:pStyle w:val="Tabletext"/>
              <w:rPr>
                <w:ins w:id="1498" w:author="Jillian Carson-Jackson" w:date="2020-12-27T15:31:00Z"/>
              </w:rPr>
            </w:pPr>
          </w:p>
        </w:tc>
      </w:tr>
      <w:tr w:rsidR="008C4757" w:rsidRPr="00C50983" w:rsidDel="00707716" w14:paraId="065C760F" w14:textId="62DD2CEC"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1499" w:author="Jillian Carson-Jackson" w:date="2020-12-27T15:13:00Z"/>
        </w:trPr>
        <w:tc>
          <w:tcPr>
            <w:tcW w:w="4728" w:type="dxa"/>
          </w:tcPr>
          <w:p w14:paraId="0DF794D1" w14:textId="29CB745A" w:rsidR="008C4757" w:rsidRPr="008C4757" w:rsidDel="00707716" w:rsidRDefault="008C4757" w:rsidP="008C4757">
            <w:pPr>
              <w:pStyle w:val="Tabletext"/>
              <w:rPr>
                <w:del w:id="1500" w:author="Jillian Carson-Jackson" w:date="2020-12-27T15:13:00Z"/>
                <w:b/>
              </w:rPr>
            </w:pPr>
            <w:del w:id="1501" w:author="Jillian Carson-Jackson" w:date="2020-12-27T15:07:00Z">
              <w:r w:rsidRPr="008C4757" w:rsidDel="00C04338">
                <w:rPr>
                  <w:b/>
                </w:rPr>
                <w:delText>Collecting information</w:delText>
              </w:r>
            </w:del>
          </w:p>
          <w:p w14:paraId="6E14DCF5" w14:textId="6D18141B" w:rsidR="008C4757" w:rsidRPr="00C50983" w:rsidDel="00707716" w:rsidRDefault="008C4757" w:rsidP="008C4757">
            <w:pPr>
              <w:pStyle w:val="Tabletext"/>
              <w:rPr>
                <w:del w:id="1502" w:author="Jillian Carson-Jackson" w:date="2020-12-27T15:13:00Z"/>
              </w:rPr>
            </w:pPr>
            <w:del w:id="1503" w:author="Jillian Carson-Jackson" w:date="2020-12-27T15:13:00Z">
              <w:r w:rsidRPr="00C50983" w:rsidDel="00707716">
                <w:delText>Questioning techniques</w:delText>
              </w:r>
            </w:del>
          </w:p>
        </w:tc>
        <w:tc>
          <w:tcPr>
            <w:tcW w:w="1870" w:type="dxa"/>
          </w:tcPr>
          <w:p w14:paraId="316D8FD7" w14:textId="4E068AA3" w:rsidR="008C4757" w:rsidRPr="00C50983" w:rsidDel="00707716" w:rsidRDefault="008C4757" w:rsidP="008C4757">
            <w:pPr>
              <w:pStyle w:val="Tabletext"/>
              <w:rPr>
                <w:del w:id="1504" w:author="Jillian Carson-Jackson" w:date="2020-12-27T15:13:00Z"/>
              </w:rPr>
            </w:pPr>
            <w:del w:id="1505" w:author="Jillian Carson-Jackson" w:date="2020-12-27T15:13:00Z">
              <w:r w:rsidRPr="00C50983" w:rsidDel="00707716">
                <w:delText>Level 2</w:delText>
              </w:r>
            </w:del>
          </w:p>
        </w:tc>
        <w:tc>
          <w:tcPr>
            <w:tcW w:w="1650" w:type="dxa"/>
          </w:tcPr>
          <w:p w14:paraId="5333EB78" w14:textId="6C016395" w:rsidR="008C4757" w:rsidRPr="00C50983" w:rsidDel="00707716" w:rsidRDefault="008C4757" w:rsidP="008C4757">
            <w:pPr>
              <w:pStyle w:val="Tabletext"/>
              <w:rPr>
                <w:del w:id="1506" w:author="Jillian Carson-Jackson" w:date="2020-12-27T15:13:00Z"/>
              </w:rPr>
            </w:pPr>
          </w:p>
        </w:tc>
        <w:tc>
          <w:tcPr>
            <w:tcW w:w="1540" w:type="dxa"/>
          </w:tcPr>
          <w:p w14:paraId="09DD358F" w14:textId="0C563934" w:rsidR="008C4757" w:rsidRPr="00C50983" w:rsidDel="00707716" w:rsidRDefault="008C4757" w:rsidP="008C4757">
            <w:pPr>
              <w:pStyle w:val="Tabletext"/>
              <w:rPr>
                <w:del w:id="1507" w:author="Jillian Carson-Jackson" w:date="2020-12-27T15:13:00Z"/>
              </w:rPr>
            </w:pPr>
          </w:p>
        </w:tc>
      </w:tr>
      <w:tr w:rsidR="008C4757" w:rsidRPr="00C50983" w14:paraId="44EF5925"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429DF63" w14:textId="77777777" w:rsidR="008C4757" w:rsidRPr="00C50983" w:rsidRDefault="008C4757" w:rsidP="008C4757">
            <w:pPr>
              <w:pStyle w:val="Tabletext"/>
            </w:pPr>
          </w:p>
        </w:tc>
        <w:tc>
          <w:tcPr>
            <w:tcW w:w="1870" w:type="dxa"/>
          </w:tcPr>
          <w:p w14:paraId="756BACCF" w14:textId="77777777" w:rsidR="008C4757" w:rsidRPr="00C50983" w:rsidRDefault="008C4757" w:rsidP="008C4757">
            <w:pPr>
              <w:pStyle w:val="Tabletext"/>
            </w:pPr>
          </w:p>
        </w:tc>
        <w:tc>
          <w:tcPr>
            <w:tcW w:w="1650" w:type="dxa"/>
          </w:tcPr>
          <w:p w14:paraId="3ED164DB" w14:textId="492E86BB" w:rsidR="008C4757" w:rsidRPr="00C50983" w:rsidRDefault="008C4757" w:rsidP="008C4757">
            <w:pPr>
              <w:pStyle w:val="Tabletext"/>
            </w:pPr>
            <w:commentRangeStart w:id="1508"/>
            <w:r w:rsidRPr="00C50983">
              <w:t>Total 91</w:t>
            </w:r>
            <w:ins w:id="1509" w:author="Jillian Carson-Jackson" w:date="2020-12-27T15:13:00Z">
              <w:r w:rsidR="00707716">
                <w:t xml:space="preserve"> +7</w:t>
              </w:r>
            </w:ins>
            <w:r w:rsidRPr="00C50983">
              <w:t xml:space="preserve"> </w:t>
            </w:r>
            <w:ins w:id="1510" w:author="Jillian Carson-Jackson" w:date="2020-12-27T15:33:00Z">
              <w:r w:rsidR="00B27AAA">
                <w:t>+ 1</w:t>
              </w:r>
            </w:ins>
            <w:ins w:id="1511" w:author="Jillian Carson-Jackson" w:date="2020-12-27T15:36:00Z">
              <w:r w:rsidR="00175790">
                <w:t>1</w:t>
              </w:r>
            </w:ins>
            <w:ins w:id="1512" w:author="Jillian Carson-Jackson" w:date="2020-12-27T15:33:00Z">
              <w:r w:rsidR="00B27AAA">
                <w:t xml:space="preserve"> </w:t>
              </w:r>
            </w:ins>
            <w:r w:rsidRPr="00C50983">
              <w:t>hours</w:t>
            </w:r>
            <w:commentRangeEnd w:id="1508"/>
            <w:r w:rsidR="00C77FA0">
              <w:rPr>
                <w:rStyle w:val="CommentReference"/>
                <w:color w:val="auto"/>
              </w:rPr>
              <w:commentReference w:id="1508"/>
            </w:r>
          </w:p>
        </w:tc>
        <w:tc>
          <w:tcPr>
            <w:tcW w:w="1540" w:type="dxa"/>
          </w:tcPr>
          <w:p w14:paraId="0216EF84" w14:textId="180399D7" w:rsidR="008C4757" w:rsidRPr="00C50983" w:rsidRDefault="008C4757" w:rsidP="008C4757">
            <w:pPr>
              <w:pStyle w:val="Tabletext"/>
            </w:pPr>
            <w:r w:rsidRPr="00C50983">
              <w:t xml:space="preserve">Total 75 </w:t>
            </w:r>
            <w:ins w:id="1513" w:author="Jillian Carson-Jackson" w:date="2020-12-27T15:13:00Z">
              <w:r w:rsidR="00707716">
                <w:t>+11</w:t>
              </w:r>
            </w:ins>
            <w:ins w:id="1514" w:author="Jillian Carson-Jackson" w:date="2020-12-27T15:14:00Z">
              <w:r w:rsidR="00707716">
                <w:t xml:space="preserve"> </w:t>
              </w:r>
            </w:ins>
            <w:ins w:id="1515" w:author="Jillian Carson-Jackson" w:date="2020-12-27T15:33:00Z">
              <w:r w:rsidR="00B27AAA">
                <w:t>+ 3</w:t>
              </w:r>
            </w:ins>
            <w:ins w:id="1516" w:author="Jillian Carson-Jackson" w:date="2020-12-27T15:36:00Z">
              <w:r w:rsidR="00033E27">
                <w:t>1</w:t>
              </w:r>
            </w:ins>
            <w:ins w:id="1517" w:author="Jillian Carson-Jackson" w:date="2020-12-27T15:33:00Z">
              <w:r w:rsidR="00B27AAA">
                <w:t xml:space="preserve"> </w:t>
              </w:r>
            </w:ins>
            <w:r w:rsidRPr="00C50983">
              <w:t>hours</w:t>
            </w:r>
          </w:p>
        </w:tc>
      </w:tr>
    </w:tbl>
    <w:p w14:paraId="49B9D616" w14:textId="77777777" w:rsidR="008C4757" w:rsidRPr="00093294" w:rsidRDefault="008C4757" w:rsidP="00C915F9">
      <w:pPr>
        <w:pStyle w:val="BodyText"/>
      </w:pPr>
    </w:p>
    <w:p w14:paraId="5BDF2E8E" w14:textId="77777777" w:rsidR="0042518D" w:rsidRPr="00093294" w:rsidRDefault="0042518D" w:rsidP="0042518D">
      <w:pPr>
        <w:pStyle w:val="BodyText"/>
      </w:pPr>
    </w:p>
    <w:p w14:paraId="5888D85F" w14:textId="2B446E33" w:rsidR="00880457" w:rsidRPr="00880457" w:rsidRDefault="008C4757" w:rsidP="008C4757">
      <w:pPr>
        <w:pStyle w:val="BodyText"/>
        <w:rPr>
          <w:i/>
        </w:rPr>
      </w:pPr>
      <w:r w:rsidRPr="00880457">
        <w:rPr>
          <w:i/>
        </w:rPr>
        <w:t>Notes:</w:t>
      </w:r>
      <w:r w:rsidRPr="00880457">
        <w:rPr>
          <w:i/>
        </w:rPr>
        <w:tab/>
        <w:t xml:space="preserve">1.  </w:t>
      </w:r>
      <w:r w:rsidR="00880457" w:rsidRPr="00880457">
        <w:rPr>
          <w:i/>
        </w:rPr>
        <w:tab/>
      </w:r>
      <w:r w:rsidRPr="00880457">
        <w:rPr>
          <w:i/>
        </w:rPr>
        <w:t>The time required for module 1 above will vary with the entrance level of the trainee.</w:t>
      </w:r>
      <w:r w:rsidR="00880457" w:rsidRPr="00880457">
        <w:rPr>
          <w:i/>
        </w:rPr>
        <w:t xml:space="preserve"> </w:t>
      </w:r>
    </w:p>
    <w:p w14:paraId="1C09E178" w14:textId="59C630B6" w:rsidR="0042518D" w:rsidRPr="00880457" w:rsidRDefault="008C4757" w:rsidP="00880457">
      <w:pPr>
        <w:pStyle w:val="BodyText"/>
        <w:ind w:left="1418"/>
        <w:rPr>
          <w:i/>
        </w:rPr>
        <w:sectPr w:rsidR="0042518D" w:rsidRPr="00880457" w:rsidSect="00292085">
          <w:headerReference w:type="default" r:id="rId26"/>
          <w:pgSz w:w="11906" w:h="16838" w:code="9"/>
          <w:pgMar w:top="1134" w:right="794" w:bottom="1134" w:left="907" w:header="851" w:footer="851" w:gutter="0"/>
          <w:cols w:space="708"/>
          <w:docGrid w:linePitch="360"/>
        </w:sectPr>
      </w:pPr>
      <w:r w:rsidRPr="00880457">
        <w:rPr>
          <w:i/>
        </w:rPr>
        <w:t>The recommended hours are set on the assumption that the trainee has achieved IELTS level 5 or the equivalent</w:t>
      </w:r>
      <w:ins w:id="1518" w:author="Jillian Carson-Jackson" w:date="2020-12-27T15:38:00Z">
        <w:r w:rsidR="00FF7105">
          <w:rPr>
            <w:i/>
          </w:rPr>
          <w:t xml:space="preserve"> and possesses a valid VHF radio operator certificate</w:t>
        </w:r>
      </w:ins>
      <w:r w:rsidRPr="00880457">
        <w:rPr>
          <w:i/>
        </w:rPr>
        <w:t>.</w:t>
      </w:r>
    </w:p>
    <w:p w14:paraId="7289D00D" w14:textId="517EA4B3" w:rsidR="005D16C2" w:rsidRPr="005D16C2" w:rsidRDefault="0042518D" w:rsidP="00F64B31">
      <w:pPr>
        <w:pStyle w:val="ModuleHeading1"/>
      </w:pPr>
      <w:bookmarkStart w:id="1519" w:name="_Toc442348115"/>
      <w:bookmarkStart w:id="1520" w:name="_Toc6299028"/>
      <w:r w:rsidRPr="00093294">
        <w:lastRenderedPageBreak/>
        <w:t xml:space="preserve">DETAILED </w:t>
      </w:r>
      <w:del w:id="1521" w:author="Jillian Carson-Jackson" w:date="2021-09-03T17:35:00Z">
        <w:r w:rsidRPr="00B94E6E" w:rsidDel="00500752">
          <w:delText>TEACHING</w:delText>
        </w:r>
        <w:r w:rsidRPr="00093294" w:rsidDel="00500752">
          <w:delText xml:space="preserve"> SYLLABUS</w:delText>
        </w:r>
      </w:del>
      <w:ins w:id="1522" w:author="Jillian Carson-Jackson" w:date="2021-09-08T16:33:00Z">
        <w:r w:rsidR="0087790B">
          <w:t>competence</w:t>
        </w:r>
      </w:ins>
      <w:ins w:id="1523" w:author="Jillian Carson-Jackson" w:date="2021-09-03T17:35:00Z">
        <w:r w:rsidR="00500752">
          <w:t xml:space="preserve"> table</w:t>
        </w:r>
      </w:ins>
      <w:r w:rsidRPr="00093294">
        <w:t xml:space="preserve"> FOR MODULE 1 – </w:t>
      </w:r>
      <w:bookmarkEnd w:id="1519"/>
      <w:del w:id="1524" w:author="Jillian Carson-Jackson" w:date="2020-12-27T15:39:00Z">
        <w:r w:rsidR="007605DF" w:rsidDel="001F7BEB">
          <w:delText>LANGUAGE</w:delText>
        </w:r>
      </w:del>
      <w:bookmarkEnd w:id="1520"/>
      <w:ins w:id="1525" w:author="Jillian Carson-Jackson" w:date="2020-12-27T15:39:00Z">
        <w:r w:rsidR="001F7BEB">
          <w:t>Communication Coordination and interaction</w:t>
        </w:r>
      </w:ins>
    </w:p>
    <w:p w14:paraId="31C897CE" w14:textId="77777777" w:rsidR="0042518D" w:rsidRDefault="0042518D" w:rsidP="0042518D">
      <w:pPr>
        <w:pStyle w:val="Heading1separatationline"/>
      </w:pPr>
    </w:p>
    <w:p w14:paraId="07B9E244" w14:textId="3B7A0C7E" w:rsidR="00880457" w:rsidRDefault="0042518D" w:rsidP="00880457">
      <w:pPr>
        <w:pStyle w:val="Tablecaption"/>
        <w:rPr>
          <w:ins w:id="1526" w:author="Jillian Carson-Jackson" w:date="2021-09-03T17:36:00Z"/>
        </w:rPr>
      </w:pPr>
      <w:bookmarkStart w:id="1527" w:name="_Toc434431727"/>
      <w:bookmarkStart w:id="1528" w:name="_Toc442347374"/>
      <w:bookmarkStart w:id="1529" w:name="_Toc443313837"/>
      <w:bookmarkStart w:id="1530" w:name="_Toc531423230"/>
      <w:del w:id="1531" w:author="Jillian Carson-Jackson" w:date="2021-08-28T16:08:00Z">
        <w:r w:rsidRPr="00093294" w:rsidDel="008500F3">
          <w:delText xml:space="preserve">Detailed Teaching </w:delText>
        </w:r>
      </w:del>
      <w:del w:id="1532" w:author="Jillian Carson-Jackson" w:date="2021-08-28T14:53:00Z">
        <w:r w:rsidRPr="00093294" w:rsidDel="00713865">
          <w:delText xml:space="preserve">Syllabus </w:delText>
        </w:r>
      </w:del>
      <w:commentRangeStart w:id="1533"/>
      <w:ins w:id="1534" w:author="Jillian Carson-Jackson" w:date="2021-09-08T16:33:00Z">
        <w:r w:rsidR="0087790B">
          <w:t>Competence</w:t>
        </w:r>
      </w:ins>
      <w:ins w:id="1535" w:author="Jillian Carson-Jackson" w:date="2021-08-28T16:08:00Z">
        <w:r w:rsidR="008500F3">
          <w:t xml:space="preserve"> </w:t>
        </w:r>
      </w:ins>
      <w:commentRangeEnd w:id="1533"/>
      <w:ins w:id="1536" w:author="Jillian Carson-Jackson" w:date="2021-09-08T16:39:00Z">
        <w:r w:rsidR="00B867BF">
          <w:rPr>
            <w:rStyle w:val="CommentReference"/>
            <w:b w:val="0"/>
            <w:bCs w:val="0"/>
            <w:i w:val="0"/>
            <w:color w:val="auto"/>
            <w:u w:val="none"/>
          </w:rPr>
          <w:commentReference w:id="1533"/>
        </w:r>
      </w:ins>
      <w:ins w:id="1537" w:author="Jillian Carson-Jackson" w:date="2021-08-28T16:08:00Z">
        <w:r w:rsidR="008500F3">
          <w:t>Table</w:t>
        </w:r>
      </w:ins>
      <w:ins w:id="1538" w:author="Jillian Carson-Jackson" w:date="2021-08-28T14:53:00Z">
        <w:r w:rsidR="00713865" w:rsidRPr="00093294">
          <w:t xml:space="preserve"> </w:t>
        </w:r>
      </w:ins>
      <w:r w:rsidR="00880457">
        <w:t>–</w:t>
      </w:r>
      <w:r w:rsidR="002A29D4" w:rsidRPr="00093294">
        <w:t xml:space="preserve"> </w:t>
      </w:r>
      <w:bookmarkEnd w:id="1527"/>
      <w:bookmarkEnd w:id="1528"/>
      <w:bookmarkEnd w:id="1529"/>
      <w:del w:id="1539" w:author="Jillian Carson-Jackson" w:date="2020-12-27T15:39:00Z">
        <w:r w:rsidR="00880457" w:rsidDel="001F7BEB">
          <w:delText>Language</w:delText>
        </w:r>
      </w:del>
      <w:bookmarkEnd w:id="1530"/>
      <w:ins w:id="1540" w:author="Jillian Carson-Jackson" w:date="2020-12-27T15:39:00Z">
        <w:r w:rsidR="001F7BEB">
          <w:t>Communication Coor</w:t>
        </w:r>
      </w:ins>
      <w:ins w:id="1541" w:author="Jillian Carson-Jackson" w:date="2020-12-27T15:40:00Z">
        <w:r w:rsidR="001F7BEB">
          <w:t>dination and Interaction</w:t>
        </w:r>
      </w:ins>
    </w:p>
    <w:tbl>
      <w:tblPr>
        <w:tblStyle w:val="TableGrid"/>
        <w:tblpPr w:leftFromText="180" w:rightFromText="180" w:vertAnchor="text" w:tblpY="1"/>
        <w:tblOverlap w:val="never"/>
        <w:tblW w:w="15177" w:type="dxa"/>
        <w:tblLayout w:type="fixed"/>
        <w:tblLook w:val="04A0" w:firstRow="1" w:lastRow="0" w:firstColumn="1" w:lastColumn="0" w:noHBand="0" w:noVBand="1"/>
      </w:tblPr>
      <w:tblGrid>
        <w:gridCol w:w="851"/>
        <w:gridCol w:w="4189"/>
        <w:gridCol w:w="908"/>
        <w:gridCol w:w="5572"/>
        <w:gridCol w:w="683"/>
        <w:gridCol w:w="2974"/>
      </w:tblGrid>
      <w:tr w:rsidR="00A029F0" w:rsidRPr="00076779" w14:paraId="151BF27C" w14:textId="77777777" w:rsidTr="00A029F0">
        <w:trPr>
          <w:cantSplit/>
          <w:trHeight w:val="1430"/>
          <w:tblHeader/>
          <w:ins w:id="1542" w:author="Jillian Carson-Jackson" w:date="2021-09-08T16:33:00Z"/>
        </w:trPr>
        <w:tc>
          <w:tcPr>
            <w:tcW w:w="851" w:type="dxa"/>
            <w:textDirection w:val="btLr"/>
            <w:vAlign w:val="center"/>
          </w:tcPr>
          <w:p w14:paraId="3BBB263E" w14:textId="77777777" w:rsidR="00A029F0" w:rsidRPr="002A0F96" w:rsidRDefault="00A029F0" w:rsidP="00A029F0">
            <w:pPr>
              <w:pStyle w:val="Tablecaption"/>
              <w:rPr>
                <w:ins w:id="1543" w:author="Jillian Carson-Jackson" w:date="2021-09-08T16:33:00Z"/>
              </w:rPr>
            </w:pPr>
            <w:ins w:id="1544" w:author="Jillian Carson-Jackson" w:date="2021-09-08T16:33:00Z">
              <w:r>
                <w:t>Element</w:t>
              </w:r>
            </w:ins>
          </w:p>
        </w:tc>
        <w:tc>
          <w:tcPr>
            <w:tcW w:w="4189" w:type="dxa"/>
            <w:vAlign w:val="center"/>
          </w:tcPr>
          <w:p w14:paraId="15B6F477" w14:textId="77777777" w:rsidR="00A029F0" w:rsidRPr="002A0F96" w:rsidRDefault="00A029F0" w:rsidP="00837A81">
            <w:pPr>
              <w:pStyle w:val="Tabletexttitle"/>
              <w:spacing w:before="0" w:after="0"/>
              <w:ind w:left="0" w:right="0"/>
              <w:jc w:val="center"/>
              <w:rPr>
                <w:ins w:id="1545" w:author="Jillian Carson-Jackson" w:date="2021-09-08T16:33:00Z"/>
                <w:i/>
                <w:szCs w:val="20"/>
              </w:rPr>
            </w:pPr>
            <w:ins w:id="1546" w:author="Jillian Carson-Jackson" w:date="2021-09-08T16:33:00Z">
              <w:r w:rsidRPr="002A0F96">
                <w:rPr>
                  <w:i/>
                  <w:szCs w:val="20"/>
                </w:rPr>
                <w:t>Session Objective</w:t>
              </w:r>
            </w:ins>
          </w:p>
        </w:tc>
        <w:tc>
          <w:tcPr>
            <w:tcW w:w="908" w:type="dxa"/>
            <w:textDirection w:val="btLr"/>
            <w:vAlign w:val="center"/>
          </w:tcPr>
          <w:p w14:paraId="26CD27D6" w14:textId="77777777" w:rsidR="00A029F0" w:rsidRDefault="00A029F0" w:rsidP="00837A81">
            <w:pPr>
              <w:pStyle w:val="Tabletexttitle"/>
              <w:spacing w:before="0" w:after="0"/>
              <w:jc w:val="center"/>
              <w:rPr>
                <w:ins w:id="1547" w:author="Jillian Carson-Jackson" w:date="2021-09-08T16:33:00Z"/>
                <w:szCs w:val="20"/>
              </w:rPr>
            </w:pPr>
            <w:ins w:id="1548" w:author="Jillian Carson-Jackson" w:date="2021-09-08T16:33:00Z">
              <w:r>
                <w:rPr>
                  <w:szCs w:val="20"/>
                </w:rPr>
                <w:t>Sub-element</w:t>
              </w:r>
            </w:ins>
          </w:p>
        </w:tc>
        <w:tc>
          <w:tcPr>
            <w:tcW w:w="5572" w:type="dxa"/>
            <w:vAlign w:val="center"/>
          </w:tcPr>
          <w:p w14:paraId="277E15D5" w14:textId="77777777" w:rsidR="00A029F0" w:rsidRPr="002A0F96" w:rsidRDefault="00A029F0" w:rsidP="00837A81">
            <w:pPr>
              <w:pStyle w:val="Tabletexttitle"/>
              <w:spacing w:before="0" w:after="0"/>
              <w:ind w:left="0" w:right="0"/>
              <w:jc w:val="center"/>
              <w:rPr>
                <w:ins w:id="1549" w:author="Jillian Carson-Jackson" w:date="2021-09-08T16:33:00Z"/>
                <w:szCs w:val="20"/>
              </w:rPr>
            </w:pPr>
            <w:ins w:id="1550" w:author="Jillian Carson-Jackson" w:date="2021-09-08T16:33:00Z">
              <w:r>
                <w:rPr>
                  <w:szCs w:val="20"/>
                </w:rPr>
                <w:t>Subject Elements</w:t>
              </w:r>
            </w:ins>
          </w:p>
        </w:tc>
        <w:tc>
          <w:tcPr>
            <w:tcW w:w="683" w:type="dxa"/>
            <w:textDirection w:val="btLr"/>
            <w:vAlign w:val="center"/>
          </w:tcPr>
          <w:p w14:paraId="2B186518" w14:textId="77777777" w:rsidR="00A029F0" w:rsidRPr="002A0F96" w:rsidRDefault="00A029F0" w:rsidP="00837A81">
            <w:pPr>
              <w:pStyle w:val="Tabletexttitle"/>
              <w:spacing w:before="0" w:after="0"/>
              <w:jc w:val="center"/>
              <w:rPr>
                <w:ins w:id="1551" w:author="Jillian Carson-Jackson" w:date="2021-09-08T16:33:00Z"/>
                <w:szCs w:val="20"/>
              </w:rPr>
            </w:pPr>
            <w:ins w:id="1552" w:author="Jillian Carson-Jackson" w:date="2021-09-08T16:33:00Z">
              <w:r w:rsidRPr="002A0F96">
                <w:rPr>
                  <w:szCs w:val="20"/>
                </w:rPr>
                <w:t>Level of Competence</w:t>
              </w:r>
            </w:ins>
          </w:p>
        </w:tc>
        <w:tc>
          <w:tcPr>
            <w:tcW w:w="2974" w:type="dxa"/>
            <w:vAlign w:val="center"/>
          </w:tcPr>
          <w:p w14:paraId="61EB25F4" w14:textId="77777777" w:rsidR="00A029F0" w:rsidRPr="002A0F96" w:rsidRDefault="00A029F0" w:rsidP="00837A81">
            <w:pPr>
              <w:pStyle w:val="Tabletexttitle"/>
              <w:spacing w:before="0" w:after="0"/>
              <w:ind w:left="0" w:right="7"/>
              <w:jc w:val="center"/>
              <w:rPr>
                <w:ins w:id="1553" w:author="Jillian Carson-Jackson" w:date="2021-09-08T16:33:00Z"/>
                <w:szCs w:val="20"/>
              </w:rPr>
            </w:pPr>
            <w:ins w:id="1554" w:author="Jillian Carson-Jackson" w:date="2021-09-08T16:33:00Z">
              <w:r w:rsidRPr="002A0F96">
                <w:rPr>
                  <w:szCs w:val="20"/>
                </w:rPr>
                <w:t>Resources</w:t>
              </w:r>
            </w:ins>
          </w:p>
        </w:tc>
      </w:tr>
      <w:tr w:rsidR="00A029F0" w:rsidRPr="00755FEE" w14:paraId="224082E4" w14:textId="77777777" w:rsidTr="00A029F0">
        <w:trPr>
          <w:trHeight w:val="343"/>
          <w:ins w:id="1555" w:author="Jillian Carson-Jackson" w:date="2021-09-08T16:33:00Z"/>
        </w:trPr>
        <w:tc>
          <w:tcPr>
            <w:tcW w:w="851" w:type="dxa"/>
            <w:shd w:val="clear" w:color="auto" w:fill="F2F2F2" w:themeFill="background1" w:themeFillShade="F2"/>
          </w:tcPr>
          <w:p w14:paraId="6C3247A6" w14:textId="77777777" w:rsidR="00A029F0" w:rsidRPr="00755FEE" w:rsidRDefault="00A029F0" w:rsidP="00837A81">
            <w:pPr>
              <w:pStyle w:val="Tabletext"/>
              <w:spacing w:before="120" w:after="120"/>
              <w:rPr>
                <w:ins w:id="1556" w:author="Jillian Carson-Jackson" w:date="2021-09-08T16:33:00Z"/>
                <w:b/>
                <w:szCs w:val="20"/>
              </w:rPr>
            </w:pPr>
            <w:ins w:id="1557" w:author="Jillian Carson-Jackson" w:date="2021-09-08T16:33:00Z">
              <w:r>
                <w:rPr>
                  <w:b/>
                  <w:szCs w:val="20"/>
                </w:rPr>
                <w:t>1</w:t>
              </w:r>
            </w:ins>
          </w:p>
        </w:tc>
        <w:tc>
          <w:tcPr>
            <w:tcW w:w="4189" w:type="dxa"/>
            <w:shd w:val="clear" w:color="auto" w:fill="F2F2F2" w:themeFill="background1" w:themeFillShade="F2"/>
          </w:tcPr>
          <w:p w14:paraId="5FF3ABE1" w14:textId="77777777" w:rsidR="00A029F0" w:rsidRPr="00755FEE" w:rsidRDefault="00A029F0" w:rsidP="00837A81">
            <w:pPr>
              <w:pStyle w:val="Tabletext"/>
              <w:spacing w:before="120" w:after="120"/>
              <w:ind w:left="0" w:right="0"/>
              <w:rPr>
                <w:ins w:id="1558" w:author="Jillian Carson-Jackson" w:date="2021-09-08T16:33:00Z"/>
                <w:rFonts w:ascii="Calibri" w:hAnsi="Calibri"/>
                <w:b/>
                <w:i/>
                <w:szCs w:val="20"/>
              </w:rPr>
            </w:pPr>
            <w:ins w:id="1559" w:author="Jillian Carson-Jackson" w:date="2021-09-08T16:33:00Z">
              <w:r>
                <w:rPr>
                  <w:rFonts w:ascii="Calibri" w:hAnsi="Calibri"/>
                  <w:b/>
                  <w:szCs w:val="20"/>
                </w:rPr>
                <w:t>General Communication Skills</w:t>
              </w:r>
            </w:ins>
          </w:p>
        </w:tc>
        <w:tc>
          <w:tcPr>
            <w:tcW w:w="908" w:type="dxa"/>
            <w:shd w:val="clear" w:color="auto" w:fill="F2F2F2" w:themeFill="background1" w:themeFillShade="F2"/>
          </w:tcPr>
          <w:p w14:paraId="2215CB41" w14:textId="77777777" w:rsidR="00A029F0" w:rsidRPr="00755FEE" w:rsidRDefault="00A029F0" w:rsidP="00837A81">
            <w:pPr>
              <w:pStyle w:val="Tabletext"/>
              <w:spacing w:before="120" w:after="120"/>
              <w:ind w:left="0" w:right="0"/>
              <w:rPr>
                <w:ins w:id="1560" w:author="Jillian Carson-Jackson" w:date="2021-09-08T16:33:00Z"/>
                <w:b/>
                <w:szCs w:val="20"/>
              </w:rPr>
            </w:pPr>
          </w:p>
        </w:tc>
        <w:tc>
          <w:tcPr>
            <w:tcW w:w="5572" w:type="dxa"/>
            <w:shd w:val="clear" w:color="auto" w:fill="F2F2F2" w:themeFill="background1" w:themeFillShade="F2"/>
          </w:tcPr>
          <w:p w14:paraId="39234166" w14:textId="77777777" w:rsidR="00A029F0" w:rsidRPr="00755FEE" w:rsidRDefault="00A029F0" w:rsidP="00837A81">
            <w:pPr>
              <w:pStyle w:val="Tabletext"/>
              <w:spacing w:before="120" w:after="120"/>
              <w:ind w:left="0" w:right="0"/>
              <w:rPr>
                <w:ins w:id="1561" w:author="Jillian Carson-Jackson" w:date="2021-09-08T16:33:00Z"/>
                <w:b/>
                <w:szCs w:val="20"/>
              </w:rPr>
            </w:pPr>
          </w:p>
        </w:tc>
        <w:tc>
          <w:tcPr>
            <w:tcW w:w="683" w:type="dxa"/>
            <w:shd w:val="clear" w:color="auto" w:fill="F2F2F2" w:themeFill="background1" w:themeFillShade="F2"/>
          </w:tcPr>
          <w:p w14:paraId="1890B628" w14:textId="77777777" w:rsidR="00A029F0" w:rsidRPr="00755FEE" w:rsidRDefault="00A029F0" w:rsidP="00837A81">
            <w:pPr>
              <w:pStyle w:val="Tabletext"/>
              <w:spacing w:before="120" w:after="120"/>
              <w:rPr>
                <w:ins w:id="1562" w:author="Jillian Carson-Jackson" w:date="2021-09-08T16:33:00Z"/>
                <w:b/>
                <w:szCs w:val="20"/>
              </w:rPr>
            </w:pPr>
          </w:p>
        </w:tc>
        <w:tc>
          <w:tcPr>
            <w:tcW w:w="2974" w:type="dxa"/>
            <w:shd w:val="clear" w:color="auto" w:fill="F2F2F2" w:themeFill="background1" w:themeFillShade="F2"/>
          </w:tcPr>
          <w:p w14:paraId="02A8D6AE" w14:textId="77777777" w:rsidR="00A029F0" w:rsidRPr="00755FEE" w:rsidRDefault="00A029F0" w:rsidP="00837A81">
            <w:pPr>
              <w:pStyle w:val="Tabletext"/>
              <w:spacing w:before="120" w:after="120"/>
              <w:ind w:left="0" w:right="7"/>
              <w:rPr>
                <w:ins w:id="1563" w:author="Jillian Carson-Jackson" w:date="2021-09-08T16:33:00Z"/>
                <w:b/>
                <w:szCs w:val="20"/>
              </w:rPr>
            </w:pPr>
          </w:p>
        </w:tc>
      </w:tr>
      <w:tr w:rsidR="00A029F0" w:rsidRPr="00076779" w14:paraId="66A3B63E" w14:textId="77777777" w:rsidTr="00A029F0">
        <w:trPr>
          <w:ins w:id="1564" w:author="Jillian Carson-Jackson" w:date="2021-09-08T16:33:00Z"/>
        </w:trPr>
        <w:tc>
          <w:tcPr>
            <w:tcW w:w="851" w:type="dxa"/>
            <w:vMerge w:val="restart"/>
          </w:tcPr>
          <w:p w14:paraId="1FEA28B8" w14:textId="77777777" w:rsidR="00A029F0" w:rsidRPr="00597DE5" w:rsidRDefault="00A029F0" w:rsidP="00837A81">
            <w:pPr>
              <w:pStyle w:val="Tabletext"/>
              <w:spacing w:before="0" w:after="0"/>
              <w:rPr>
                <w:ins w:id="1565" w:author="Jillian Carson-Jackson" w:date="2021-09-08T16:33:00Z"/>
                <w:b/>
                <w:bCs/>
                <w:szCs w:val="20"/>
              </w:rPr>
            </w:pPr>
          </w:p>
        </w:tc>
        <w:tc>
          <w:tcPr>
            <w:tcW w:w="4189" w:type="dxa"/>
            <w:vMerge w:val="restart"/>
          </w:tcPr>
          <w:p w14:paraId="7528D4AF" w14:textId="77777777" w:rsidR="00A029F0" w:rsidRPr="002A0F96" w:rsidRDefault="00A029F0" w:rsidP="00837A81">
            <w:pPr>
              <w:pStyle w:val="Tabletext"/>
              <w:spacing w:before="0" w:after="0"/>
              <w:ind w:left="0" w:right="0"/>
              <w:rPr>
                <w:ins w:id="1566" w:author="Jillian Carson-Jackson" w:date="2021-09-08T16:33:00Z"/>
                <w:i/>
                <w:szCs w:val="20"/>
              </w:rPr>
            </w:pPr>
            <w:ins w:id="1567" w:author="Jillian Carson-Jackson" w:date="2021-09-08T16:33:00Z">
              <w:r>
                <w:rPr>
                  <w:i/>
                  <w:szCs w:val="20"/>
                </w:rPr>
                <w:t xml:space="preserve">Demonstrate clear, concise and consistent general communication skills. </w:t>
              </w:r>
            </w:ins>
          </w:p>
        </w:tc>
        <w:tc>
          <w:tcPr>
            <w:tcW w:w="908" w:type="dxa"/>
          </w:tcPr>
          <w:p w14:paraId="3A744678" w14:textId="77777777" w:rsidR="00A029F0" w:rsidRPr="002A0F96" w:rsidRDefault="00A029F0" w:rsidP="00837A81">
            <w:pPr>
              <w:pStyle w:val="Tabletext"/>
              <w:spacing w:before="0" w:after="0"/>
              <w:ind w:left="0" w:right="0"/>
              <w:rPr>
                <w:ins w:id="1568" w:author="Jillian Carson-Jackson" w:date="2021-09-08T16:33:00Z"/>
                <w:szCs w:val="20"/>
              </w:rPr>
            </w:pPr>
            <w:ins w:id="1569" w:author="Jillian Carson-Jackson" w:date="2021-09-08T16:33:00Z">
              <w:r>
                <w:rPr>
                  <w:szCs w:val="20"/>
                </w:rPr>
                <w:t>1.1.1</w:t>
              </w:r>
            </w:ins>
          </w:p>
        </w:tc>
        <w:tc>
          <w:tcPr>
            <w:tcW w:w="5572" w:type="dxa"/>
          </w:tcPr>
          <w:p w14:paraId="19C03E0A" w14:textId="77777777" w:rsidR="00A029F0" w:rsidRPr="002A0F96" w:rsidRDefault="00A029F0" w:rsidP="00837A81">
            <w:pPr>
              <w:pStyle w:val="Tabletext"/>
              <w:spacing w:before="0" w:after="0"/>
              <w:ind w:left="0" w:right="0"/>
              <w:rPr>
                <w:ins w:id="1570" w:author="Jillian Carson-Jackson" w:date="2021-09-08T16:33:00Z"/>
                <w:szCs w:val="20"/>
              </w:rPr>
            </w:pPr>
            <w:ins w:id="1571" w:author="Jillian Carson-Jackson" w:date="2021-09-08T16:33:00Z">
              <w:r>
                <w:rPr>
                  <w:szCs w:val="20"/>
                </w:rPr>
                <w:t>Active listening skills</w:t>
              </w:r>
            </w:ins>
          </w:p>
        </w:tc>
        <w:tc>
          <w:tcPr>
            <w:tcW w:w="683" w:type="dxa"/>
          </w:tcPr>
          <w:p w14:paraId="7F18D44E" w14:textId="77777777" w:rsidR="00A029F0" w:rsidRPr="002A0F96" w:rsidRDefault="00A029F0" w:rsidP="00837A81">
            <w:pPr>
              <w:pStyle w:val="Tabletext"/>
              <w:spacing w:before="0" w:after="0"/>
              <w:rPr>
                <w:ins w:id="1572" w:author="Jillian Carson-Jackson" w:date="2021-09-08T16:33:00Z"/>
                <w:szCs w:val="20"/>
              </w:rPr>
            </w:pPr>
            <w:ins w:id="1573" w:author="Jillian Carson-Jackson" w:date="2021-09-08T16:33:00Z">
              <w:r>
                <w:rPr>
                  <w:szCs w:val="20"/>
                </w:rPr>
                <w:t>3</w:t>
              </w:r>
            </w:ins>
          </w:p>
        </w:tc>
        <w:tc>
          <w:tcPr>
            <w:tcW w:w="2974" w:type="dxa"/>
          </w:tcPr>
          <w:p w14:paraId="7695A9E5" w14:textId="77777777" w:rsidR="00A029F0" w:rsidRPr="002A0F96" w:rsidRDefault="00A029F0" w:rsidP="00837A81">
            <w:pPr>
              <w:pStyle w:val="Tabletext"/>
              <w:spacing w:before="0" w:after="0"/>
              <w:ind w:left="0" w:right="7"/>
              <w:rPr>
                <w:ins w:id="1574" w:author="Jillian Carson-Jackson" w:date="2021-09-08T16:33:00Z"/>
                <w:szCs w:val="20"/>
              </w:rPr>
            </w:pPr>
          </w:p>
        </w:tc>
      </w:tr>
      <w:tr w:rsidR="00A029F0" w:rsidRPr="00076779" w14:paraId="12690535" w14:textId="77777777" w:rsidTr="00A029F0">
        <w:trPr>
          <w:ins w:id="1575" w:author="Jillian Carson-Jackson" w:date="2021-09-08T16:33:00Z"/>
        </w:trPr>
        <w:tc>
          <w:tcPr>
            <w:tcW w:w="851" w:type="dxa"/>
            <w:vMerge/>
          </w:tcPr>
          <w:p w14:paraId="319352B3" w14:textId="77777777" w:rsidR="00A029F0" w:rsidRPr="002A0F96" w:rsidRDefault="00A029F0" w:rsidP="00837A81">
            <w:pPr>
              <w:pStyle w:val="Tabletext"/>
              <w:spacing w:before="0" w:after="0"/>
              <w:rPr>
                <w:ins w:id="1576" w:author="Jillian Carson-Jackson" w:date="2021-09-08T16:33:00Z"/>
                <w:szCs w:val="20"/>
              </w:rPr>
            </w:pPr>
          </w:p>
        </w:tc>
        <w:tc>
          <w:tcPr>
            <w:tcW w:w="4189" w:type="dxa"/>
            <w:vMerge/>
          </w:tcPr>
          <w:p w14:paraId="7BD85F43" w14:textId="77777777" w:rsidR="00A029F0" w:rsidRPr="002A0F96" w:rsidRDefault="00A029F0" w:rsidP="00837A81">
            <w:pPr>
              <w:pStyle w:val="Tabletext"/>
              <w:spacing w:before="0" w:after="0"/>
              <w:ind w:left="0" w:right="0"/>
              <w:rPr>
                <w:ins w:id="1577" w:author="Jillian Carson-Jackson" w:date="2021-09-08T16:33:00Z"/>
                <w:i/>
                <w:szCs w:val="20"/>
              </w:rPr>
            </w:pPr>
          </w:p>
        </w:tc>
        <w:tc>
          <w:tcPr>
            <w:tcW w:w="908" w:type="dxa"/>
          </w:tcPr>
          <w:p w14:paraId="36CB7D0F" w14:textId="77777777" w:rsidR="00A029F0" w:rsidRPr="002A0F96" w:rsidRDefault="00A029F0" w:rsidP="00837A81">
            <w:pPr>
              <w:pStyle w:val="Tabletext"/>
              <w:spacing w:before="0" w:after="0"/>
              <w:ind w:left="0" w:right="0"/>
              <w:rPr>
                <w:ins w:id="1578" w:author="Jillian Carson-Jackson" w:date="2021-09-08T16:33:00Z"/>
                <w:szCs w:val="20"/>
              </w:rPr>
            </w:pPr>
            <w:ins w:id="1579" w:author="Jillian Carson-Jackson" w:date="2021-09-08T16:33:00Z">
              <w:r>
                <w:rPr>
                  <w:szCs w:val="20"/>
                </w:rPr>
                <w:t>1.1.2</w:t>
              </w:r>
            </w:ins>
          </w:p>
        </w:tc>
        <w:tc>
          <w:tcPr>
            <w:tcW w:w="5572" w:type="dxa"/>
          </w:tcPr>
          <w:p w14:paraId="37897BB2" w14:textId="77777777" w:rsidR="00A029F0" w:rsidRPr="002A0F96" w:rsidRDefault="00A029F0" w:rsidP="00837A81">
            <w:pPr>
              <w:pStyle w:val="Tabletext"/>
              <w:spacing w:before="0" w:after="0"/>
              <w:ind w:left="0" w:right="0"/>
              <w:rPr>
                <w:ins w:id="1580" w:author="Jillian Carson-Jackson" w:date="2021-09-08T16:33:00Z"/>
                <w:szCs w:val="20"/>
              </w:rPr>
            </w:pPr>
            <w:ins w:id="1581" w:author="Jillian Carson-Jackson" w:date="2021-09-08T16:33:00Z">
              <w:r>
                <w:rPr>
                  <w:szCs w:val="20"/>
                </w:rPr>
                <w:t>Interpersonal skills</w:t>
              </w:r>
            </w:ins>
          </w:p>
        </w:tc>
        <w:tc>
          <w:tcPr>
            <w:tcW w:w="683" w:type="dxa"/>
          </w:tcPr>
          <w:p w14:paraId="305B2DF0" w14:textId="77777777" w:rsidR="00A029F0" w:rsidRPr="002A0F96" w:rsidRDefault="00A029F0" w:rsidP="00837A81">
            <w:pPr>
              <w:pStyle w:val="Tabletext"/>
              <w:spacing w:before="0" w:after="0"/>
              <w:rPr>
                <w:ins w:id="1582" w:author="Jillian Carson-Jackson" w:date="2021-09-08T16:33:00Z"/>
                <w:szCs w:val="20"/>
              </w:rPr>
            </w:pPr>
            <w:ins w:id="1583" w:author="Jillian Carson-Jackson" w:date="2021-09-08T16:33:00Z">
              <w:r>
                <w:rPr>
                  <w:szCs w:val="20"/>
                </w:rPr>
                <w:t>3</w:t>
              </w:r>
            </w:ins>
          </w:p>
        </w:tc>
        <w:tc>
          <w:tcPr>
            <w:tcW w:w="2974" w:type="dxa"/>
          </w:tcPr>
          <w:p w14:paraId="34FE1499" w14:textId="77777777" w:rsidR="00A029F0" w:rsidRPr="002A0F96" w:rsidRDefault="00A029F0" w:rsidP="00837A81">
            <w:pPr>
              <w:pStyle w:val="Tabletext"/>
              <w:spacing w:before="0" w:after="0"/>
              <w:ind w:left="0" w:right="7"/>
              <w:rPr>
                <w:ins w:id="1584" w:author="Jillian Carson-Jackson" w:date="2021-09-08T16:33:00Z"/>
                <w:szCs w:val="20"/>
              </w:rPr>
            </w:pPr>
          </w:p>
        </w:tc>
      </w:tr>
      <w:tr w:rsidR="00A029F0" w:rsidRPr="00076779" w14:paraId="72FF60A5" w14:textId="77777777" w:rsidTr="00A029F0">
        <w:trPr>
          <w:ins w:id="1585" w:author="Jillian Carson-Jackson" w:date="2021-09-08T16:33:00Z"/>
        </w:trPr>
        <w:tc>
          <w:tcPr>
            <w:tcW w:w="851" w:type="dxa"/>
            <w:vMerge/>
          </w:tcPr>
          <w:p w14:paraId="61F96AA3" w14:textId="77777777" w:rsidR="00A029F0" w:rsidRPr="002A0F96" w:rsidRDefault="00A029F0" w:rsidP="00837A81">
            <w:pPr>
              <w:pStyle w:val="Tabletext"/>
              <w:spacing w:before="0" w:after="0"/>
              <w:rPr>
                <w:ins w:id="1586" w:author="Jillian Carson-Jackson" w:date="2021-09-08T16:33:00Z"/>
                <w:szCs w:val="20"/>
              </w:rPr>
            </w:pPr>
          </w:p>
        </w:tc>
        <w:tc>
          <w:tcPr>
            <w:tcW w:w="4189" w:type="dxa"/>
            <w:vMerge/>
          </w:tcPr>
          <w:p w14:paraId="387CEBBF" w14:textId="77777777" w:rsidR="00A029F0" w:rsidRPr="002A0F96" w:rsidRDefault="00A029F0" w:rsidP="00837A81">
            <w:pPr>
              <w:pStyle w:val="Tabletext"/>
              <w:spacing w:before="0" w:after="0"/>
              <w:ind w:left="0" w:right="0"/>
              <w:rPr>
                <w:ins w:id="1587" w:author="Jillian Carson-Jackson" w:date="2021-09-08T16:33:00Z"/>
                <w:i/>
                <w:szCs w:val="20"/>
              </w:rPr>
            </w:pPr>
          </w:p>
        </w:tc>
        <w:tc>
          <w:tcPr>
            <w:tcW w:w="908" w:type="dxa"/>
          </w:tcPr>
          <w:p w14:paraId="2B6CD3E2" w14:textId="77777777" w:rsidR="00A029F0" w:rsidRDefault="00A029F0" w:rsidP="00837A81">
            <w:pPr>
              <w:pStyle w:val="Tabletext"/>
              <w:spacing w:before="0" w:after="0"/>
              <w:ind w:left="0" w:right="0"/>
              <w:rPr>
                <w:ins w:id="1588" w:author="Jillian Carson-Jackson" w:date="2021-09-08T16:33:00Z"/>
                <w:szCs w:val="20"/>
              </w:rPr>
            </w:pPr>
            <w:ins w:id="1589" w:author="Jillian Carson-Jackson" w:date="2021-09-08T16:33:00Z">
              <w:r>
                <w:rPr>
                  <w:szCs w:val="20"/>
                </w:rPr>
                <w:t>1.1.3</w:t>
              </w:r>
            </w:ins>
          </w:p>
        </w:tc>
        <w:tc>
          <w:tcPr>
            <w:tcW w:w="5572" w:type="dxa"/>
          </w:tcPr>
          <w:p w14:paraId="0909423F" w14:textId="77777777" w:rsidR="00A029F0" w:rsidRPr="00DE73D5" w:rsidRDefault="00A029F0" w:rsidP="00837A81">
            <w:pPr>
              <w:pStyle w:val="Tabletext"/>
              <w:spacing w:before="0" w:after="0"/>
              <w:ind w:left="0" w:right="0"/>
              <w:rPr>
                <w:ins w:id="1590" w:author="Jillian Carson-Jackson" w:date="2021-09-08T16:33:00Z"/>
                <w:szCs w:val="20"/>
              </w:rPr>
            </w:pPr>
            <w:ins w:id="1591" w:author="Jillian Carson-Jackson" w:date="2021-09-08T16:33:00Z">
              <w:r w:rsidRPr="00DE73D5">
                <w:rPr>
                  <w:szCs w:val="20"/>
                </w:rPr>
                <w:t xml:space="preserve">Effective team communications </w:t>
              </w:r>
            </w:ins>
          </w:p>
        </w:tc>
        <w:tc>
          <w:tcPr>
            <w:tcW w:w="683" w:type="dxa"/>
          </w:tcPr>
          <w:p w14:paraId="433F26C1" w14:textId="77777777" w:rsidR="00A029F0" w:rsidRPr="002A0F96" w:rsidRDefault="00A029F0" w:rsidP="00837A81">
            <w:pPr>
              <w:pStyle w:val="Tabletext"/>
              <w:spacing w:before="0" w:after="0"/>
              <w:rPr>
                <w:ins w:id="1592" w:author="Jillian Carson-Jackson" w:date="2021-09-08T16:33:00Z"/>
                <w:szCs w:val="20"/>
              </w:rPr>
            </w:pPr>
            <w:ins w:id="1593" w:author="Jillian Carson-Jackson" w:date="2021-09-08T16:33:00Z">
              <w:r>
                <w:rPr>
                  <w:szCs w:val="20"/>
                </w:rPr>
                <w:t>3</w:t>
              </w:r>
            </w:ins>
          </w:p>
        </w:tc>
        <w:tc>
          <w:tcPr>
            <w:tcW w:w="2974" w:type="dxa"/>
          </w:tcPr>
          <w:p w14:paraId="68BE98F8" w14:textId="77777777" w:rsidR="00A029F0" w:rsidRPr="002A0F96" w:rsidRDefault="00A029F0" w:rsidP="00837A81">
            <w:pPr>
              <w:pStyle w:val="Tabletext"/>
              <w:spacing w:before="0" w:after="0"/>
              <w:ind w:left="0" w:right="7"/>
              <w:rPr>
                <w:ins w:id="1594" w:author="Jillian Carson-Jackson" w:date="2021-09-08T16:33:00Z"/>
                <w:szCs w:val="20"/>
              </w:rPr>
            </w:pPr>
          </w:p>
        </w:tc>
      </w:tr>
      <w:tr w:rsidR="00A029F0" w:rsidRPr="00DE73D5" w14:paraId="76DFD554" w14:textId="77777777" w:rsidTr="00A029F0">
        <w:trPr>
          <w:trHeight w:val="70"/>
          <w:ins w:id="1595" w:author="Jillian Carson-Jackson" w:date="2021-09-08T16:33:00Z"/>
        </w:trPr>
        <w:tc>
          <w:tcPr>
            <w:tcW w:w="851" w:type="dxa"/>
            <w:vMerge/>
            <w:shd w:val="clear" w:color="auto" w:fill="F2F2F2" w:themeFill="background1" w:themeFillShade="F2"/>
          </w:tcPr>
          <w:p w14:paraId="4A2B9220" w14:textId="77777777" w:rsidR="00A029F0" w:rsidRPr="00DE73D5" w:rsidRDefault="00A029F0" w:rsidP="00837A81">
            <w:pPr>
              <w:pStyle w:val="Tabletext"/>
              <w:spacing w:before="0" w:after="0"/>
              <w:rPr>
                <w:ins w:id="1596" w:author="Jillian Carson-Jackson" w:date="2021-09-08T16:33:00Z"/>
                <w:bCs/>
                <w:szCs w:val="20"/>
              </w:rPr>
            </w:pPr>
          </w:p>
        </w:tc>
        <w:tc>
          <w:tcPr>
            <w:tcW w:w="4189" w:type="dxa"/>
            <w:vMerge/>
            <w:shd w:val="clear" w:color="auto" w:fill="F2F2F2" w:themeFill="background1" w:themeFillShade="F2"/>
          </w:tcPr>
          <w:p w14:paraId="0491BCF4" w14:textId="77777777" w:rsidR="00A029F0" w:rsidRPr="00DE73D5" w:rsidRDefault="00A029F0" w:rsidP="00837A81">
            <w:pPr>
              <w:pStyle w:val="Tabletext"/>
              <w:spacing w:before="0" w:after="0"/>
              <w:ind w:left="0" w:right="0"/>
              <w:rPr>
                <w:ins w:id="1597" w:author="Jillian Carson-Jackson" w:date="2021-09-08T16:33:00Z"/>
                <w:rFonts w:ascii="Calibri" w:hAnsi="Calibri"/>
                <w:bCs/>
                <w:szCs w:val="20"/>
              </w:rPr>
            </w:pPr>
          </w:p>
        </w:tc>
        <w:tc>
          <w:tcPr>
            <w:tcW w:w="908" w:type="dxa"/>
            <w:shd w:val="clear" w:color="auto" w:fill="FFFFFF" w:themeFill="background1"/>
          </w:tcPr>
          <w:p w14:paraId="660AA29F" w14:textId="77777777" w:rsidR="00A029F0" w:rsidRPr="00DE73D5" w:rsidRDefault="00A029F0" w:rsidP="00837A81">
            <w:pPr>
              <w:pStyle w:val="Tabletext"/>
              <w:spacing w:before="0" w:after="0"/>
              <w:ind w:left="0" w:right="0"/>
              <w:rPr>
                <w:ins w:id="1598" w:author="Jillian Carson-Jackson" w:date="2021-09-08T16:33:00Z"/>
                <w:bCs/>
                <w:szCs w:val="20"/>
              </w:rPr>
            </w:pPr>
            <w:ins w:id="1599" w:author="Jillian Carson-Jackson" w:date="2021-09-08T16:33:00Z">
              <w:r w:rsidRPr="00DE73D5">
                <w:rPr>
                  <w:bCs/>
                  <w:szCs w:val="20"/>
                </w:rPr>
                <w:t>1.1.</w:t>
              </w:r>
              <w:r>
                <w:rPr>
                  <w:bCs/>
                  <w:szCs w:val="20"/>
                </w:rPr>
                <w:t>4</w:t>
              </w:r>
            </w:ins>
          </w:p>
        </w:tc>
        <w:tc>
          <w:tcPr>
            <w:tcW w:w="5572" w:type="dxa"/>
            <w:shd w:val="clear" w:color="auto" w:fill="FFFFFF" w:themeFill="background1"/>
          </w:tcPr>
          <w:p w14:paraId="410DA0A1" w14:textId="77777777" w:rsidR="00A029F0" w:rsidRPr="00DE73D5" w:rsidRDefault="00A029F0" w:rsidP="00837A81">
            <w:pPr>
              <w:pStyle w:val="Tabletext"/>
              <w:spacing w:before="0" w:after="0"/>
              <w:ind w:left="0" w:right="0"/>
              <w:rPr>
                <w:ins w:id="1600" w:author="Jillian Carson-Jackson" w:date="2021-09-08T16:33:00Z"/>
                <w:bCs/>
                <w:szCs w:val="20"/>
              </w:rPr>
            </w:pPr>
            <w:ins w:id="1601" w:author="Jillian Carson-Jackson" w:date="2021-09-08T16:33:00Z">
              <w:r>
                <w:rPr>
                  <w:bCs/>
                  <w:szCs w:val="20"/>
                </w:rPr>
                <w:t>Empathy in communication</w:t>
              </w:r>
            </w:ins>
          </w:p>
        </w:tc>
        <w:tc>
          <w:tcPr>
            <w:tcW w:w="683" w:type="dxa"/>
            <w:shd w:val="clear" w:color="auto" w:fill="FFFFFF" w:themeFill="background1"/>
          </w:tcPr>
          <w:p w14:paraId="42D8056C" w14:textId="77777777" w:rsidR="00A029F0" w:rsidRPr="00DE73D5" w:rsidRDefault="00A029F0" w:rsidP="00837A81">
            <w:pPr>
              <w:pStyle w:val="Tabletext"/>
              <w:spacing w:before="0" w:after="0"/>
              <w:rPr>
                <w:ins w:id="1602" w:author="Jillian Carson-Jackson" w:date="2021-09-08T16:33:00Z"/>
                <w:bCs/>
                <w:szCs w:val="20"/>
              </w:rPr>
            </w:pPr>
            <w:ins w:id="1603" w:author="Jillian Carson-Jackson" w:date="2021-09-08T16:33:00Z">
              <w:r>
                <w:rPr>
                  <w:bCs/>
                  <w:szCs w:val="20"/>
                </w:rPr>
                <w:t>3</w:t>
              </w:r>
            </w:ins>
          </w:p>
        </w:tc>
        <w:tc>
          <w:tcPr>
            <w:tcW w:w="2974" w:type="dxa"/>
            <w:shd w:val="clear" w:color="auto" w:fill="FFFFFF" w:themeFill="background1"/>
          </w:tcPr>
          <w:p w14:paraId="7454DE44" w14:textId="77777777" w:rsidR="00A029F0" w:rsidRPr="00DE73D5" w:rsidRDefault="00A029F0" w:rsidP="00837A81">
            <w:pPr>
              <w:pStyle w:val="Tabletext"/>
              <w:spacing w:before="0" w:after="0"/>
              <w:ind w:left="0" w:right="7"/>
              <w:rPr>
                <w:ins w:id="1604" w:author="Jillian Carson-Jackson" w:date="2021-09-08T16:33:00Z"/>
                <w:bCs/>
                <w:szCs w:val="20"/>
              </w:rPr>
            </w:pPr>
          </w:p>
        </w:tc>
      </w:tr>
      <w:tr w:rsidR="00A029F0" w:rsidRPr="00755FEE" w14:paraId="5FE4FA44" w14:textId="77777777" w:rsidTr="00A029F0">
        <w:trPr>
          <w:trHeight w:val="70"/>
          <w:ins w:id="1605" w:author="Jillian Carson-Jackson" w:date="2021-09-08T16:33:00Z"/>
        </w:trPr>
        <w:tc>
          <w:tcPr>
            <w:tcW w:w="851" w:type="dxa"/>
            <w:vMerge w:val="restart"/>
            <w:shd w:val="clear" w:color="auto" w:fill="FFFFFF" w:themeFill="background1"/>
          </w:tcPr>
          <w:p w14:paraId="0407F6D3" w14:textId="77777777" w:rsidR="00A029F0" w:rsidRDefault="00A029F0" w:rsidP="00837A81">
            <w:pPr>
              <w:pStyle w:val="Tabletext"/>
              <w:spacing w:before="0" w:after="0"/>
              <w:rPr>
                <w:ins w:id="1606" w:author="Jillian Carson-Jackson" w:date="2021-09-08T16:33:00Z"/>
                <w:b/>
                <w:szCs w:val="20"/>
              </w:rPr>
            </w:pPr>
          </w:p>
        </w:tc>
        <w:tc>
          <w:tcPr>
            <w:tcW w:w="4189" w:type="dxa"/>
            <w:vMerge w:val="restart"/>
            <w:shd w:val="clear" w:color="auto" w:fill="FFFFFF" w:themeFill="background1"/>
          </w:tcPr>
          <w:p w14:paraId="4094A125" w14:textId="77777777" w:rsidR="00A029F0" w:rsidRDefault="00A029F0" w:rsidP="00837A81">
            <w:pPr>
              <w:pStyle w:val="Tabletext"/>
              <w:spacing w:before="0" w:after="0"/>
              <w:ind w:left="0" w:right="0"/>
              <w:rPr>
                <w:ins w:id="1607" w:author="Jillian Carson-Jackson" w:date="2021-09-08T16:33:00Z"/>
                <w:i/>
                <w:szCs w:val="20"/>
              </w:rPr>
            </w:pPr>
            <w:ins w:id="1608" w:author="Jillian Carson-Jackson" w:date="2021-09-08T16:33:00Z">
              <w:r>
                <w:rPr>
                  <w:i/>
                  <w:szCs w:val="20"/>
                </w:rPr>
                <w:t xml:space="preserve">Demonstrate procedures to enhance effective communication </w:t>
              </w:r>
            </w:ins>
          </w:p>
        </w:tc>
        <w:tc>
          <w:tcPr>
            <w:tcW w:w="908" w:type="dxa"/>
            <w:shd w:val="clear" w:color="auto" w:fill="FFFFFF" w:themeFill="background1"/>
          </w:tcPr>
          <w:p w14:paraId="20F6CD87" w14:textId="77777777" w:rsidR="00A029F0" w:rsidRDefault="00A029F0" w:rsidP="00837A81">
            <w:pPr>
              <w:pStyle w:val="Tabletext"/>
              <w:spacing w:before="0" w:after="0"/>
              <w:ind w:left="0" w:right="0"/>
              <w:rPr>
                <w:ins w:id="1609" w:author="Jillian Carson-Jackson" w:date="2021-09-08T16:33:00Z"/>
                <w:szCs w:val="20"/>
              </w:rPr>
            </w:pPr>
            <w:ins w:id="1610" w:author="Jillian Carson-Jackson" w:date="2021-09-08T16:33:00Z">
              <w:r>
                <w:rPr>
                  <w:szCs w:val="20"/>
                </w:rPr>
                <w:t>1.1.5</w:t>
              </w:r>
            </w:ins>
          </w:p>
        </w:tc>
        <w:tc>
          <w:tcPr>
            <w:tcW w:w="5572" w:type="dxa"/>
            <w:shd w:val="clear" w:color="auto" w:fill="FFFFFF" w:themeFill="background1"/>
          </w:tcPr>
          <w:p w14:paraId="373779A7" w14:textId="77777777" w:rsidR="00A029F0" w:rsidRDefault="00A029F0" w:rsidP="00837A81">
            <w:pPr>
              <w:pStyle w:val="Tabletext"/>
              <w:spacing w:before="0" w:after="0"/>
              <w:ind w:left="0" w:right="0"/>
              <w:rPr>
                <w:ins w:id="1611" w:author="Jillian Carson-Jackson" w:date="2021-09-08T16:33:00Z"/>
                <w:szCs w:val="20"/>
              </w:rPr>
            </w:pPr>
            <w:ins w:id="1612" w:author="Jillian Carson-Jackson" w:date="2021-09-08T16:33:00Z">
              <w:r w:rsidRPr="00100EE4">
                <w:rPr>
                  <w:szCs w:val="20"/>
                </w:rPr>
                <w:t>Reading-back received message</w:t>
              </w:r>
            </w:ins>
          </w:p>
        </w:tc>
        <w:tc>
          <w:tcPr>
            <w:tcW w:w="683" w:type="dxa"/>
            <w:shd w:val="clear" w:color="auto" w:fill="FFFFFF" w:themeFill="background1"/>
          </w:tcPr>
          <w:p w14:paraId="6642CBB0" w14:textId="77777777" w:rsidR="00A029F0" w:rsidRDefault="00A029F0" w:rsidP="00837A81">
            <w:pPr>
              <w:pStyle w:val="Tabletext"/>
              <w:spacing w:before="0" w:after="0"/>
              <w:rPr>
                <w:ins w:id="1613" w:author="Jillian Carson-Jackson" w:date="2021-09-08T16:33:00Z"/>
                <w:szCs w:val="20"/>
              </w:rPr>
            </w:pPr>
            <w:ins w:id="1614" w:author="Jillian Carson-Jackson" w:date="2021-09-08T16:33:00Z">
              <w:r>
                <w:rPr>
                  <w:szCs w:val="20"/>
                </w:rPr>
                <w:t>3</w:t>
              </w:r>
            </w:ins>
          </w:p>
        </w:tc>
        <w:tc>
          <w:tcPr>
            <w:tcW w:w="2974" w:type="dxa"/>
            <w:shd w:val="clear" w:color="auto" w:fill="FFFFFF" w:themeFill="background1"/>
          </w:tcPr>
          <w:p w14:paraId="2B8D1ED7" w14:textId="77777777" w:rsidR="00A029F0" w:rsidRPr="00755FEE" w:rsidRDefault="00A029F0" w:rsidP="00837A81">
            <w:pPr>
              <w:pStyle w:val="Tabletext"/>
              <w:spacing w:before="0" w:after="0"/>
              <w:ind w:left="0" w:right="7"/>
              <w:rPr>
                <w:ins w:id="1615" w:author="Jillian Carson-Jackson" w:date="2021-09-08T16:33:00Z"/>
                <w:b/>
                <w:szCs w:val="20"/>
              </w:rPr>
            </w:pPr>
          </w:p>
        </w:tc>
      </w:tr>
      <w:tr w:rsidR="00A029F0" w:rsidRPr="00755FEE" w14:paraId="322502BF" w14:textId="77777777" w:rsidTr="00A029F0">
        <w:trPr>
          <w:trHeight w:val="70"/>
          <w:ins w:id="1616" w:author="Jillian Carson-Jackson" w:date="2021-09-08T16:33:00Z"/>
        </w:trPr>
        <w:tc>
          <w:tcPr>
            <w:tcW w:w="851" w:type="dxa"/>
            <w:vMerge/>
            <w:shd w:val="clear" w:color="auto" w:fill="FFFFFF" w:themeFill="background1"/>
          </w:tcPr>
          <w:p w14:paraId="6E61EC93" w14:textId="77777777" w:rsidR="00A029F0" w:rsidRDefault="00A029F0" w:rsidP="00837A81">
            <w:pPr>
              <w:pStyle w:val="Tabletext"/>
              <w:spacing w:before="0" w:after="0"/>
              <w:rPr>
                <w:ins w:id="1617" w:author="Jillian Carson-Jackson" w:date="2021-09-08T16:33:00Z"/>
                <w:b/>
                <w:szCs w:val="20"/>
              </w:rPr>
            </w:pPr>
          </w:p>
        </w:tc>
        <w:tc>
          <w:tcPr>
            <w:tcW w:w="4189" w:type="dxa"/>
            <w:vMerge/>
            <w:shd w:val="clear" w:color="auto" w:fill="FFFFFF" w:themeFill="background1"/>
          </w:tcPr>
          <w:p w14:paraId="3DBDB67E" w14:textId="77777777" w:rsidR="00A029F0" w:rsidRPr="00755FEE" w:rsidRDefault="00A029F0" w:rsidP="00837A81">
            <w:pPr>
              <w:pStyle w:val="Tabletext"/>
              <w:spacing w:before="0" w:after="0"/>
              <w:ind w:left="0" w:right="0"/>
              <w:rPr>
                <w:ins w:id="1618" w:author="Jillian Carson-Jackson" w:date="2021-09-08T16:33:00Z"/>
                <w:rFonts w:ascii="Calibri" w:hAnsi="Calibri"/>
                <w:b/>
                <w:szCs w:val="20"/>
              </w:rPr>
            </w:pPr>
          </w:p>
        </w:tc>
        <w:tc>
          <w:tcPr>
            <w:tcW w:w="908" w:type="dxa"/>
            <w:shd w:val="clear" w:color="auto" w:fill="FFFFFF" w:themeFill="background1"/>
          </w:tcPr>
          <w:p w14:paraId="320ED99D" w14:textId="77777777" w:rsidR="00A029F0" w:rsidRPr="00100EE4" w:rsidRDefault="00A029F0" w:rsidP="00837A81">
            <w:pPr>
              <w:pStyle w:val="Tabletext"/>
              <w:spacing w:before="0" w:after="0"/>
              <w:ind w:left="0" w:right="0"/>
              <w:rPr>
                <w:ins w:id="1619" w:author="Jillian Carson-Jackson" w:date="2021-09-08T16:33:00Z"/>
                <w:bCs/>
                <w:szCs w:val="20"/>
              </w:rPr>
            </w:pPr>
            <w:ins w:id="1620" w:author="Jillian Carson-Jackson" w:date="2021-09-08T16:33:00Z">
              <w:r w:rsidRPr="00100EE4">
                <w:rPr>
                  <w:bCs/>
                  <w:szCs w:val="20"/>
                </w:rPr>
                <w:t>1.</w:t>
              </w:r>
              <w:r>
                <w:rPr>
                  <w:bCs/>
                  <w:szCs w:val="20"/>
                </w:rPr>
                <w:t>1.6</w:t>
              </w:r>
            </w:ins>
          </w:p>
        </w:tc>
        <w:tc>
          <w:tcPr>
            <w:tcW w:w="5572" w:type="dxa"/>
            <w:shd w:val="clear" w:color="auto" w:fill="FFFFFF" w:themeFill="background1"/>
          </w:tcPr>
          <w:p w14:paraId="7EBF2DB4" w14:textId="77777777" w:rsidR="00A029F0" w:rsidRPr="00100EE4" w:rsidRDefault="00A029F0" w:rsidP="00837A81">
            <w:pPr>
              <w:pStyle w:val="Tabletext"/>
              <w:spacing w:before="0" w:after="0"/>
              <w:ind w:left="0" w:right="0"/>
              <w:rPr>
                <w:ins w:id="1621" w:author="Jillian Carson-Jackson" w:date="2021-09-08T16:33:00Z"/>
                <w:szCs w:val="20"/>
              </w:rPr>
            </w:pPr>
            <w:ins w:id="1622" w:author="Jillian Carson-Jackson" w:date="2021-09-08T16:33:00Z">
              <w:r w:rsidRPr="00100EE4">
                <w:rPr>
                  <w:szCs w:val="20"/>
                </w:rPr>
                <w:t>Breaking message into smaller components</w:t>
              </w:r>
            </w:ins>
          </w:p>
        </w:tc>
        <w:tc>
          <w:tcPr>
            <w:tcW w:w="683" w:type="dxa"/>
            <w:shd w:val="clear" w:color="auto" w:fill="FFFFFF" w:themeFill="background1"/>
          </w:tcPr>
          <w:p w14:paraId="07495226" w14:textId="77777777" w:rsidR="00A029F0" w:rsidRPr="00755FEE" w:rsidRDefault="00A029F0" w:rsidP="00837A81">
            <w:pPr>
              <w:pStyle w:val="Tabletext"/>
              <w:spacing w:before="0" w:after="0"/>
              <w:rPr>
                <w:ins w:id="1623" w:author="Jillian Carson-Jackson" w:date="2021-09-08T16:33:00Z"/>
                <w:b/>
                <w:szCs w:val="20"/>
              </w:rPr>
            </w:pPr>
            <w:ins w:id="1624" w:author="Jillian Carson-Jackson" w:date="2021-09-08T16:33:00Z">
              <w:r>
                <w:rPr>
                  <w:szCs w:val="20"/>
                </w:rPr>
                <w:t>3</w:t>
              </w:r>
            </w:ins>
          </w:p>
        </w:tc>
        <w:tc>
          <w:tcPr>
            <w:tcW w:w="2974" w:type="dxa"/>
            <w:shd w:val="clear" w:color="auto" w:fill="FFFFFF" w:themeFill="background1"/>
          </w:tcPr>
          <w:p w14:paraId="22E123BE" w14:textId="77777777" w:rsidR="00A029F0" w:rsidRPr="00755FEE" w:rsidRDefault="00A029F0" w:rsidP="00837A81">
            <w:pPr>
              <w:pStyle w:val="Tabletext"/>
              <w:spacing w:before="0" w:after="0"/>
              <w:ind w:left="0" w:right="7"/>
              <w:rPr>
                <w:ins w:id="1625" w:author="Jillian Carson-Jackson" w:date="2021-09-08T16:33:00Z"/>
                <w:b/>
                <w:szCs w:val="20"/>
              </w:rPr>
            </w:pPr>
          </w:p>
        </w:tc>
      </w:tr>
      <w:tr w:rsidR="00A029F0" w:rsidRPr="00755FEE" w14:paraId="5DB403FD" w14:textId="77777777" w:rsidTr="00A029F0">
        <w:trPr>
          <w:trHeight w:val="70"/>
          <w:ins w:id="1626" w:author="Jillian Carson-Jackson" w:date="2021-09-08T16:33:00Z"/>
        </w:trPr>
        <w:tc>
          <w:tcPr>
            <w:tcW w:w="851" w:type="dxa"/>
            <w:vMerge/>
            <w:shd w:val="clear" w:color="auto" w:fill="FFFFFF" w:themeFill="background1"/>
          </w:tcPr>
          <w:p w14:paraId="50E7213E" w14:textId="77777777" w:rsidR="00A029F0" w:rsidRDefault="00A029F0" w:rsidP="00837A81">
            <w:pPr>
              <w:pStyle w:val="Tabletext"/>
              <w:spacing w:before="0" w:after="0"/>
              <w:rPr>
                <w:ins w:id="1627" w:author="Jillian Carson-Jackson" w:date="2021-09-08T16:33:00Z"/>
                <w:b/>
                <w:szCs w:val="20"/>
              </w:rPr>
            </w:pPr>
          </w:p>
        </w:tc>
        <w:tc>
          <w:tcPr>
            <w:tcW w:w="4189" w:type="dxa"/>
            <w:vMerge/>
            <w:shd w:val="clear" w:color="auto" w:fill="FFFFFF" w:themeFill="background1"/>
          </w:tcPr>
          <w:p w14:paraId="4DF328C8" w14:textId="77777777" w:rsidR="00A029F0" w:rsidRDefault="00A029F0" w:rsidP="00837A81">
            <w:pPr>
              <w:pStyle w:val="Tabletext"/>
              <w:spacing w:before="0" w:after="0"/>
              <w:ind w:left="0" w:right="0"/>
              <w:rPr>
                <w:ins w:id="1628" w:author="Jillian Carson-Jackson" w:date="2021-09-08T16:33:00Z"/>
                <w:i/>
                <w:szCs w:val="20"/>
              </w:rPr>
            </w:pPr>
          </w:p>
        </w:tc>
        <w:tc>
          <w:tcPr>
            <w:tcW w:w="908" w:type="dxa"/>
            <w:shd w:val="clear" w:color="auto" w:fill="FFFFFF" w:themeFill="background1"/>
          </w:tcPr>
          <w:p w14:paraId="047051A8" w14:textId="77777777" w:rsidR="00A029F0" w:rsidRDefault="00A029F0" w:rsidP="00837A81">
            <w:pPr>
              <w:pStyle w:val="Tabletext"/>
              <w:spacing w:before="0" w:after="0"/>
              <w:ind w:left="0" w:right="0"/>
              <w:rPr>
                <w:ins w:id="1629" w:author="Jillian Carson-Jackson" w:date="2021-09-08T16:33:00Z"/>
                <w:szCs w:val="20"/>
              </w:rPr>
            </w:pPr>
            <w:ins w:id="1630" w:author="Jillian Carson-Jackson" w:date="2021-09-08T16:33:00Z">
              <w:r>
                <w:rPr>
                  <w:szCs w:val="20"/>
                </w:rPr>
                <w:t>1.1.7</w:t>
              </w:r>
            </w:ins>
          </w:p>
        </w:tc>
        <w:tc>
          <w:tcPr>
            <w:tcW w:w="5572" w:type="dxa"/>
            <w:shd w:val="clear" w:color="auto" w:fill="FFFFFF" w:themeFill="background1"/>
          </w:tcPr>
          <w:p w14:paraId="63F95B11" w14:textId="77777777" w:rsidR="00A029F0" w:rsidRDefault="00A029F0" w:rsidP="00837A81">
            <w:pPr>
              <w:pStyle w:val="Tabletext"/>
              <w:spacing w:before="0" w:after="0"/>
              <w:ind w:left="0" w:right="0"/>
              <w:rPr>
                <w:ins w:id="1631" w:author="Jillian Carson-Jackson" w:date="2021-09-08T16:33:00Z"/>
                <w:szCs w:val="20"/>
              </w:rPr>
            </w:pPr>
            <w:ins w:id="1632" w:author="Jillian Carson-Jackson" w:date="2021-09-08T16:33:00Z">
              <w:r w:rsidRPr="00100EE4">
                <w:rPr>
                  <w:szCs w:val="20"/>
                </w:rPr>
                <w:t>Rephrasing message</w:t>
              </w:r>
            </w:ins>
          </w:p>
        </w:tc>
        <w:tc>
          <w:tcPr>
            <w:tcW w:w="683" w:type="dxa"/>
            <w:shd w:val="clear" w:color="auto" w:fill="FFFFFF" w:themeFill="background1"/>
          </w:tcPr>
          <w:p w14:paraId="70278E7D" w14:textId="77777777" w:rsidR="00A029F0" w:rsidRDefault="00A029F0" w:rsidP="00837A81">
            <w:pPr>
              <w:pStyle w:val="Tabletext"/>
              <w:spacing w:before="0" w:after="0"/>
              <w:rPr>
                <w:ins w:id="1633" w:author="Jillian Carson-Jackson" w:date="2021-09-08T16:33:00Z"/>
                <w:szCs w:val="20"/>
              </w:rPr>
            </w:pPr>
            <w:ins w:id="1634" w:author="Jillian Carson-Jackson" w:date="2021-09-08T16:33:00Z">
              <w:r>
                <w:rPr>
                  <w:szCs w:val="20"/>
                </w:rPr>
                <w:t>3</w:t>
              </w:r>
            </w:ins>
          </w:p>
        </w:tc>
        <w:tc>
          <w:tcPr>
            <w:tcW w:w="2974" w:type="dxa"/>
            <w:shd w:val="clear" w:color="auto" w:fill="FFFFFF" w:themeFill="background1"/>
          </w:tcPr>
          <w:p w14:paraId="38924028" w14:textId="77777777" w:rsidR="00A029F0" w:rsidRPr="00755FEE" w:rsidRDefault="00A029F0" w:rsidP="00837A81">
            <w:pPr>
              <w:pStyle w:val="Tabletext"/>
              <w:spacing w:before="0" w:after="0"/>
              <w:ind w:left="0" w:right="7"/>
              <w:rPr>
                <w:ins w:id="1635" w:author="Jillian Carson-Jackson" w:date="2021-09-08T16:33:00Z"/>
                <w:b/>
                <w:szCs w:val="20"/>
              </w:rPr>
            </w:pPr>
          </w:p>
        </w:tc>
      </w:tr>
      <w:tr w:rsidR="00A029F0" w:rsidRPr="00755FEE" w14:paraId="4313C31D" w14:textId="77777777" w:rsidTr="00A029F0">
        <w:trPr>
          <w:trHeight w:val="305"/>
          <w:ins w:id="1636" w:author="Jillian Carson-Jackson" w:date="2021-09-08T16:33:00Z"/>
        </w:trPr>
        <w:tc>
          <w:tcPr>
            <w:tcW w:w="851" w:type="dxa"/>
            <w:vMerge w:val="restart"/>
            <w:shd w:val="clear" w:color="auto" w:fill="FFFFFF" w:themeFill="background1"/>
          </w:tcPr>
          <w:p w14:paraId="5E09E95C" w14:textId="77777777" w:rsidR="00A029F0" w:rsidRDefault="00A029F0" w:rsidP="00837A81">
            <w:pPr>
              <w:pStyle w:val="Tabletext"/>
              <w:spacing w:before="0" w:after="0"/>
              <w:rPr>
                <w:ins w:id="1637" w:author="Jillian Carson-Jackson" w:date="2021-09-08T16:33:00Z"/>
                <w:b/>
                <w:szCs w:val="20"/>
              </w:rPr>
            </w:pPr>
          </w:p>
        </w:tc>
        <w:tc>
          <w:tcPr>
            <w:tcW w:w="4189" w:type="dxa"/>
            <w:vMerge w:val="restart"/>
            <w:shd w:val="clear" w:color="auto" w:fill="FFFFFF" w:themeFill="background1"/>
          </w:tcPr>
          <w:p w14:paraId="3D4A5034" w14:textId="77777777" w:rsidR="00A029F0" w:rsidRDefault="00A029F0" w:rsidP="00837A81">
            <w:pPr>
              <w:pStyle w:val="Tabletext"/>
              <w:spacing w:before="0" w:after="0"/>
              <w:ind w:left="0" w:right="0"/>
              <w:rPr>
                <w:ins w:id="1638" w:author="Jillian Carson-Jackson" w:date="2021-09-08T16:33:00Z"/>
                <w:i/>
                <w:szCs w:val="20"/>
              </w:rPr>
            </w:pPr>
            <w:ins w:id="1639" w:author="Jillian Carson-Jackson" w:date="2021-09-08T16:33:00Z">
              <w:r>
                <w:rPr>
                  <w:i/>
                  <w:szCs w:val="20"/>
                </w:rPr>
                <w:t xml:space="preserve">Demonstrate verbal and non verbal communications </w:t>
              </w:r>
            </w:ins>
          </w:p>
        </w:tc>
        <w:tc>
          <w:tcPr>
            <w:tcW w:w="908" w:type="dxa"/>
            <w:shd w:val="clear" w:color="auto" w:fill="FFFFFF" w:themeFill="background1"/>
          </w:tcPr>
          <w:p w14:paraId="66F3B64D" w14:textId="77777777" w:rsidR="00A029F0" w:rsidRDefault="00A029F0" w:rsidP="00837A81">
            <w:pPr>
              <w:pStyle w:val="Tabletext"/>
              <w:spacing w:before="0" w:after="0"/>
              <w:ind w:left="0" w:right="0"/>
              <w:rPr>
                <w:ins w:id="1640" w:author="Jillian Carson-Jackson" w:date="2021-09-08T16:33:00Z"/>
                <w:szCs w:val="20"/>
              </w:rPr>
            </w:pPr>
            <w:ins w:id="1641" w:author="Jillian Carson-Jackson" w:date="2021-09-08T16:33:00Z">
              <w:r>
                <w:rPr>
                  <w:szCs w:val="20"/>
                </w:rPr>
                <w:t>1.1.8</w:t>
              </w:r>
            </w:ins>
          </w:p>
        </w:tc>
        <w:tc>
          <w:tcPr>
            <w:tcW w:w="5572" w:type="dxa"/>
            <w:shd w:val="clear" w:color="auto" w:fill="FFFFFF" w:themeFill="background1"/>
          </w:tcPr>
          <w:p w14:paraId="2EA598E4" w14:textId="77777777" w:rsidR="00A029F0" w:rsidRPr="008B3D5A" w:rsidRDefault="00A029F0" w:rsidP="00837A81">
            <w:pPr>
              <w:pStyle w:val="Tabletext"/>
              <w:spacing w:before="0" w:after="0"/>
              <w:ind w:left="0" w:right="0"/>
              <w:rPr>
                <w:ins w:id="1642" w:author="Jillian Carson-Jackson" w:date="2021-09-08T16:33:00Z"/>
                <w:szCs w:val="20"/>
              </w:rPr>
            </w:pPr>
            <w:ins w:id="1643" w:author="Jillian Carson-Jackson" w:date="2021-09-08T16:33:00Z">
              <w:r w:rsidRPr="008B3D5A">
                <w:rPr>
                  <w:szCs w:val="20"/>
                </w:rPr>
                <w:t>Voice and digital communications</w:t>
              </w:r>
            </w:ins>
          </w:p>
        </w:tc>
        <w:tc>
          <w:tcPr>
            <w:tcW w:w="683" w:type="dxa"/>
            <w:shd w:val="clear" w:color="auto" w:fill="FFFFFF" w:themeFill="background1"/>
          </w:tcPr>
          <w:p w14:paraId="21E73267" w14:textId="77777777" w:rsidR="00A029F0" w:rsidRDefault="00A029F0" w:rsidP="00837A81">
            <w:pPr>
              <w:pStyle w:val="Tabletext"/>
              <w:spacing w:before="0" w:after="0"/>
              <w:rPr>
                <w:ins w:id="1644" w:author="Jillian Carson-Jackson" w:date="2021-09-08T16:33:00Z"/>
                <w:szCs w:val="20"/>
              </w:rPr>
            </w:pPr>
            <w:ins w:id="1645" w:author="Jillian Carson-Jackson" w:date="2021-09-08T16:33:00Z">
              <w:r>
                <w:rPr>
                  <w:szCs w:val="20"/>
                </w:rPr>
                <w:t>3</w:t>
              </w:r>
            </w:ins>
          </w:p>
        </w:tc>
        <w:tc>
          <w:tcPr>
            <w:tcW w:w="2974" w:type="dxa"/>
            <w:shd w:val="clear" w:color="auto" w:fill="FFFFFF" w:themeFill="background1"/>
          </w:tcPr>
          <w:p w14:paraId="3D856F83" w14:textId="77777777" w:rsidR="00A029F0" w:rsidRPr="00755FEE" w:rsidRDefault="00A029F0" w:rsidP="00837A81">
            <w:pPr>
              <w:pStyle w:val="Tabletext"/>
              <w:spacing w:before="0" w:after="0"/>
              <w:ind w:left="0" w:right="7"/>
              <w:rPr>
                <w:ins w:id="1646" w:author="Jillian Carson-Jackson" w:date="2021-09-08T16:33:00Z"/>
                <w:b/>
                <w:szCs w:val="20"/>
              </w:rPr>
            </w:pPr>
          </w:p>
        </w:tc>
      </w:tr>
      <w:tr w:rsidR="00A029F0" w:rsidRPr="00755FEE" w14:paraId="06050F0B" w14:textId="77777777" w:rsidTr="00A029F0">
        <w:trPr>
          <w:trHeight w:val="70"/>
          <w:ins w:id="1647" w:author="Jillian Carson-Jackson" w:date="2021-09-08T16:33:00Z"/>
        </w:trPr>
        <w:tc>
          <w:tcPr>
            <w:tcW w:w="851" w:type="dxa"/>
            <w:vMerge/>
            <w:shd w:val="clear" w:color="auto" w:fill="FFFFFF" w:themeFill="background1"/>
          </w:tcPr>
          <w:p w14:paraId="68311729" w14:textId="77777777" w:rsidR="00A029F0" w:rsidRDefault="00A029F0" w:rsidP="00837A81">
            <w:pPr>
              <w:pStyle w:val="Tabletext"/>
              <w:spacing w:before="0" w:after="0"/>
              <w:rPr>
                <w:ins w:id="1648" w:author="Jillian Carson-Jackson" w:date="2021-09-08T16:33:00Z"/>
                <w:b/>
                <w:szCs w:val="20"/>
              </w:rPr>
            </w:pPr>
          </w:p>
        </w:tc>
        <w:tc>
          <w:tcPr>
            <w:tcW w:w="4189" w:type="dxa"/>
            <w:vMerge/>
            <w:shd w:val="clear" w:color="auto" w:fill="FFFFFF" w:themeFill="background1"/>
          </w:tcPr>
          <w:p w14:paraId="3E5261C0" w14:textId="77777777" w:rsidR="00A029F0" w:rsidRDefault="00A029F0" w:rsidP="00837A81">
            <w:pPr>
              <w:pStyle w:val="Tabletext"/>
              <w:spacing w:before="0" w:after="0"/>
              <w:ind w:left="0" w:right="0"/>
              <w:rPr>
                <w:ins w:id="1649" w:author="Jillian Carson-Jackson" w:date="2021-09-08T16:33:00Z"/>
                <w:i/>
                <w:szCs w:val="20"/>
              </w:rPr>
            </w:pPr>
          </w:p>
        </w:tc>
        <w:tc>
          <w:tcPr>
            <w:tcW w:w="908" w:type="dxa"/>
            <w:shd w:val="clear" w:color="auto" w:fill="FFFFFF" w:themeFill="background1"/>
          </w:tcPr>
          <w:p w14:paraId="797CE521" w14:textId="77777777" w:rsidR="00A029F0" w:rsidRDefault="00A029F0" w:rsidP="00837A81">
            <w:pPr>
              <w:pStyle w:val="Tabletext"/>
              <w:spacing w:before="0" w:after="0"/>
              <w:ind w:left="0" w:right="0"/>
              <w:rPr>
                <w:ins w:id="1650" w:author="Jillian Carson-Jackson" w:date="2021-09-08T16:33:00Z"/>
                <w:szCs w:val="20"/>
              </w:rPr>
            </w:pPr>
            <w:ins w:id="1651" w:author="Jillian Carson-Jackson" w:date="2021-09-08T16:33:00Z">
              <w:r>
                <w:rPr>
                  <w:szCs w:val="20"/>
                </w:rPr>
                <w:t>1.1.9</w:t>
              </w:r>
            </w:ins>
          </w:p>
        </w:tc>
        <w:tc>
          <w:tcPr>
            <w:tcW w:w="5572" w:type="dxa"/>
            <w:shd w:val="clear" w:color="auto" w:fill="FFFFFF" w:themeFill="background1"/>
          </w:tcPr>
          <w:p w14:paraId="476F0FC9" w14:textId="77777777" w:rsidR="00A029F0" w:rsidRPr="008B3D5A" w:rsidRDefault="00A029F0" w:rsidP="00837A81">
            <w:pPr>
              <w:pStyle w:val="Tabletext"/>
              <w:spacing w:before="0" w:after="0"/>
              <w:ind w:left="0" w:right="0"/>
              <w:rPr>
                <w:ins w:id="1652" w:author="Jillian Carson-Jackson" w:date="2021-09-08T16:33:00Z"/>
                <w:szCs w:val="20"/>
              </w:rPr>
            </w:pPr>
            <w:ins w:id="1653" w:author="Jillian Carson-Jackson" w:date="2021-09-08T16:33:00Z">
              <w:r w:rsidRPr="008B3D5A">
                <w:rPr>
                  <w:szCs w:val="20"/>
                </w:rPr>
                <w:t>Voice inflection</w:t>
              </w:r>
            </w:ins>
          </w:p>
        </w:tc>
        <w:tc>
          <w:tcPr>
            <w:tcW w:w="683" w:type="dxa"/>
            <w:shd w:val="clear" w:color="auto" w:fill="FFFFFF" w:themeFill="background1"/>
          </w:tcPr>
          <w:p w14:paraId="0ABD61F9" w14:textId="77777777" w:rsidR="00A029F0" w:rsidRDefault="00A029F0" w:rsidP="00837A81">
            <w:pPr>
              <w:pStyle w:val="Tabletext"/>
              <w:spacing w:before="0" w:after="0"/>
              <w:rPr>
                <w:ins w:id="1654" w:author="Jillian Carson-Jackson" w:date="2021-09-08T16:33:00Z"/>
                <w:szCs w:val="20"/>
              </w:rPr>
            </w:pPr>
            <w:ins w:id="1655" w:author="Jillian Carson-Jackson" w:date="2021-09-08T16:33:00Z">
              <w:r>
                <w:rPr>
                  <w:szCs w:val="20"/>
                </w:rPr>
                <w:t>3</w:t>
              </w:r>
            </w:ins>
          </w:p>
        </w:tc>
        <w:tc>
          <w:tcPr>
            <w:tcW w:w="2974" w:type="dxa"/>
            <w:shd w:val="clear" w:color="auto" w:fill="FFFFFF" w:themeFill="background1"/>
          </w:tcPr>
          <w:p w14:paraId="1E6439AB" w14:textId="77777777" w:rsidR="00A029F0" w:rsidRPr="00755FEE" w:rsidRDefault="00A029F0" w:rsidP="00837A81">
            <w:pPr>
              <w:pStyle w:val="Tabletext"/>
              <w:spacing w:before="0" w:after="0"/>
              <w:ind w:left="0" w:right="7"/>
              <w:rPr>
                <w:ins w:id="1656" w:author="Jillian Carson-Jackson" w:date="2021-09-08T16:33:00Z"/>
                <w:b/>
                <w:szCs w:val="20"/>
              </w:rPr>
            </w:pPr>
          </w:p>
        </w:tc>
      </w:tr>
      <w:tr w:rsidR="00A029F0" w:rsidRPr="00755FEE" w14:paraId="6AC54758" w14:textId="77777777" w:rsidTr="00A029F0">
        <w:trPr>
          <w:trHeight w:val="70"/>
          <w:ins w:id="1657" w:author="Jillian Carson-Jackson" w:date="2021-09-08T16:33:00Z"/>
        </w:trPr>
        <w:tc>
          <w:tcPr>
            <w:tcW w:w="851" w:type="dxa"/>
            <w:vMerge/>
            <w:shd w:val="clear" w:color="auto" w:fill="FFFFFF" w:themeFill="background1"/>
          </w:tcPr>
          <w:p w14:paraId="0B1EDC23" w14:textId="77777777" w:rsidR="00A029F0" w:rsidRDefault="00A029F0" w:rsidP="00837A81">
            <w:pPr>
              <w:pStyle w:val="Tabletext"/>
              <w:spacing w:before="0" w:after="0"/>
              <w:rPr>
                <w:ins w:id="1658" w:author="Jillian Carson-Jackson" w:date="2021-09-08T16:33:00Z"/>
                <w:b/>
                <w:szCs w:val="20"/>
              </w:rPr>
            </w:pPr>
          </w:p>
        </w:tc>
        <w:tc>
          <w:tcPr>
            <w:tcW w:w="4189" w:type="dxa"/>
            <w:vMerge/>
            <w:shd w:val="clear" w:color="auto" w:fill="FFFFFF" w:themeFill="background1"/>
          </w:tcPr>
          <w:p w14:paraId="39EFD49A" w14:textId="77777777" w:rsidR="00A029F0" w:rsidRDefault="00A029F0" w:rsidP="00837A81">
            <w:pPr>
              <w:pStyle w:val="Tabletext"/>
              <w:spacing w:before="0" w:after="0"/>
              <w:ind w:left="0" w:right="0"/>
              <w:rPr>
                <w:ins w:id="1659" w:author="Jillian Carson-Jackson" w:date="2021-09-08T16:33:00Z"/>
                <w:i/>
                <w:szCs w:val="20"/>
              </w:rPr>
            </w:pPr>
          </w:p>
        </w:tc>
        <w:tc>
          <w:tcPr>
            <w:tcW w:w="908" w:type="dxa"/>
            <w:shd w:val="clear" w:color="auto" w:fill="FFFFFF" w:themeFill="background1"/>
          </w:tcPr>
          <w:p w14:paraId="40BBE007" w14:textId="77777777" w:rsidR="00A029F0" w:rsidRDefault="00A029F0" w:rsidP="00837A81">
            <w:pPr>
              <w:pStyle w:val="Tabletext"/>
              <w:spacing w:before="0" w:after="0"/>
              <w:ind w:left="0" w:right="0"/>
              <w:rPr>
                <w:ins w:id="1660" w:author="Jillian Carson-Jackson" w:date="2021-09-08T16:33:00Z"/>
                <w:szCs w:val="20"/>
              </w:rPr>
            </w:pPr>
            <w:ins w:id="1661" w:author="Jillian Carson-Jackson" w:date="2021-09-08T16:33:00Z">
              <w:r>
                <w:rPr>
                  <w:szCs w:val="20"/>
                </w:rPr>
                <w:t>1.1.10</w:t>
              </w:r>
            </w:ins>
          </w:p>
        </w:tc>
        <w:tc>
          <w:tcPr>
            <w:tcW w:w="5572" w:type="dxa"/>
            <w:shd w:val="clear" w:color="auto" w:fill="FFFFFF" w:themeFill="background1"/>
          </w:tcPr>
          <w:p w14:paraId="028E3C58" w14:textId="77777777" w:rsidR="00A029F0" w:rsidRPr="008B3D5A" w:rsidRDefault="00A029F0" w:rsidP="00837A81">
            <w:pPr>
              <w:pStyle w:val="Tabletext"/>
              <w:spacing w:before="0" w:after="0"/>
              <w:ind w:left="0" w:right="0"/>
              <w:rPr>
                <w:ins w:id="1662" w:author="Jillian Carson-Jackson" w:date="2021-09-08T16:33:00Z"/>
                <w:szCs w:val="20"/>
              </w:rPr>
            </w:pPr>
            <w:ins w:id="1663" w:author="Jillian Carson-Jackson" w:date="2021-09-08T16:33:00Z">
              <w:r w:rsidRPr="008B3D5A">
                <w:rPr>
                  <w:szCs w:val="20"/>
                </w:rPr>
                <w:t>Non-verbal communication</w:t>
              </w:r>
            </w:ins>
          </w:p>
        </w:tc>
        <w:tc>
          <w:tcPr>
            <w:tcW w:w="683" w:type="dxa"/>
            <w:shd w:val="clear" w:color="auto" w:fill="FFFFFF" w:themeFill="background1"/>
          </w:tcPr>
          <w:p w14:paraId="25ADC09B" w14:textId="77777777" w:rsidR="00A029F0" w:rsidRDefault="00A029F0" w:rsidP="00837A81">
            <w:pPr>
              <w:pStyle w:val="Tabletext"/>
              <w:spacing w:before="0" w:after="0"/>
              <w:rPr>
                <w:ins w:id="1664" w:author="Jillian Carson-Jackson" w:date="2021-09-08T16:33:00Z"/>
                <w:szCs w:val="20"/>
              </w:rPr>
            </w:pPr>
            <w:ins w:id="1665" w:author="Jillian Carson-Jackson" w:date="2021-09-08T16:33:00Z">
              <w:r>
                <w:rPr>
                  <w:szCs w:val="20"/>
                </w:rPr>
                <w:t>3</w:t>
              </w:r>
            </w:ins>
          </w:p>
        </w:tc>
        <w:tc>
          <w:tcPr>
            <w:tcW w:w="2974" w:type="dxa"/>
            <w:shd w:val="clear" w:color="auto" w:fill="FFFFFF" w:themeFill="background1"/>
          </w:tcPr>
          <w:p w14:paraId="15C2BC7A" w14:textId="77777777" w:rsidR="00A029F0" w:rsidRPr="00755FEE" w:rsidRDefault="00A029F0" w:rsidP="00837A81">
            <w:pPr>
              <w:pStyle w:val="Tabletext"/>
              <w:spacing w:before="0" w:after="0"/>
              <w:ind w:left="0" w:right="7"/>
              <w:rPr>
                <w:ins w:id="1666" w:author="Jillian Carson-Jackson" w:date="2021-09-08T16:33:00Z"/>
                <w:b/>
                <w:szCs w:val="20"/>
              </w:rPr>
            </w:pPr>
          </w:p>
        </w:tc>
      </w:tr>
      <w:tr w:rsidR="00A029F0" w:rsidRPr="00755FEE" w14:paraId="4CE90E9B" w14:textId="77777777" w:rsidTr="00A029F0">
        <w:trPr>
          <w:trHeight w:val="70"/>
          <w:ins w:id="1667" w:author="Jillian Carson-Jackson" w:date="2021-09-08T16:33:00Z"/>
        </w:trPr>
        <w:tc>
          <w:tcPr>
            <w:tcW w:w="851" w:type="dxa"/>
            <w:vMerge w:val="restart"/>
            <w:shd w:val="clear" w:color="auto" w:fill="FFFFFF" w:themeFill="background1"/>
          </w:tcPr>
          <w:p w14:paraId="2D4EEF8F" w14:textId="77777777" w:rsidR="00A029F0" w:rsidRDefault="00A029F0" w:rsidP="00837A81">
            <w:pPr>
              <w:pStyle w:val="Tabletext"/>
              <w:spacing w:before="0" w:after="0"/>
              <w:rPr>
                <w:ins w:id="1668" w:author="Jillian Carson-Jackson" w:date="2021-09-08T16:33:00Z"/>
                <w:b/>
                <w:szCs w:val="20"/>
              </w:rPr>
            </w:pPr>
          </w:p>
        </w:tc>
        <w:tc>
          <w:tcPr>
            <w:tcW w:w="4189" w:type="dxa"/>
            <w:vMerge w:val="restart"/>
            <w:shd w:val="clear" w:color="auto" w:fill="FFFFFF" w:themeFill="background1"/>
          </w:tcPr>
          <w:p w14:paraId="48490CB4" w14:textId="77777777" w:rsidR="00A029F0" w:rsidRPr="002469DA" w:rsidRDefault="00A029F0" w:rsidP="00837A81">
            <w:pPr>
              <w:pStyle w:val="Tabletext"/>
              <w:ind w:left="0"/>
              <w:rPr>
                <w:ins w:id="1669" w:author="Jillian Carson-Jackson" w:date="2021-09-08T16:33:00Z"/>
                <w:rFonts w:ascii="Calibri" w:eastAsia="Times New Roman" w:hAnsi="Calibri"/>
                <w:i/>
                <w:color w:val="auto"/>
                <w:sz w:val="22"/>
                <w:szCs w:val="22"/>
              </w:rPr>
            </w:pPr>
            <w:ins w:id="1670" w:author="Jillian Carson-Jackson" w:date="2021-09-08T16:33:00Z">
              <w:r w:rsidRPr="000A6997">
                <w:rPr>
                  <w:i/>
                  <w:szCs w:val="20"/>
                </w:rPr>
                <w:t>Identify options to overcome barriers to communication</w:t>
              </w:r>
              <w:r w:rsidRPr="000A287F">
                <w:rPr>
                  <w:rFonts w:ascii="Calibri" w:eastAsia="Times New Roman" w:hAnsi="Calibri"/>
                  <w:i/>
                  <w:color w:val="auto"/>
                  <w:sz w:val="22"/>
                  <w:szCs w:val="22"/>
                </w:rPr>
                <w:t xml:space="preserve"> </w:t>
              </w:r>
            </w:ins>
          </w:p>
        </w:tc>
        <w:tc>
          <w:tcPr>
            <w:tcW w:w="908" w:type="dxa"/>
            <w:shd w:val="clear" w:color="auto" w:fill="FFFFFF" w:themeFill="background1"/>
          </w:tcPr>
          <w:p w14:paraId="3579215E" w14:textId="77777777" w:rsidR="00A029F0" w:rsidRDefault="00A029F0" w:rsidP="00837A81">
            <w:pPr>
              <w:pStyle w:val="Tabletext"/>
              <w:spacing w:before="0" w:after="0"/>
              <w:ind w:left="0" w:right="0"/>
              <w:rPr>
                <w:ins w:id="1671" w:author="Jillian Carson-Jackson" w:date="2021-09-08T16:33:00Z"/>
                <w:szCs w:val="20"/>
              </w:rPr>
            </w:pPr>
            <w:ins w:id="1672" w:author="Jillian Carson-Jackson" w:date="2021-09-08T16:33:00Z">
              <w:r>
                <w:rPr>
                  <w:szCs w:val="20"/>
                </w:rPr>
                <w:t>1.1.11</w:t>
              </w:r>
            </w:ins>
          </w:p>
        </w:tc>
        <w:tc>
          <w:tcPr>
            <w:tcW w:w="5572" w:type="dxa"/>
            <w:shd w:val="clear" w:color="auto" w:fill="FFFFFF" w:themeFill="background1"/>
          </w:tcPr>
          <w:p w14:paraId="0301F409" w14:textId="77777777" w:rsidR="00A029F0" w:rsidRPr="008338D2" w:rsidRDefault="00A029F0" w:rsidP="00837A81">
            <w:pPr>
              <w:pStyle w:val="Tabletext"/>
              <w:spacing w:before="0" w:after="0"/>
              <w:ind w:left="0" w:right="0"/>
              <w:rPr>
                <w:ins w:id="1673" w:author="Jillian Carson-Jackson" w:date="2021-09-08T16:33:00Z"/>
                <w:szCs w:val="20"/>
              </w:rPr>
            </w:pPr>
            <w:ins w:id="1674" w:author="Jillian Carson-Jackson" w:date="2021-09-08T16:33:00Z">
              <w:r w:rsidRPr="008338D2">
                <w:rPr>
                  <w:szCs w:val="20"/>
                </w:rPr>
                <w:t>Language differences, both cultural and regionally</w:t>
              </w:r>
            </w:ins>
          </w:p>
        </w:tc>
        <w:tc>
          <w:tcPr>
            <w:tcW w:w="683" w:type="dxa"/>
            <w:shd w:val="clear" w:color="auto" w:fill="FFFFFF" w:themeFill="background1"/>
          </w:tcPr>
          <w:p w14:paraId="7CFBAB6C" w14:textId="77777777" w:rsidR="00A029F0" w:rsidRDefault="00A029F0" w:rsidP="00837A81">
            <w:pPr>
              <w:pStyle w:val="Tabletext"/>
              <w:spacing w:before="0" w:after="0"/>
              <w:rPr>
                <w:ins w:id="1675" w:author="Jillian Carson-Jackson" w:date="2021-09-08T16:33:00Z"/>
                <w:szCs w:val="20"/>
              </w:rPr>
            </w:pPr>
            <w:ins w:id="1676" w:author="Jillian Carson-Jackson" w:date="2021-09-08T16:33:00Z">
              <w:r>
                <w:rPr>
                  <w:szCs w:val="20"/>
                </w:rPr>
                <w:t>3</w:t>
              </w:r>
            </w:ins>
          </w:p>
        </w:tc>
        <w:tc>
          <w:tcPr>
            <w:tcW w:w="2974" w:type="dxa"/>
            <w:shd w:val="clear" w:color="auto" w:fill="FFFFFF" w:themeFill="background1"/>
          </w:tcPr>
          <w:p w14:paraId="5DEC4A3E" w14:textId="77777777" w:rsidR="00A029F0" w:rsidRPr="00755FEE" w:rsidRDefault="00A029F0" w:rsidP="00837A81">
            <w:pPr>
              <w:pStyle w:val="Tabletext"/>
              <w:spacing w:before="0" w:after="0"/>
              <w:ind w:left="0" w:right="7"/>
              <w:rPr>
                <w:ins w:id="1677" w:author="Jillian Carson-Jackson" w:date="2021-09-08T16:33:00Z"/>
                <w:b/>
                <w:szCs w:val="20"/>
              </w:rPr>
            </w:pPr>
          </w:p>
        </w:tc>
      </w:tr>
      <w:tr w:rsidR="00A029F0" w:rsidRPr="00755FEE" w14:paraId="6640B393" w14:textId="77777777" w:rsidTr="00A029F0">
        <w:trPr>
          <w:trHeight w:val="296"/>
          <w:ins w:id="1678" w:author="Jillian Carson-Jackson" w:date="2021-09-08T16:33:00Z"/>
        </w:trPr>
        <w:tc>
          <w:tcPr>
            <w:tcW w:w="851" w:type="dxa"/>
            <w:vMerge/>
            <w:shd w:val="clear" w:color="auto" w:fill="FFFFFF" w:themeFill="background1"/>
          </w:tcPr>
          <w:p w14:paraId="23E2213C" w14:textId="77777777" w:rsidR="00A029F0" w:rsidRDefault="00A029F0" w:rsidP="00837A81">
            <w:pPr>
              <w:pStyle w:val="Tabletext"/>
              <w:spacing w:before="0" w:after="0"/>
              <w:rPr>
                <w:ins w:id="1679" w:author="Jillian Carson-Jackson" w:date="2021-09-08T16:33:00Z"/>
                <w:b/>
                <w:szCs w:val="20"/>
              </w:rPr>
            </w:pPr>
          </w:p>
        </w:tc>
        <w:tc>
          <w:tcPr>
            <w:tcW w:w="4189" w:type="dxa"/>
            <w:vMerge/>
            <w:shd w:val="clear" w:color="auto" w:fill="FFFFFF" w:themeFill="background1"/>
          </w:tcPr>
          <w:p w14:paraId="3521B4DE" w14:textId="77777777" w:rsidR="00A029F0" w:rsidRPr="000A6997" w:rsidRDefault="00A029F0" w:rsidP="00837A81">
            <w:pPr>
              <w:pStyle w:val="Tabletext"/>
              <w:ind w:left="0"/>
              <w:rPr>
                <w:ins w:id="1680" w:author="Jillian Carson-Jackson" w:date="2021-09-08T16:33:00Z"/>
                <w:i/>
                <w:szCs w:val="20"/>
              </w:rPr>
            </w:pPr>
          </w:p>
        </w:tc>
        <w:tc>
          <w:tcPr>
            <w:tcW w:w="908" w:type="dxa"/>
            <w:shd w:val="clear" w:color="auto" w:fill="FFFFFF" w:themeFill="background1"/>
          </w:tcPr>
          <w:p w14:paraId="692479B8" w14:textId="77777777" w:rsidR="00A029F0" w:rsidRDefault="00A029F0" w:rsidP="00837A81">
            <w:pPr>
              <w:pStyle w:val="Tabletext"/>
              <w:spacing w:before="0" w:after="0"/>
              <w:ind w:left="0" w:right="0"/>
              <w:rPr>
                <w:ins w:id="1681" w:author="Jillian Carson-Jackson" w:date="2021-09-08T16:33:00Z"/>
                <w:szCs w:val="20"/>
              </w:rPr>
            </w:pPr>
            <w:ins w:id="1682" w:author="Jillian Carson-Jackson" w:date="2021-09-08T16:33:00Z">
              <w:r>
                <w:rPr>
                  <w:szCs w:val="20"/>
                </w:rPr>
                <w:t>1.1.12</w:t>
              </w:r>
            </w:ins>
          </w:p>
        </w:tc>
        <w:tc>
          <w:tcPr>
            <w:tcW w:w="5572" w:type="dxa"/>
            <w:shd w:val="clear" w:color="auto" w:fill="FFFFFF" w:themeFill="background1"/>
          </w:tcPr>
          <w:p w14:paraId="375E7637" w14:textId="77777777" w:rsidR="00A029F0" w:rsidRPr="008338D2" w:rsidRDefault="00A029F0" w:rsidP="00837A81">
            <w:pPr>
              <w:pStyle w:val="Tabletext"/>
              <w:spacing w:before="0" w:after="0"/>
              <w:ind w:left="0" w:right="0"/>
              <w:rPr>
                <w:ins w:id="1683" w:author="Jillian Carson-Jackson" w:date="2021-09-08T16:33:00Z"/>
                <w:szCs w:val="20"/>
              </w:rPr>
            </w:pPr>
            <w:ins w:id="1684" w:author="Jillian Carson-Jackson" w:date="2021-09-08T16:33:00Z">
              <w:r w:rsidRPr="008338D2">
                <w:rPr>
                  <w:szCs w:val="20"/>
                </w:rPr>
                <w:t xml:space="preserve">Alternative </w:t>
              </w:r>
              <w:commentRangeStart w:id="1685"/>
              <w:r w:rsidRPr="008338D2">
                <w:rPr>
                  <w:szCs w:val="20"/>
                </w:rPr>
                <w:t>meanings of words</w:t>
              </w:r>
              <w:commentRangeEnd w:id="1685"/>
              <w:r>
                <w:rPr>
                  <w:rStyle w:val="CommentReference"/>
                  <w:color w:val="auto"/>
                </w:rPr>
                <w:commentReference w:id="1685"/>
              </w:r>
            </w:ins>
          </w:p>
        </w:tc>
        <w:tc>
          <w:tcPr>
            <w:tcW w:w="683" w:type="dxa"/>
            <w:shd w:val="clear" w:color="auto" w:fill="FFFFFF" w:themeFill="background1"/>
          </w:tcPr>
          <w:p w14:paraId="3DE9E4D0" w14:textId="77777777" w:rsidR="00A029F0" w:rsidRDefault="00A029F0" w:rsidP="00837A81">
            <w:pPr>
              <w:pStyle w:val="Tabletext"/>
              <w:spacing w:before="0" w:after="0"/>
              <w:rPr>
                <w:ins w:id="1686" w:author="Jillian Carson-Jackson" w:date="2021-09-08T16:33:00Z"/>
                <w:szCs w:val="20"/>
              </w:rPr>
            </w:pPr>
            <w:ins w:id="1687" w:author="Jillian Carson-Jackson" w:date="2021-09-08T16:33:00Z">
              <w:r>
                <w:rPr>
                  <w:szCs w:val="20"/>
                </w:rPr>
                <w:t>3</w:t>
              </w:r>
            </w:ins>
          </w:p>
        </w:tc>
        <w:tc>
          <w:tcPr>
            <w:tcW w:w="2974" w:type="dxa"/>
            <w:shd w:val="clear" w:color="auto" w:fill="FFFFFF" w:themeFill="background1"/>
          </w:tcPr>
          <w:p w14:paraId="50FBC851" w14:textId="77777777" w:rsidR="00A029F0" w:rsidRPr="00755FEE" w:rsidRDefault="00A029F0" w:rsidP="00837A81">
            <w:pPr>
              <w:pStyle w:val="Tabletext"/>
              <w:spacing w:before="0" w:after="0"/>
              <w:ind w:left="0" w:right="7"/>
              <w:rPr>
                <w:ins w:id="1688" w:author="Jillian Carson-Jackson" w:date="2021-09-08T16:33:00Z"/>
                <w:b/>
                <w:szCs w:val="20"/>
              </w:rPr>
            </w:pPr>
          </w:p>
        </w:tc>
      </w:tr>
      <w:tr w:rsidR="00A029F0" w:rsidRPr="00755FEE" w14:paraId="36EFBC4C" w14:textId="77777777" w:rsidTr="00A029F0">
        <w:trPr>
          <w:trHeight w:val="70"/>
          <w:ins w:id="1689" w:author="Jillian Carson-Jackson" w:date="2021-09-08T16:33:00Z"/>
        </w:trPr>
        <w:tc>
          <w:tcPr>
            <w:tcW w:w="851" w:type="dxa"/>
            <w:vMerge/>
            <w:shd w:val="clear" w:color="auto" w:fill="FFFFFF" w:themeFill="background1"/>
          </w:tcPr>
          <w:p w14:paraId="5B35FAAC" w14:textId="77777777" w:rsidR="00A029F0" w:rsidRDefault="00A029F0" w:rsidP="00837A81">
            <w:pPr>
              <w:pStyle w:val="Tabletext"/>
              <w:spacing w:before="0" w:after="0"/>
              <w:rPr>
                <w:ins w:id="1690" w:author="Jillian Carson-Jackson" w:date="2021-09-08T16:33:00Z"/>
                <w:b/>
                <w:szCs w:val="20"/>
              </w:rPr>
            </w:pPr>
          </w:p>
        </w:tc>
        <w:tc>
          <w:tcPr>
            <w:tcW w:w="4189" w:type="dxa"/>
            <w:vMerge/>
            <w:shd w:val="clear" w:color="auto" w:fill="FFFFFF" w:themeFill="background1"/>
          </w:tcPr>
          <w:p w14:paraId="40DE8462" w14:textId="77777777" w:rsidR="00A029F0" w:rsidRDefault="00A029F0" w:rsidP="00837A81">
            <w:pPr>
              <w:pStyle w:val="Tabletext"/>
              <w:spacing w:before="0" w:after="0"/>
              <w:ind w:left="0" w:right="0"/>
              <w:rPr>
                <w:ins w:id="1691" w:author="Jillian Carson-Jackson" w:date="2021-09-08T16:33:00Z"/>
                <w:i/>
                <w:szCs w:val="20"/>
              </w:rPr>
            </w:pPr>
          </w:p>
        </w:tc>
        <w:tc>
          <w:tcPr>
            <w:tcW w:w="908" w:type="dxa"/>
            <w:shd w:val="clear" w:color="auto" w:fill="FFFFFF" w:themeFill="background1"/>
          </w:tcPr>
          <w:p w14:paraId="33896CA8" w14:textId="77777777" w:rsidR="00A029F0" w:rsidRDefault="00A029F0" w:rsidP="00837A81">
            <w:pPr>
              <w:pStyle w:val="Tabletext"/>
              <w:spacing w:before="0" w:after="0"/>
              <w:ind w:left="0" w:right="0"/>
              <w:rPr>
                <w:ins w:id="1692" w:author="Jillian Carson-Jackson" w:date="2021-09-08T16:33:00Z"/>
                <w:szCs w:val="20"/>
              </w:rPr>
            </w:pPr>
            <w:ins w:id="1693" w:author="Jillian Carson-Jackson" w:date="2021-09-08T16:33:00Z">
              <w:r>
                <w:rPr>
                  <w:szCs w:val="20"/>
                </w:rPr>
                <w:t>1.1.13</w:t>
              </w:r>
            </w:ins>
          </w:p>
        </w:tc>
        <w:tc>
          <w:tcPr>
            <w:tcW w:w="5572" w:type="dxa"/>
            <w:shd w:val="clear" w:color="auto" w:fill="FFFFFF" w:themeFill="background1"/>
          </w:tcPr>
          <w:p w14:paraId="3A1A46B1" w14:textId="77777777" w:rsidR="00A029F0" w:rsidRDefault="00A029F0" w:rsidP="00837A81">
            <w:pPr>
              <w:pStyle w:val="Tabletext"/>
              <w:spacing w:before="0" w:after="0"/>
              <w:ind w:left="0" w:right="0"/>
              <w:rPr>
                <w:ins w:id="1694" w:author="Jillian Carson-Jackson" w:date="2021-09-08T16:33:00Z"/>
                <w:szCs w:val="20"/>
              </w:rPr>
            </w:pPr>
            <w:ins w:id="1695" w:author="Jillian Carson-Jackson" w:date="2021-09-08T16:33:00Z">
              <w:r w:rsidRPr="008338D2">
                <w:rPr>
                  <w:szCs w:val="20"/>
                </w:rPr>
                <w:t>Cultural aspects</w:t>
              </w:r>
            </w:ins>
          </w:p>
        </w:tc>
        <w:tc>
          <w:tcPr>
            <w:tcW w:w="683" w:type="dxa"/>
            <w:shd w:val="clear" w:color="auto" w:fill="FFFFFF" w:themeFill="background1"/>
          </w:tcPr>
          <w:p w14:paraId="1D16D017" w14:textId="77777777" w:rsidR="00A029F0" w:rsidRDefault="00A029F0" w:rsidP="00837A81">
            <w:pPr>
              <w:pStyle w:val="Tabletext"/>
              <w:spacing w:before="0" w:after="0"/>
              <w:rPr>
                <w:ins w:id="1696" w:author="Jillian Carson-Jackson" w:date="2021-09-08T16:33:00Z"/>
                <w:szCs w:val="20"/>
              </w:rPr>
            </w:pPr>
            <w:ins w:id="1697" w:author="Jillian Carson-Jackson" w:date="2021-09-08T16:33:00Z">
              <w:r>
                <w:rPr>
                  <w:szCs w:val="20"/>
                </w:rPr>
                <w:t>3</w:t>
              </w:r>
            </w:ins>
          </w:p>
        </w:tc>
        <w:tc>
          <w:tcPr>
            <w:tcW w:w="2974" w:type="dxa"/>
            <w:shd w:val="clear" w:color="auto" w:fill="FFFFFF" w:themeFill="background1"/>
          </w:tcPr>
          <w:p w14:paraId="0F39C964" w14:textId="77777777" w:rsidR="00A029F0" w:rsidRPr="00755FEE" w:rsidRDefault="00A029F0" w:rsidP="00837A81">
            <w:pPr>
              <w:pStyle w:val="Tabletext"/>
              <w:spacing w:before="0" w:after="0"/>
              <w:ind w:left="0" w:right="7"/>
              <w:rPr>
                <w:ins w:id="1698" w:author="Jillian Carson-Jackson" w:date="2021-09-08T16:33:00Z"/>
                <w:b/>
                <w:szCs w:val="20"/>
              </w:rPr>
            </w:pPr>
          </w:p>
        </w:tc>
      </w:tr>
      <w:tr w:rsidR="00A029F0" w:rsidRPr="00755FEE" w14:paraId="0B85209E" w14:textId="77777777" w:rsidTr="00A029F0">
        <w:trPr>
          <w:trHeight w:val="70"/>
          <w:ins w:id="1699" w:author="Jillian Carson-Jackson" w:date="2021-09-08T16:33:00Z"/>
        </w:trPr>
        <w:tc>
          <w:tcPr>
            <w:tcW w:w="851" w:type="dxa"/>
            <w:vMerge w:val="restart"/>
            <w:shd w:val="clear" w:color="auto" w:fill="FFFFFF" w:themeFill="background1"/>
          </w:tcPr>
          <w:p w14:paraId="26178794" w14:textId="77777777" w:rsidR="00A029F0" w:rsidRDefault="00A029F0" w:rsidP="00837A81">
            <w:pPr>
              <w:pStyle w:val="Tabletext"/>
              <w:spacing w:before="0" w:after="0"/>
              <w:rPr>
                <w:ins w:id="1700" w:author="Jillian Carson-Jackson" w:date="2021-09-08T16:33:00Z"/>
                <w:b/>
                <w:szCs w:val="20"/>
              </w:rPr>
            </w:pPr>
          </w:p>
        </w:tc>
        <w:tc>
          <w:tcPr>
            <w:tcW w:w="4189" w:type="dxa"/>
            <w:vMerge w:val="restart"/>
            <w:shd w:val="clear" w:color="auto" w:fill="FFFFFF" w:themeFill="background1"/>
          </w:tcPr>
          <w:p w14:paraId="6FB8F5AE" w14:textId="77777777" w:rsidR="00A029F0" w:rsidRPr="002469DA" w:rsidRDefault="00A029F0" w:rsidP="00837A81">
            <w:pPr>
              <w:pStyle w:val="Tabletext"/>
              <w:ind w:left="0"/>
              <w:rPr>
                <w:ins w:id="1701" w:author="Jillian Carson-Jackson" w:date="2021-09-08T16:33:00Z"/>
                <w:rFonts w:ascii="Calibri" w:eastAsia="Times New Roman" w:hAnsi="Calibri"/>
                <w:i/>
                <w:color w:val="auto"/>
                <w:sz w:val="22"/>
                <w:szCs w:val="22"/>
              </w:rPr>
            </w:pPr>
            <w:ins w:id="1702" w:author="Jillian Carson-Jackson" w:date="2021-09-08T16:33:00Z">
              <w:r>
                <w:rPr>
                  <w:i/>
                  <w:szCs w:val="20"/>
                </w:rPr>
                <w:t>Demonstrate effective questioning techniques</w:t>
              </w:r>
              <w:r w:rsidRPr="000A287F">
                <w:rPr>
                  <w:rFonts w:ascii="Calibri" w:eastAsia="Times New Roman" w:hAnsi="Calibri"/>
                  <w:i/>
                  <w:color w:val="auto"/>
                  <w:sz w:val="22"/>
                  <w:szCs w:val="22"/>
                </w:rPr>
                <w:t xml:space="preserve"> </w:t>
              </w:r>
            </w:ins>
          </w:p>
        </w:tc>
        <w:tc>
          <w:tcPr>
            <w:tcW w:w="908" w:type="dxa"/>
            <w:shd w:val="clear" w:color="auto" w:fill="FFFFFF" w:themeFill="background1"/>
          </w:tcPr>
          <w:p w14:paraId="25B607E7" w14:textId="77777777" w:rsidR="00A029F0" w:rsidRDefault="00A029F0" w:rsidP="00837A81">
            <w:pPr>
              <w:pStyle w:val="Tabletext"/>
              <w:spacing w:before="0" w:after="0"/>
              <w:ind w:left="0" w:right="0"/>
              <w:rPr>
                <w:ins w:id="1703" w:author="Jillian Carson-Jackson" w:date="2021-09-08T16:33:00Z"/>
                <w:szCs w:val="20"/>
              </w:rPr>
            </w:pPr>
            <w:ins w:id="1704" w:author="Jillian Carson-Jackson" w:date="2021-09-08T16:33:00Z">
              <w:r>
                <w:rPr>
                  <w:szCs w:val="20"/>
                </w:rPr>
                <w:t>1.1.14</w:t>
              </w:r>
            </w:ins>
          </w:p>
        </w:tc>
        <w:tc>
          <w:tcPr>
            <w:tcW w:w="5572" w:type="dxa"/>
            <w:shd w:val="clear" w:color="auto" w:fill="FFFFFF" w:themeFill="background1"/>
          </w:tcPr>
          <w:p w14:paraId="5359EDC7" w14:textId="77777777" w:rsidR="00A029F0" w:rsidRPr="008338D2" w:rsidRDefault="00A029F0" w:rsidP="00837A81">
            <w:pPr>
              <w:pStyle w:val="Tablelevel1bold"/>
              <w:rPr>
                <w:ins w:id="1705" w:author="Jillian Carson-Jackson" w:date="2021-09-08T16:33:00Z"/>
                <w:rFonts w:asciiTheme="minorHAnsi" w:eastAsiaTheme="minorHAnsi" w:hAnsiTheme="minorHAnsi"/>
                <w:b w:val="0"/>
                <w:color w:val="000000" w:themeColor="text1"/>
                <w:sz w:val="20"/>
                <w:szCs w:val="20"/>
              </w:rPr>
            </w:pPr>
            <w:ins w:id="1706" w:author="Jillian Carson-Jackson" w:date="2021-09-08T16:33:00Z">
              <w:r w:rsidRPr="008338D2">
                <w:rPr>
                  <w:rFonts w:asciiTheme="minorHAnsi" w:eastAsiaTheme="minorHAnsi" w:hAnsiTheme="minorHAnsi"/>
                  <w:b w:val="0"/>
                  <w:color w:val="000000" w:themeColor="text1"/>
                  <w:sz w:val="20"/>
                  <w:szCs w:val="20"/>
                </w:rPr>
                <w:t>Direct questioning using message markers</w:t>
              </w:r>
            </w:ins>
          </w:p>
        </w:tc>
        <w:tc>
          <w:tcPr>
            <w:tcW w:w="683" w:type="dxa"/>
            <w:shd w:val="clear" w:color="auto" w:fill="FFFFFF" w:themeFill="background1"/>
          </w:tcPr>
          <w:p w14:paraId="3C03C25C" w14:textId="77777777" w:rsidR="00A029F0" w:rsidRDefault="00A029F0" w:rsidP="00837A81">
            <w:pPr>
              <w:pStyle w:val="Tabletext"/>
              <w:spacing w:before="0" w:after="0"/>
              <w:rPr>
                <w:ins w:id="1707" w:author="Jillian Carson-Jackson" w:date="2021-09-08T16:33:00Z"/>
                <w:szCs w:val="20"/>
              </w:rPr>
            </w:pPr>
            <w:ins w:id="1708" w:author="Jillian Carson-Jackson" w:date="2021-09-08T16:33:00Z">
              <w:r>
                <w:rPr>
                  <w:szCs w:val="20"/>
                </w:rPr>
                <w:t>3</w:t>
              </w:r>
            </w:ins>
          </w:p>
        </w:tc>
        <w:tc>
          <w:tcPr>
            <w:tcW w:w="2974" w:type="dxa"/>
            <w:shd w:val="clear" w:color="auto" w:fill="FFFFFF" w:themeFill="background1"/>
          </w:tcPr>
          <w:p w14:paraId="77441FCE" w14:textId="77777777" w:rsidR="00A029F0" w:rsidRPr="00755FEE" w:rsidRDefault="00A029F0" w:rsidP="00837A81">
            <w:pPr>
              <w:pStyle w:val="Tabletext"/>
              <w:spacing w:before="0" w:after="0"/>
              <w:ind w:left="0" w:right="7"/>
              <w:rPr>
                <w:ins w:id="1709" w:author="Jillian Carson-Jackson" w:date="2021-09-08T16:33:00Z"/>
                <w:b/>
                <w:szCs w:val="20"/>
              </w:rPr>
            </w:pPr>
          </w:p>
        </w:tc>
      </w:tr>
      <w:tr w:rsidR="00A029F0" w:rsidRPr="00755FEE" w14:paraId="6E3338AF" w14:textId="77777777" w:rsidTr="00A029F0">
        <w:trPr>
          <w:trHeight w:val="608"/>
          <w:ins w:id="1710" w:author="Jillian Carson-Jackson" w:date="2021-09-08T16:33:00Z"/>
        </w:trPr>
        <w:tc>
          <w:tcPr>
            <w:tcW w:w="851" w:type="dxa"/>
            <w:vMerge/>
            <w:shd w:val="clear" w:color="auto" w:fill="FFFFFF" w:themeFill="background1"/>
          </w:tcPr>
          <w:p w14:paraId="0D410DC4" w14:textId="77777777" w:rsidR="00A029F0" w:rsidRDefault="00A029F0" w:rsidP="00837A81">
            <w:pPr>
              <w:pStyle w:val="Tabletext"/>
              <w:spacing w:before="0" w:after="0"/>
              <w:rPr>
                <w:ins w:id="1711" w:author="Jillian Carson-Jackson" w:date="2021-09-08T16:33:00Z"/>
                <w:b/>
                <w:szCs w:val="20"/>
              </w:rPr>
            </w:pPr>
          </w:p>
        </w:tc>
        <w:tc>
          <w:tcPr>
            <w:tcW w:w="4189" w:type="dxa"/>
            <w:vMerge/>
            <w:shd w:val="clear" w:color="auto" w:fill="FFFFFF" w:themeFill="background1"/>
          </w:tcPr>
          <w:p w14:paraId="13B9CCCE" w14:textId="77777777" w:rsidR="00A029F0" w:rsidRPr="000A6997" w:rsidRDefault="00A029F0" w:rsidP="00837A81">
            <w:pPr>
              <w:pStyle w:val="Tabletext"/>
              <w:ind w:left="0"/>
              <w:rPr>
                <w:ins w:id="1712" w:author="Jillian Carson-Jackson" w:date="2021-09-08T16:33:00Z"/>
                <w:i/>
                <w:szCs w:val="20"/>
              </w:rPr>
            </w:pPr>
          </w:p>
        </w:tc>
        <w:tc>
          <w:tcPr>
            <w:tcW w:w="908" w:type="dxa"/>
            <w:shd w:val="clear" w:color="auto" w:fill="FFFFFF" w:themeFill="background1"/>
          </w:tcPr>
          <w:p w14:paraId="59F2C1F1" w14:textId="77777777" w:rsidR="00A029F0" w:rsidRDefault="00A029F0" w:rsidP="00837A81">
            <w:pPr>
              <w:pStyle w:val="Tabletext"/>
              <w:spacing w:before="0" w:after="0"/>
              <w:ind w:left="0" w:right="0"/>
              <w:rPr>
                <w:ins w:id="1713" w:author="Jillian Carson-Jackson" w:date="2021-09-08T16:33:00Z"/>
                <w:szCs w:val="20"/>
              </w:rPr>
            </w:pPr>
            <w:ins w:id="1714" w:author="Jillian Carson-Jackson" w:date="2021-09-08T16:33:00Z">
              <w:r>
                <w:rPr>
                  <w:szCs w:val="20"/>
                </w:rPr>
                <w:t>1.1.15</w:t>
              </w:r>
            </w:ins>
          </w:p>
        </w:tc>
        <w:tc>
          <w:tcPr>
            <w:tcW w:w="5572" w:type="dxa"/>
            <w:shd w:val="clear" w:color="auto" w:fill="FFFFFF" w:themeFill="background1"/>
          </w:tcPr>
          <w:p w14:paraId="510722DA" w14:textId="77777777" w:rsidR="00A029F0" w:rsidRPr="008338D2" w:rsidRDefault="00A029F0" w:rsidP="00837A81">
            <w:pPr>
              <w:pStyle w:val="Tabletext"/>
              <w:ind w:left="5"/>
              <w:rPr>
                <w:ins w:id="1715" w:author="Jillian Carson-Jackson" w:date="2021-09-08T16:33:00Z"/>
                <w:szCs w:val="20"/>
              </w:rPr>
            </w:pPr>
            <w:ins w:id="1716" w:author="Jillian Carson-Jackson" w:date="2021-09-08T16:33:00Z">
              <w:r w:rsidRPr="008338D2">
                <w:rPr>
                  <w:szCs w:val="20"/>
                </w:rPr>
                <w:t>Linguistic problems in using voice tone to pose a questio</w:t>
              </w:r>
              <w:r>
                <w:rPr>
                  <w:szCs w:val="20"/>
                </w:rPr>
                <w:t>n</w:t>
              </w:r>
            </w:ins>
          </w:p>
        </w:tc>
        <w:tc>
          <w:tcPr>
            <w:tcW w:w="683" w:type="dxa"/>
            <w:shd w:val="clear" w:color="auto" w:fill="FFFFFF" w:themeFill="background1"/>
          </w:tcPr>
          <w:p w14:paraId="19D0D90B" w14:textId="77777777" w:rsidR="00A029F0" w:rsidRDefault="00A029F0" w:rsidP="00837A81">
            <w:pPr>
              <w:pStyle w:val="Tabletext"/>
              <w:spacing w:before="0" w:after="0"/>
              <w:rPr>
                <w:ins w:id="1717" w:author="Jillian Carson-Jackson" w:date="2021-09-08T16:33:00Z"/>
                <w:szCs w:val="20"/>
              </w:rPr>
            </w:pPr>
            <w:ins w:id="1718" w:author="Jillian Carson-Jackson" w:date="2021-09-08T16:33:00Z">
              <w:r>
                <w:rPr>
                  <w:szCs w:val="20"/>
                </w:rPr>
                <w:t>3</w:t>
              </w:r>
            </w:ins>
          </w:p>
        </w:tc>
        <w:tc>
          <w:tcPr>
            <w:tcW w:w="2974" w:type="dxa"/>
            <w:shd w:val="clear" w:color="auto" w:fill="FFFFFF" w:themeFill="background1"/>
          </w:tcPr>
          <w:p w14:paraId="7C233849" w14:textId="77777777" w:rsidR="00A029F0" w:rsidRPr="00755FEE" w:rsidRDefault="00A029F0" w:rsidP="00837A81">
            <w:pPr>
              <w:pStyle w:val="Tabletext"/>
              <w:spacing w:before="0" w:after="0"/>
              <w:ind w:left="0" w:right="7"/>
              <w:rPr>
                <w:ins w:id="1719" w:author="Jillian Carson-Jackson" w:date="2021-09-08T16:33:00Z"/>
                <w:b/>
                <w:szCs w:val="20"/>
              </w:rPr>
            </w:pPr>
          </w:p>
        </w:tc>
      </w:tr>
      <w:tr w:rsidR="00A029F0" w:rsidRPr="00755FEE" w14:paraId="397C70EA" w14:textId="77777777" w:rsidTr="00A029F0">
        <w:trPr>
          <w:trHeight w:val="70"/>
          <w:ins w:id="1720" w:author="Jillian Carson-Jackson" w:date="2021-09-08T16:33:00Z"/>
        </w:trPr>
        <w:tc>
          <w:tcPr>
            <w:tcW w:w="851" w:type="dxa"/>
            <w:vMerge w:val="restart"/>
            <w:shd w:val="clear" w:color="auto" w:fill="FFFFFF" w:themeFill="background1"/>
          </w:tcPr>
          <w:p w14:paraId="3E128EA1" w14:textId="77777777" w:rsidR="00A029F0" w:rsidRDefault="00A029F0" w:rsidP="00837A81">
            <w:pPr>
              <w:pStyle w:val="Tabletext"/>
              <w:spacing w:before="0" w:after="0"/>
              <w:rPr>
                <w:ins w:id="1721" w:author="Jillian Carson-Jackson" w:date="2021-09-08T16:33:00Z"/>
                <w:b/>
                <w:szCs w:val="20"/>
              </w:rPr>
            </w:pPr>
          </w:p>
        </w:tc>
        <w:tc>
          <w:tcPr>
            <w:tcW w:w="4189" w:type="dxa"/>
            <w:vMerge w:val="restart"/>
            <w:shd w:val="clear" w:color="auto" w:fill="FFFFFF" w:themeFill="background1"/>
          </w:tcPr>
          <w:p w14:paraId="68F69678" w14:textId="77777777" w:rsidR="00A029F0" w:rsidRPr="006A0729" w:rsidRDefault="00A029F0" w:rsidP="00837A81">
            <w:pPr>
              <w:pStyle w:val="Tabletext"/>
              <w:ind w:left="0"/>
              <w:rPr>
                <w:ins w:id="1722" w:author="Jillian Carson-Jackson" w:date="2021-09-08T16:33:00Z"/>
                <w:i/>
                <w:szCs w:val="20"/>
              </w:rPr>
            </w:pPr>
            <w:ins w:id="1723" w:author="Jillian Carson-Jackson" w:date="2021-09-08T16:33:00Z">
              <w:r w:rsidRPr="006A0729">
                <w:rPr>
                  <w:i/>
                  <w:szCs w:val="20"/>
                </w:rPr>
                <w:t>Describe the techniques to eliminate ambiguity</w:t>
              </w:r>
            </w:ins>
          </w:p>
        </w:tc>
        <w:tc>
          <w:tcPr>
            <w:tcW w:w="908" w:type="dxa"/>
            <w:shd w:val="clear" w:color="auto" w:fill="FFFFFF" w:themeFill="background1"/>
          </w:tcPr>
          <w:p w14:paraId="56F76D95" w14:textId="77777777" w:rsidR="00A029F0" w:rsidRDefault="00A029F0" w:rsidP="00837A81">
            <w:pPr>
              <w:pStyle w:val="Tabletext"/>
              <w:spacing w:before="0" w:after="0"/>
              <w:ind w:left="0" w:right="0"/>
              <w:rPr>
                <w:ins w:id="1724" w:author="Jillian Carson-Jackson" w:date="2021-09-08T16:33:00Z"/>
                <w:szCs w:val="20"/>
              </w:rPr>
            </w:pPr>
            <w:ins w:id="1725" w:author="Jillian Carson-Jackson" w:date="2021-09-08T16:33:00Z">
              <w:r>
                <w:rPr>
                  <w:szCs w:val="20"/>
                </w:rPr>
                <w:t>1.1.16</w:t>
              </w:r>
            </w:ins>
          </w:p>
        </w:tc>
        <w:tc>
          <w:tcPr>
            <w:tcW w:w="5572" w:type="dxa"/>
            <w:shd w:val="clear" w:color="auto" w:fill="FFFFFF" w:themeFill="background1"/>
          </w:tcPr>
          <w:p w14:paraId="6D33CDDC" w14:textId="77777777" w:rsidR="00A029F0" w:rsidRPr="008338D2" w:rsidRDefault="00A029F0" w:rsidP="00837A81">
            <w:pPr>
              <w:pStyle w:val="Tabletext"/>
              <w:ind w:left="0"/>
              <w:rPr>
                <w:ins w:id="1726" w:author="Jillian Carson-Jackson" w:date="2021-09-08T16:33:00Z"/>
                <w:szCs w:val="20"/>
              </w:rPr>
            </w:pPr>
            <w:ins w:id="1727" w:author="Jillian Carson-Jackson" w:date="2021-09-08T16:33:00Z">
              <w:r w:rsidRPr="00BA1D09">
                <w:rPr>
                  <w:szCs w:val="20"/>
                </w:rPr>
                <w:t>‘Conditional’ words and their elimination in VTS messages</w:t>
              </w:r>
            </w:ins>
          </w:p>
        </w:tc>
        <w:tc>
          <w:tcPr>
            <w:tcW w:w="683" w:type="dxa"/>
            <w:shd w:val="clear" w:color="auto" w:fill="FFFFFF" w:themeFill="background1"/>
          </w:tcPr>
          <w:p w14:paraId="776D5DDD" w14:textId="77777777" w:rsidR="00A029F0" w:rsidRDefault="00A029F0" w:rsidP="00837A81">
            <w:pPr>
              <w:pStyle w:val="Tabletext"/>
              <w:spacing w:before="0" w:after="0"/>
              <w:rPr>
                <w:ins w:id="1728" w:author="Jillian Carson-Jackson" w:date="2021-09-08T16:33:00Z"/>
                <w:szCs w:val="20"/>
              </w:rPr>
            </w:pPr>
            <w:ins w:id="1729" w:author="Jillian Carson-Jackson" w:date="2021-09-08T16:33:00Z">
              <w:r>
                <w:rPr>
                  <w:szCs w:val="20"/>
                </w:rPr>
                <w:t>3</w:t>
              </w:r>
            </w:ins>
          </w:p>
        </w:tc>
        <w:tc>
          <w:tcPr>
            <w:tcW w:w="2974" w:type="dxa"/>
            <w:shd w:val="clear" w:color="auto" w:fill="FFFFFF" w:themeFill="background1"/>
          </w:tcPr>
          <w:p w14:paraId="39B6EBAF" w14:textId="77777777" w:rsidR="00A029F0" w:rsidRPr="00755FEE" w:rsidRDefault="00A029F0" w:rsidP="00837A81">
            <w:pPr>
              <w:pStyle w:val="Tabletext"/>
              <w:spacing w:before="0" w:after="0"/>
              <w:ind w:left="0" w:right="7"/>
              <w:rPr>
                <w:ins w:id="1730" w:author="Jillian Carson-Jackson" w:date="2021-09-08T16:33:00Z"/>
                <w:b/>
                <w:szCs w:val="20"/>
              </w:rPr>
            </w:pPr>
          </w:p>
        </w:tc>
      </w:tr>
      <w:tr w:rsidR="00A029F0" w:rsidRPr="00755FEE" w14:paraId="50DB9B28" w14:textId="77777777" w:rsidTr="00A029F0">
        <w:trPr>
          <w:trHeight w:val="280"/>
          <w:ins w:id="1731" w:author="Jillian Carson-Jackson" w:date="2021-09-08T16:33:00Z"/>
        </w:trPr>
        <w:tc>
          <w:tcPr>
            <w:tcW w:w="851" w:type="dxa"/>
            <w:vMerge/>
            <w:shd w:val="clear" w:color="auto" w:fill="F2F2F2" w:themeFill="background1" w:themeFillShade="F2"/>
          </w:tcPr>
          <w:p w14:paraId="7604A0C3" w14:textId="77777777" w:rsidR="00A029F0" w:rsidRDefault="00A029F0" w:rsidP="00837A81">
            <w:pPr>
              <w:pStyle w:val="Tabletext"/>
              <w:spacing w:before="0" w:after="0"/>
              <w:rPr>
                <w:ins w:id="1732" w:author="Jillian Carson-Jackson" w:date="2021-09-08T16:33:00Z"/>
                <w:b/>
                <w:szCs w:val="20"/>
              </w:rPr>
            </w:pPr>
          </w:p>
        </w:tc>
        <w:tc>
          <w:tcPr>
            <w:tcW w:w="4189" w:type="dxa"/>
            <w:vMerge/>
            <w:shd w:val="clear" w:color="auto" w:fill="F2F2F2" w:themeFill="background1" w:themeFillShade="F2"/>
          </w:tcPr>
          <w:p w14:paraId="2A985E4A" w14:textId="77777777" w:rsidR="00A029F0" w:rsidRPr="000A6997" w:rsidRDefault="00A029F0" w:rsidP="00837A81">
            <w:pPr>
              <w:pStyle w:val="Tabletext"/>
              <w:ind w:left="0"/>
              <w:rPr>
                <w:ins w:id="1733" w:author="Jillian Carson-Jackson" w:date="2021-09-08T16:33:00Z"/>
                <w:i/>
                <w:szCs w:val="20"/>
              </w:rPr>
            </w:pPr>
          </w:p>
        </w:tc>
        <w:tc>
          <w:tcPr>
            <w:tcW w:w="908" w:type="dxa"/>
            <w:shd w:val="clear" w:color="auto" w:fill="FFFFFF" w:themeFill="background1"/>
          </w:tcPr>
          <w:p w14:paraId="326603B1" w14:textId="77777777" w:rsidR="00A029F0" w:rsidRDefault="00A029F0" w:rsidP="00837A81">
            <w:pPr>
              <w:pStyle w:val="Tabletext"/>
              <w:spacing w:before="0" w:after="0"/>
              <w:ind w:left="0" w:right="0"/>
              <w:rPr>
                <w:ins w:id="1734" w:author="Jillian Carson-Jackson" w:date="2021-09-08T16:33:00Z"/>
                <w:szCs w:val="20"/>
              </w:rPr>
            </w:pPr>
            <w:ins w:id="1735" w:author="Jillian Carson-Jackson" w:date="2021-09-08T16:33:00Z">
              <w:r>
                <w:rPr>
                  <w:szCs w:val="20"/>
                </w:rPr>
                <w:t>1.1.17</w:t>
              </w:r>
            </w:ins>
          </w:p>
        </w:tc>
        <w:tc>
          <w:tcPr>
            <w:tcW w:w="5572" w:type="dxa"/>
            <w:shd w:val="clear" w:color="auto" w:fill="FFFFFF" w:themeFill="background1"/>
          </w:tcPr>
          <w:p w14:paraId="0EA869BB" w14:textId="77777777" w:rsidR="00A029F0" w:rsidRPr="008338D2" w:rsidRDefault="00A029F0" w:rsidP="00837A81">
            <w:pPr>
              <w:pStyle w:val="Tabletext"/>
              <w:spacing w:before="0" w:after="0"/>
              <w:ind w:left="0" w:right="0"/>
              <w:rPr>
                <w:ins w:id="1736" w:author="Jillian Carson-Jackson" w:date="2021-09-08T16:33:00Z"/>
                <w:szCs w:val="20"/>
              </w:rPr>
            </w:pPr>
            <w:ins w:id="1737" w:author="Jillian Carson-Jackson" w:date="2021-09-08T16:33:00Z">
              <w:r w:rsidRPr="00BA1D09">
                <w:rPr>
                  <w:szCs w:val="20"/>
                </w:rPr>
                <w:t>Consequences of misuse of ‘conditional’ words</w:t>
              </w:r>
            </w:ins>
          </w:p>
        </w:tc>
        <w:tc>
          <w:tcPr>
            <w:tcW w:w="683" w:type="dxa"/>
            <w:shd w:val="clear" w:color="auto" w:fill="FFFFFF" w:themeFill="background1"/>
          </w:tcPr>
          <w:p w14:paraId="6DECE8E6" w14:textId="77777777" w:rsidR="00A029F0" w:rsidRDefault="00A029F0" w:rsidP="00837A81">
            <w:pPr>
              <w:pStyle w:val="Tabletext"/>
              <w:spacing w:before="0" w:after="0"/>
              <w:rPr>
                <w:ins w:id="1738" w:author="Jillian Carson-Jackson" w:date="2021-09-08T16:33:00Z"/>
                <w:szCs w:val="20"/>
              </w:rPr>
            </w:pPr>
            <w:ins w:id="1739" w:author="Jillian Carson-Jackson" w:date="2021-09-08T16:33:00Z">
              <w:r>
                <w:rPr>
                  <w:szCs w:val="20"/>
                </w:rPr>
                <w:t>3</w:t>
              </w:r>
            </w:ins>
          </w:p>
        </w:tc>
        <w:tc>
          <w:tcPr>
            <w:tcW w:w="2974" w:type="dxa"/>
            <w:shd w:val="clear" w:color="auto" w:fill="FFFFFF" w:themeFill="background1"/>
          </w:tcPr>
          <w:p w14:paraId="34AFA1B6" w14:textId="77777777" w:rsidR="00A029F0" w:rsidRPr="00755FEE" w:rsidRDefault="00A029F0" w:rsidP="00837A81">
            <w:pPr>
              <w:pStyle w:val="Tabletext"/>
              <w:spacing w:before="0" w:after="0"/>
              <w:ind w:left="0" w:right="7"/>
              <w:rPr>
                <w:ins w:id="1740" w:author="Jillian Carson-Jackson" w:date="2021-09-08T16:33:00Z"/>
                <w:b/>
                <w:szCs w:val="20"/>
              </w:rPr>
            </w:pPr>
          </w:p>
        </w:tc>
      </w:tr>
      <w:tr w:rsidR="00A029F0" w:rsidRPr="002B7146" w14:paraId="20156D78" w14:textId="77777777" w:rsidTr="00A029F0">
        <w:trPr>
          <w:trHeight w:val="70"/>
          <w:ins w:id="1741" w:author="Jillian Carson-Jackson" w:date="2021-09-08T16:33:00Z"/>
        </w:trPr>
        <w:tc>
          <w:tcPr>
            <w:tcW w:w="851" w:type="dxa"/>
            <w:shd w:val="clear" w:color="auto" w:fill="F2F2F2" w:themeFill="background1" w:themeFillShade="F2"/>
          </w:tcPr>
          <w:p w14:paraId="13DC37C8" w14:textId="77777777" w:rsidR="00A029F0" w:rsidRPr="00755FEE" w:rsidRDefault="00A029F0" w:rsidP="00837A81">
            <w:pPr>
              <w:pStyle w:val="Tabletext"/>
              <w:spacing w:before="120" w:after="120"/>
              <w:rPr>
                <w:ins w:id="1742" w:author="Jillian Carson-Jackson" w:date="2021-09-08T16:33:00Z"/>
                <w:b/>
                <w:szCs w:val="20"/>
              </w:rPr>
            </w:pPr>
            <w:ins w:id="1743" w:author="Jillian Carson-Jackson" w:date="2021-09-08T16:33:00Z">
              <w:r>
                <w:rPr>
                  <w:b/>
                  <w:szCs w:val="20"/>
                </w:rPr>
                <w:t>1</w:t>
              </w:r>
              <w:r w:rsidRPr="00755FEE">
                <w:rPr>
                  <w:b/>
                  <w:szCs w:val="20"/>
                </w:rPr>
                <w:t>.</w:t>
              </w:r>
              <w:r>
                <w:rPr>
                  <w:b/>
                  <w:szCs w:val="20"/>
                </w:rPr>
                <w:t>2</w:t>
              </w:r>
            </w:ins>
          </w:p>
        </w:tc>
        <w:tc>
          <w:tcPr>
            <w:tcW w:w="4189" w:type="dxa"/>
            <w:shd w:val="clear" w:color="auto" w:fill="F2F2F2" w:themeFill="background1" w:themeFillShade="F2"/>
          </w:tcPr>
          <w:p w14:paraId="0254BCDE" w14:textId="77777777" w:rsidR="00A029F0" w:rsidRPr="002B7146" w:rsidRDefault="00A029F0" w:rsidP="00837A81">
            <w:pPr>
              <w:pStyle w:val="Tabletext"/>
              <w:spacing w:before="120" w:after="120"/>
              <w:rPr>
                <w:ins w:id="1744" w:author="Jillian Carson-Jackson" w:date="2021-09-08T16:33:00Z"/>
                <w:b/>
                <w:szCs w:val="20"/>
              </w:rPr>
            </w:pPr>
            <w:ins w:id="1745" w:author="Jillian Carson-Jackson" w:date="2021-09-08T16:33:00Z">
              <w:r w:rsidRPr="002B7146">
                <w:rPr>
                  <w:b/>
                  <w:szCs w:val="20"/>
                </w:rPr>
                <w:t xml:space="preserve">IALA specific VTS message construction </w:t>
              </w:r>
            </w:ins>
          </w:p>
        </w:tc>
        <w:tc>
          <w:tcPr>
            <w:tcW w:w="908" w:type="dxa"/>
            <w:shd w:val="clear" w:color="auto" w:fill="F2F2F2" w:themeFill="background1" w:themeFillShade="F2"/>
          </w:tcPr>
          <w:p w14:paraId="07DE2F86" w14:textId="77777777" w:rsidR="00A029F0" w:rsidRPr="002B7146" w:rsidRDefault="00A029F0" w:rsidP="00837A81">
            <w:pPr>
              <w:pStyle w:val="Tabletext"/>
              <w:spacing w:before="120" w:after="120"/>
              <w:rPr>
                <w:ins w:id="1746" w:author="Jillian Carson-Jackson" w:date="2021-09-08T16:33:00Z"/>
                <w:b/>
                <w:szCs w:val="20"/>
              </w:rPr>
            </w:pPr>
          </w:p>
        </w:tc>
        <w:tc>
          <w:tcPr>
            <w:tcW w:w="5572" w:type="dxa"/>
            <w:shd w:val="clear" w:color="auto" w:fill="F2F2F2" w:themeFill="background1" w:themeFillShade="F2"/>
          </w:tcPr>
          <w:p w14:paraId="71D1D4DC" w14:textId="77777777" w:rsidR="00A029F0" w:rsidRPr="002B7146" w:rsidRDefault="00A029F0" w:rsidP="00837A81">
            <w:pPr>
              <w:pStyle w:val="Tabletext"/>
              <w:spacing w:before="120" w:after="120"/>
              <w:rPr>
                <w:ins w:id="1747" w:author="Jillian Carson-Jackson" w:date="2021-09-08T16:33:00Z"/>
                <w:b/>
                <w:szCs w:val="20"/>
              </w:rPr>
            </w:pPr>
          </w:p>
        </w:tc>
        <w:tc>
          <w:tcPr>
            <w:tcW w:w="683" w:type="dxa"/>
            <w:shd w:val="clear" w:color="auto" w:fill="F2F2F2" w:themeFill="background1" w:themeFillShade="F2"/>
          </w:tcPr>
          <w:p w14:paraId="19E00110" w14:textId="77777777" w:rsidR="00A029F0" w:rsidRPr="00755FEE" w:rsidRDefault="00A029F0" w:rsidP="00837A81">
            <w:pPr>
              <w:pStyle w:val="Tabletext"/>
              <w:spacing w:before="120" w:after="120"/>
              <w:rPr>
                <w:ins w:id="1748" w:author="Jillian Carson-Jackson" w:date="2021-09-08T16:33:00Z"/>
                <w:b/>
                <w:szCs w:val="20"/>
              </w:rPr>
            </w:pPr>
          </w:p>
        </w:tc>
        <w:tc>
          <w:tcPr>
            <w:tcW w:w="2974" w:type="dxa"/>
            <w:shd w:val="clear" w:color="auto" w:fill="F2F2F2" w:themeFill="background1" w:themeFillShade="F2"/>
          </w:tcPr>
          <w:p w14:paraId="419584D3" w14:textId="77777777" w:rsidR="00A029F0" w:rsidRPr="00755FEE" w:rsidRDefault="00A029F0" w:rsidP="00837A81">
            <w:pPr>
              <w:pStyle w:val="Tabletext"/>
              <w:spacing w:before="120" w:after="120"/>
              <w:rPr>
                <w:ins w:id="1749" w:author="Jillian Carson-Jackson" w:date="2021-09-08T16:33:00Z"/>
                <w:b/>
                <w:szCs w:val="20"/>
              </w:rPr>
            </w:pPr>
          </w:p>
        </w:tc>
      </w:tr>
      <w:tr w:rsidR="00A029F0" w:rsidRPr="00755FEE" w14:paraId="623A6C7A" w14:textId="77777777" w:rsidTr="00A029F0">
        <w:trPr>
          <w:trHeight w:val="70"/>
          <w:ins w:id="1750" w:author="Jillian Carson-Jackson" w:date="2021-09-08T16:33:00Z"/>
        </w:trPr>
        <w:tc>
          <w:tcPr>
            <w:tcW w:w="851" w:type="dxa"/>
            <w:vMerge w:val="restart"/>
          </w:tcPr>
          <w:p w14:paraId="71154DC3" w14:textId="77777777" w:rsidR="00A029F0" w:rsidRDefault="00A029F0" w:rsidP="00837A81">
            <w:pPr>
              <w:pStyle w:val="Tabletext"/>
              <w:spacing w:before="0" w:after="0"/>
              <w:rPr>
                <w:ins w:id="1751" w:author="Jillian Carson-Jackson" w:date="2021-09-08T16:33:00Z"/>
                <w:b/>
                <w:szCs w:val="20"/>
              </w:rPr>
            </w:pPr>
          </w:p>
        </w:tc>
        <w:tc>
          <w:tcPr>
            <w:tcW w:w="4189" w:type="dxa"/>
            <w:vMerge w:val="restart"/>
          </w:tcPr>
          <w:p w14:paraId="59552262" w14:textId="77777777" w:rsidR="00A029F0" w:rsidRPr="006A0729" w:rsidRDefault="00A029F0" w:rsidP="00837A81">
            <w:pPr>
              <w:pStyle w:val="Tabletext"/>
              <w:ind w:left="0"/>
              <w:rPr>
                <w:ins w:id="1752" w:author="Jillian Carson-Jackson" w:date="2021-09-08T16:33:00Z"/>
                <w:i/>
                <w:szCs w:val="20"/>
              </w:rPr>
            </w:pPr>
            <w:ins w:id="1753" w:author="Jillian Carson-Jackson" w:date="2021-09-08T16:33:00Z">
              <w:r>
                <w:rPr>
                  <w:i/>
                  <w:szCs w:val="20"/>
                </w:rPr>
                <w:t>Construct VTS messages.</w:t>
              </w:r>
            </w:ins>
          </w:p>
        </w:tc>
        <w:tc>
          <w:tcPr>
            <w:tcW w:w="908" w:type="dxa"/>
          </w:tcPr>
          <w:p w14:paraId="3214DCD9" w14:textId="77777777" w:rsidR="00A029F0" w:rsidRDefault="00A029F0" w:rsidP="00837A81">
            <w:pPr>
              <w:pStyle w:val="Tabletext"/>
              <w:spacing w:before="0" w:after="0"/>
              <w:ind w:left="0" w:right="0"/>
              <w:rPr>
                <w:ins w:id="1754" w:author="Jillian Carson-Jackson" w:date="2021-09-08T16:33:00Z"/>
                <w:szCs w:val="20"/>
              </w:rPr>
            </w:pPr>
            <w:ins w:id="1755" w:author="Jillian Carson-Jackson" w:date="2021-09-08T16:33:00Z">
              <w:r>
                <w:rPr>
                  <w:szCs w:val="20"/>
                </w:rPr>
                <w:t>1.2.1</w:t>
              </w:r>
            </w:ins>
          </w:p>
        </w:tc>
        <w:tc>
          <w:tcPr>
            <w:tcW w:w="5572" w:type="dxa"/>
          </w:tcPr>
          <w:p w14:paraId="6569431A" w14:textId="77777777" w:rsidR="00A029F0" w:rsidRPr="008338D2" w:rsidRDefault="00A029F0" w:rsidP="00837A81">
            <w:pPr>
              <w:pStyle w:val="Tabletext"/>
              <w:ind w:left="0"/>
              <w:rPr>
                <w:ins w:id="1756" w:author="Jillian Carson-Jackson" w:date="2021-09-08T16:33:00Z"/>
                <w:szCs w:val="20"/>
              </w:rPr>
            </w:pPr>
            <w:ins w:id="1757" w:author="Jillian Carson-Jackson" w:date="2021-09-08T16:33:00Z">
              <w:r>
                <w:rPr>
                  <w:szCs w:val="20"/>
                </w:rPr>
                <w:t>Introduction to IALA G1132</w:t>
              </w:r>
            </w:ins>
          </w:p>
        </w:tc>
        <w:tc>
          <w:tcPr>
            <w:tcW w:w="683" w:type="dxa"/>
          </w:tcPr>
          <w:p w14:paraId="12402739" w14:textId="77777777" w:rsidR="00A029F0" w:rsidRDefault="00A029F0" w:rsidP="00837A81">
            <w:pPr>
              <w:pStyle w:val="Tabletext"/>
              <w:spacing w:before="0" w:after="0"/>
              <w:rPr>
                <w:ins w:id="1758" w:author="Jillian Carson-Jackson" w:date="2021-09-08T16:33:00Z"/>
                <w:szCs w:val="20"/>
              </w:rPr>
            </w:pPr>
            <w:ins w:id="1759" w:author="Jillian Carson-Jackson" w:date="2021-09-08T16:33:00Z">
              <w:r>
                <w:rPr>
                  <w:szCs w:val="20"/>
                </w:rPr>
                <w:t>4</w:t>
              </w:r>
            </w:ins>
          </w:p>
        </w:tc>
        <w:tc>
          <w:tcPr>
            <w:tcW w:w="2974" w:type="dxa"/>
          </w:tcPr>
          <w:p w14:paraId="422D62F7" w14:textId="77777777" w:rsidR="00A029F0" w:rsidRPr="00755FEE" w:rsidRDefault="00A029F0" w:rsidP="00837A81">
            <w:pPr>
              <w:pStyle w:val="Tabletext"/>
              <w:spacing w:before="0" w:after="0"/>
              <w:ind w:left="0" w:right="7"/>
              <w:rPr>
                <w:ins w:id="1760" w:author="Jillian Carson-Jackson" w:date="2021-09-08T16:33:00Z"/>
                <w:b/>
                <w:szCs w:val="20"/>
              </w:rPr>
            </w:pPr>
          </w:p>
        </w:tc>
      </w:tr>
      <w:tr w:rsidR="00A029F0" w:rsidRPr="00755FEE" w14:paraId="31C88319" w14:textId="77777777" w:rsidTr="00A029F0">
        <w:trPr>
          <w:trHeight w:val="334"/>
          <w:ins w:id="1761" w:author="Jillian Carson-Jackson" w:date="2021-09-08T16:33:00Z"/>
        </w:trPr>
        <w:tc>
          <w:tcPr>
            <w:tcW w:w="851" w:type="dxa"/>
            <w:vMerge/>
          </w:tcPr>
          <w:p w14:paraId="766080D9" w14:textId="77777777" w:rsidR="00A029F0" w:rsidRDefault="00A029F0" w:rsidP="00837A81">
            <w:pPr>
              <w:pStyle w:val="Tabletext"/>
              <w:spacing w:before="0" w:after="0"/>
              <w:rPr>
                <w:ins w:id="1762" w:author="Jillian Carson-Jackson" w:date="2021-09-08T16:33:00Z"/>
                <w:b/>
                <w:szCs w:val="20"/>
              </w:rPr>
            </w:pPr>
          </w:p>
        </w:tc>
        <w:tc>
          <w:tcPr>
            <w:tcW w:w="4189" w:type="dxa"/>
            <w:vMerge/>
          </w:tcPr>
          <w:p w14:paraId="6F3C00B0" w14:textId="77777777" w:rsidR="00A029F0" w:rsidRPr="000A6997" w:rsidRDefault="00A029F0" w:rsidP="00837A81">
            <w:pPr>
              <w:pStyle w:val="Tabletext"/>
              <w:ind w:left="0"/>
              <w:rPr>
                <w:ins w:id="1763" w:author="Jillian Carson-Jackson" w:date="2021-09-08T16:33:00Z"/>
                <w:i/>
                <w:szCs w:val="20"/>
              </w:rPr>
            </w:pPr>
          </w:p>
        </w:tc>
        <w:tc>
          <w:tcPr>
            <w:tcW w:w="908" w:type="dxa"/>
          </w:tcPr>
          <w:p w14:paraId="6BF34384" w14:textId="77777777" w:rsidR="00A029F0" w:rsidRDefault="00A029F0" w:rsidP="00837A81">
            <w:pPr>
              <w:pStyle w:val="Tabletext"/>
              <w:spacing w:before="0" w:after="0"/>
              <w:ind w:left="0" w:right="0"/>
              <w:rPr>
                <w:ins w:id="1764" w:author="Jillian Carson-Jackson" w:date="2021-09-08T16:33:00Z"/>
                <w:szCs w:val="20"/>
              </w:rPr>
            </w:pPr>
            <w:ins w:id="1765" w:author="Jillian Carson-Jackson" w:date="2021-09-08T16:33:00Z">
              <w:r>
                <w:rPr>
                  <w:szCs w:val="20"/>
                </w:rPr>
                <w:t>1.2.2</w:t>
              </w:r>
            </w:ins>
          </w:p>
        </w:tc>
        <w:tc>
          <w:tcPr>
            <w:tcW w:w="5572" w:type="dxa"/>
          </w:tcPr>
          <w:p w14:paraId="6E72083A" w14:textId="77777777" w:rsidR="00A029F0" w:rsidRPr="008338D2" w:rsidRDefault="00A029F0" w:rsidP="00837A81">
            <w:pPr>
              <w:pStyle w:val="Tabletext"/>
              <w:spacing w:before="0" w:after="0"/>
              <w:ind w:left="0" w:right="0"/>
              <w:rPr>
                <w:ins w:id="1766" w:author="Jillian Carson-Jackson" w:date="2021-09-08T16:33:00Z"/>
                <w:szCs w:val="20"/>
              </w:rPr>
            </w:pPr>
            <w:ins w:id="1767" w:author="Jillian Carson-Jackson" w:date="2021-09-08T16:33:00Z">
              <w:r w:rsidRPr="006A0729">
                <w:rPr>
                  <w:szCs w:val="20"/>
                </w:rPr>
                <w:t>Practical communication</w:t>
              </w:r>
              <w:r>
                <w:rPr>
                  <w:szCs w:val="20"/>
                </w:rPr>
                <w:t xml:space="preserve"> in VTS</w:t>
              </w:r>
            </w:ins>
          </w:p>
        </w:tc>
        <w:tc>
          <w:tcPr>
            <w:tcW w:w="683" w:type="dxa"/>
          </w:tcPr>
          <w:p w14:paraId="27B27ADB" w14:textId="77777777" w:rsidR="00A029F0" w:rsidRDefault="00A029F0" w:rsidP="00837A81">
            <w:pPr>
              <w:pStyle w:val="Tabletext"/>
              <w:spacing w:before="0" w:after="0"/>
              <w:rPr>
                <w:ins w:id="1768" w:author="Jillian Carson-Jackson" w:date="2021-09-08T16:33:00Z"/>
                <w:szCs w:val="20"/>
              </w:rPr>
            </w:pPr>
            <w:ins w:id="1769" w:author="Jillian Carson-Jackson" w:date="2021-09-08T16:33:00Z">
              <w:r>
                <w:rPr>
                  <w:szCs w:val="20"/>
                </w:rPr>
                <w:t>4</w:t>
              </w:r>
            </w:ins>
          </w:p>
        </w:tc>
        <w:tc>
          <w:tcPr>
            <w:tcW w:w="2974" w:type="dxa"/>
          </w:tcPr>
          <w:p w14:paraId="051FD8B0" w14:textId="77777777" w:rsidR="00A029F0" w:rsidRPr="00755FEE" w:rsidRDefault="00A029F0" w:rsidP="00837A81">
            <w:pPr>
              <w:pStyle w:val="Tabletext"/>
              <w:spacing w:before="0" w:after="0"/>
              <w:ind w:left="0" w:right="7"/>
              <w:rPr>
                <w:ins w:id="1770" w:author="Jillian Carson-Jackson" w:date="2021-09-08T16:33:00Z"/>
                <w:b/>
                <w:szCs w:val="20"/>
              </w:rPr>
            </w:pPr>
          </w:p>
        </w:tc>
      </w:tr>
      <w:tr w:rsidR="00A029F0" w:rsidRPr="006A0729" w14:paraId="5F6BDB28" w14:textId="77777777" w:rsidTr="00A029F0">
        <w:trPr>
          <w:trHeight w:val="70"/>
          <w:ins w:id="1771" w:author="Jillian Carson-Jackson" w:date="2021-09-08T16:33:00Z"/>
        </w:trPr>
        <w:tc>
          <w:tcPr>
            <w:tcW w:w="851" w:type="dxa"/>
            <w:shd w:val="clear" w:color="auto" w:fill="FFFFFF" w:themeFill="background1"/>
          </w:tcPr>
          <w:p w14:paraId="745A2188" w14:textId="77777777" w:rsidR="00A029F0" w:rsidRPr="006A0729" w:rsidRDefault="00A029F0" w:rsidP="00837A81">
            <w:pPr>
              <w:pStyle w:val="Tabletext"/>
              <w:spacing w:before="0" w:after="0"/>
              <w:rPr>
                <w:ins w:id="1772" w:author="Jillian Carson-Jackson" w:date="2021-09-08T16:33:00Z"/>
                <w:bCs/>
                <w:szCs w:val="20"/>
              </w:rPr>
            </w:pPr>
          </w:p>
        </w:tc>
        <w:tc>
          <w:tcPr>
            <w:tcW w:w="4189" w:type="dxa"/>
            <w:shd w:val="clear" w:color="auto" w:fill="FFFFFF" w:themeFill="background1"/>
          </w:tcPr>
          <w:p w14:paraId="40C55B3D" w14:textId="77777777" w:rsidR="00A029F0" w:rsidRPr="006A0729" w:rsidRDefault="00A029F0" w:rsidP="00837A81">
            <w:pPr>
              <w:pStyle w:val="Tabletext"/>
              <w:spacing w:before="0" w:after="0"/>
              <w:ind w:left="0" w:right="0"/>
              <w:rPr>
                <w:ins w:id="1773" w:author="Jillian Carson-Jackson" w:date="2021-09-08T16:33:00Z"/>
                <w:rFonts w:ascii="Calibri" w:hAnsi="Calibri"/>
                <w:bCs/>
                <w:szCs w:val="20"/>
              </w:rPr>
            </w:pPr>
          </w:p>
        </w:tc>
        <w:tc>
          <w:tcPr>
            <w:tcW w:w="908" w:type="dxa"/>
            <w:shd w:val="clear" w:color="auto" w:fill="FFFFFF" w:themeFill="background1"/>
          </w:tcPr>
          <w:p w14:paraId="6E49FE50" w14:textId="77777777" w:rsidR="00A029F0" w:rsidRPr="006A0729" w:rsidRDefault="00A029F0" w:rsidP="00837A81">
            <w:pPr>
              <w:pStyle w:val="Tabletext"/>
              <w:spacing w:before="0" w:after="0"/>
              <w:ind w:left="0" w:right="0"/>
              <w:rPr>
                <w:ins w:id="1774" w:author="Jillian Carson-Jackson" w:date="2021-09-08T16:33:00Z"/>
                <w:bCs/>
                <w:szCs w:val="20"/>
              </w:rPr>
            </w:pPr>
            <w:ins w:id="1775" w:author="Jillian Carson-Jackson" w:date="2021-09-08T16:33:00Z">
              <w:r>
                <w:rPr>
                  <w:bCs/>
                  <w:szCs w:val="20"/>
                </w:rPr>
                <w:t>1.2.3</w:t>
              </w:r>
            </w:ins>
          </w:p>
        </w:tc>
        <w:tc>
          <w:tcPr>
            <w:tcW w:w="5572" w:type="dxa"/>
            <w:shd w:val="clear" w:color="auto" w:fill="FFFFFF" w:themeFill="background1"/>
          </w:tcPr>
          <w:p w14:paraId="27AE2406" w14:textId="77777777" w:rsidR="00A029F0" w:rsidRPr="006A0729" w:rsidRDefault="00A029F0" w:rsidP="00837A81">
            <w:pPr>
              <w:pStyle w:val="Tabletext"/>
              <w:spacing w:before="0" w:after="0"/>
              <w:ind w:left="0" w:right="0"/>
              <w:rPr>
                <w:ins w:id="1776" w:author="Jillian Carson-Jackson" w:date="2021-09-08T16:33:00Z"/>
                <w:bCs/>
                <w:szCs w:val="20"/>
              </w:rPr>
            </w:pPr>
            <w:ins w:id="1777" w:author="Jillian Carson-Jackson" w:date="2021-09-08T16:33:00Z">
              <w:r w:rsidRPr="006A0729">
                <w:rPr>
                  <w:szCs w:val="20"/>
                </w:rPr>
                <w:t xml:space="preserve">Examples </w:t>
              </w:r>
              <w:r>
                <w:rPr>
                  <w:szCs w:val="20"/>
                </w:rPr>
                <w:t>of</w:t>
              </w:r>
              <w:r w:rsidRPr="006A0729">
                <w:rPr>
                  <w:szCs w:val="20"/>
                </w:rPr>
                <w:t xml:space="preserve"> ‘Basic English’</w:t>
              </w:r>
              <w:r>
                <w:rPr>
                  <w:szCs w:val="20"/>
                </w:rPr>
                <w:t xml:space="preserve"> used in VTS</w:t>
              </w:r>
            </w:ins>
          </w:p>
        </w:tc>
        <w:tc>
          <w:tcPr>
            <w:tcW w:w="683" w:type="dxa"/>
            <w:shd w:val="clear" w:color="auto" w:fill="FFFFFF" w:themeFill="background1"/>
          </w:tcPr>
          <w:p w14:paraId="5EA8AF74" w14:textId="77777777" w:rsidR="00A029F0" w:rsidRPr="006A0729" w:rsidRDefault="00A029F0" w:rsidP="00837A81">
            <w:pPr>
              <w:pStyle w:val="Tabletext"/>
              <w:spacing w:before="0" w:after="0"/>
              <w:rPr>
                <w:ins w:id="1778" w:author="Jillian Carson-Jackson" w:date="2021-09-08T16:33:00Z"/>
                <w:bCs/>
                <w:szCs w:val="20"/>
              </w:rPr>
            </w:pPr>
            <w:ins w:id="1779" w:author="Jillian Carson-Jackson" w:date="2021-09-08T16:33:00Z">
              <w:r>
                <w:rPr>
                  <w:bCs/>
                  <w:szCs w:val="20"/>
                </w:rPr>
                <w:t>4</w:t>
              </w:r>
            </w:ins>
          </w:p>
        </w:tc>
        <w:tc>
          <w:tcPr>
            <w:tcW w:w="2974" w:type="dxa"/>
            <w:shd w:val="clear" w:color="auto" w:fill="FFFFFF" w:themeFill="background1"/>
          </w:tcPr>
          <w:p w14:paraId="085FD49A" w14:textId="77777777" w:rsidR="00A029F0" w:rsidRPr="006A0729" w:rsidRDefault="00A029F0" w:rsidP="00837A81">
            <w:pPr>
              <w:pStyle w:val="Tabletext"/>
              <w:spacing w:before="0" w:after="0"/>
              <w:ind w:left="0" w:right="7"/>
              <w:rPr>
                <w:ins w:id="1780" w:author="Jillian Carson-Jackson" w:date="2021-09-08T16:33:00Z"/>
                <w:bCs/>
                <w:szCs w:val="20"/>
              </w:rPr>
            </w:pPr>
          </w:p>
        </w:tc>
      </w:tr>
      <w:tr w:rsidR="00A029F0" w:rsidRPr="006A0729" w14:paraId="066A0B32" w14:textId="77777777" w:rsidTr="00A029F0">
        <w:trPr>
          <w:trHeight w:val="70"/>
          <w:ins w:id="1781" w:author="Jillian Carson-Jackson" w:date="2021-09-08T16:33:00Z"/>
        </w:trPr>
        <w:tc>
          <w:tcPr>
            <w:tcW w:w="851" w:type="dxa"/>
            <w:shd w:val="clear" w:color="auto" w:fill="FFFFFF" w:themeFill="background1"/>
          </w:tcPr>
          <w:p w14:paraId="47C364BF" w14:textId="77777777" w:rsidR="00A029F0" w:rsidRPr="006A0729" w:rsidRDefault="00A029F0" w:rsidP="00837A81">
            <w:pPr>
              <w:pStyle w:val="Tabletext"/>
              <w:spacing w:before="0" w:after="0"/>
              <w:rPr>
                <w:ins w:id="1782" w:author="Jillian Carson-Jackson" w:date="2021-09-08T16:33:00Z"/>
                <w:bCs/>
                <w:szCs w:val="20"/>
              </w:rPr>
            </w:pPr>
          </w:p>
        </w:tc>
        <w:tc>
          <w:tcPr>
            <w:tcW w:w="4189" w:type="dxa"/>
            <w:shd w:val="clear" w:color="auto" w:fill="FFFFFF" w:themeFill="background1"/>
          </w:tcPr>
          <w:p w14:paraId="2DFCDDB6" w14:textId="77777777" w:rsidR="00A029F0" w:rsidRPr="006A0729" w:rsidRDefault="00A029F0" w:rsidP="00837A81">
            <w:pPr>
              <w:pStyle w:val="Tabletext"/>
              <w:spacing w:before="0" w:after="0"/>
              <w:ind w:left="0" w:right="0"/>
              <w:rPr>
                <w:ins w:id="1783" w:author="Jillian Carson-Jackson" w:date="2021-09-08T16:33:00Z"/>
                <w:rFonts w:ascii="Calibri" w:hAnsi="Calibri"/>
                <w:bCs/>
                <w:szCs w:val="20"/>
              </w:rPr>
            </w:pPr>
          </w:p>
        </w:tc>
        <w:tc>
          <w:tcPr>
            <w:tcW w:w="908" w:type="dxa"/>
            <w:shd w:val="clear" w:color="auto" w:fill="FFFFFF" w:themeFill="background1"/>
          </w:tcPr>
          <w:p w14:paraId="58D25F4A" w14:textId="77777777" w:rsidR="00A029F0" w:rsidRPr="006A0729" w:rsidRDefault="00A029F0" w:rsidP="00837A81">
            <w:pPr>
              <w:pStyle w:val="Tabletext"/>
              <w:spacing w:before="0" w:after="0"/>
              <w:ind w:left="0" w:right="0"/>
              <w:rPr>
                <w:ins w:id="1784" w:author="Jillian Carson-Jackson" w:date="2021-09-08T16:33:00Z"/>
                <w:bCs/>
                <w:szCs w:val="20"/>
              </w:rPr>
            </w:pPr>
            <w:ins w:id="1785" w:author="Jillian Carson-Jackson" w:date="2021-09-08T16:33:00Z">
              <w:r>
                <w:rPr>
                  <w:bCs/>
                  <w:szCs w:val="20"/>
                </w:rPr>
                <w:t>1.2.4</w:t>
              </w:r>
            </w:ins>
          </w:p>
        </w:tc>
        <w:tc>
          <w:tcPr>
            <w:tcW w:w="5572" w:type="dxa"/>
            <w:shd w:val="clear" w:color="auto" w:fill="FFFFFF" w:themeFill="background1"/>
          </w:tcPr>
          <w:p w14:paraId="199E815D" w14:textId="77777777" w:rsidR="00A029F0" w:rsidRPr="006A0729" w:rsidRDefault="00A029F0" w:rsidP="00837A81">
            <w:pPr>
              <w:pStyle w:val="Tabletext"/>
              <w:ind w:left="5"/>
              <w:rPr>
                <w:ins w:id="1786" w:author="Jillian Carson-Jackson" w:date="2021-09-08T16:33:00Z"/>
              </w:rPr>
            </w:pPr>
            <w:ins w:id="1787" w:author="Jillian Carson-Jackson" w:date="2021-09-08T16:33:00Z">
              <w:r w:rsidRPr="00880457">
                <w:t>Use of standard phrases to trigger predictable actions</w:t>
              </w:r>
            </w:ins>
          </w:p>
        </w:tc>
        <w:tc>
          <w:tcPr>
            <w:tcW w:w="683" w:type="dxa"/>
            <w:shd w:val="clear" w:color="auto" w:fill="FFFFFF" w:themeFill="background1"/>
          </w:tcPr>
          <w:p w14:paraId="70D57A57" w14:textId="77777777" w:rsidR="00A029F0" w:rsidRPr="006A0729" w:rsidRDefault="00A029F0" w:rsidP="00837A81">
            <w:pPr>
              <w:pStyle w:val="Tabletext"/>
              <w:spacing w:before="0" w:after="0"/>
              <w:rPr>
                <w:ins w:id="1788" w:author="Jillian Carson-Jackson" w:date="2021-09-08T16:33:00Z"/>
                <w:bCs/>
                <w:szCs w:val="20"/>
              </w:rPr>
            </w:pPr>
            <w:ins w:id="1789" w:author="Jillian Carson-Jackson" w:date="2021-09-08T16:33:00Z">
              <w:r>
                <w:rPr>
                  <w:bCs/>
                  <w:szCs w:val="20"/>
                </w:rPr>
                <w:t>4</w:t>
              </w:r>
            </w:ins>
          </w:p>
        </w:tc>
        <w:tc>
          <w:tcPr>
            <w:tcW w:w="2974" w:type="dxa"/>
            <w:shd w:val="clear" w:color="auto" w:fill="FFFFFF" w:themeFill="background1"/>
          </w:tcPr>
          <w:p w14:paraId="48C3463A" w14:textId="77777777" w:rsidR="00A029F0" w:rsidRPr="006A0729" w:rsidRDefault="00A029F0" w:rsidP="00837A81">
            <w:pPr>
              <w:pStyle w:val="Tabletext"/>
              <w:spacing w:before="0" w:after="0"/>
              <w:ind w:left="0" w:right="7"/>
              <w:rPr>
                <w:ins w:id="1790" w:author="Jillian Carson-Jackson" w:date="2021-09-08T16:33:00Z"/>
                <w:bCs/>
                <w:szCs w:val="20"/>
              </w:rPr>
            </w:pPr>
          </w:p>
        </w:tc>
      </w:tr>
      <w:tr w:rsidR="00A029F0" w:rsidRPr="002B7146" w14:paraId="5328BACC" w14:textId="77777777" w:rsidTr="00A029F0">
        <w:trPr>
          <w:trHeight w:val="70"/>
          <w:ins w:id="1791" w:author="Jillian Carson-Jackson" w:date="2021-09-08T16:33:00Z"/>
        </w:trPr>
        <w:tc>
          <w:tcPr>
            <w:tcW w:w="851" w:type="dxa"/>
            <w:shd w:val="clear" w:color="auto" w:fill="F2F2F2" w:themeFill="background1" w:themeFillShade="F2"/>
          </w:tcPr>
          <w:p w14:paraId="2D3C34C3" w14:textId="77777777" w:rsidR="00A029F0" w:rsidRPr="00755FEE" w:rsidRDefault="00A029F0" w:rsidP="00837A81">
            <w:pPr>
              <w:pStyle w:val="Tabletext"/>
              <w:spacing w:before="120" w:after="120"/>
              <w:rPr>
                <w:ins w:id="1792" w:author="Jillian Carson-Jackson" w:date="2021-09-08T16:33:00Z"/>
                <w:b/>
                <w:szCs w:val="20"/>
              </w:rPr>
            </w:pPr>
            <w:ins w:id="1793" w:author="Jillian Carson-Jackson" w:date="2021-09-08T16:33:00Z">
              <w:r>
                <w:rPr>
                  <w:b/>
                  <w:szCs w:val="20"/>
                </w:rPr>
                <w:t>1</w:t>
              </w:r>
              <w:r w:rsidRPr="00755FEE">
                <w:rPr>
                  <w:b/>
                  <w:szCs w:val="20"/>
                </w:rPr>
                <w:t>.</w:t>
              </w:r>
              <w:r>
                <w:rPr>
                  <w:b/>
                  <w:szCs w:val="20"/>
                </w:rPr>
                <w:t>3</w:t>
              </w:r>
            </w:ins>
          </w:p>
        </w:tc>
        <w:tc>
          <w:tcPr>
            <w:tcW w:w="4189" w:type="dxa"/>
            <w:shd w:val="clear" w:color="auto" w:fill="F2F2F2" w:themeFill="background1" w:themeFillShade="F2"/>
          </w:tcPr>
          <w:p w14:paraId="79C0EE22" w14:textId="77777777" w:rsidR="00A029F0" w:rsidRPr="002B7146" w:rsidRDefault="00A029F0" w:rsidP="00837A81">
            <w:pPr>
              <w:pStyle w:val="Tabletext"/>
              <w:spacing w:before="120" w:after="120"/>
              <w:rPr>
                <w:ins w:id="1794" w:author="Jillian Carson-Jackson" w:date="2021-09-08T16:33:00Z"/>
                <w:b/>
                <w:szCs w:val="20"/>
              </w:rPr>
            </w:pPr>
            <w:ins w:id="1795" w:author="Jillian Carson-Jackson" w:date="2021-09-08T16:33:00Z">
              <w:r w:rsidRPr="002B7146">
                <w:rPr>
                  <w:b/>
                  <w:szCs w:val="20"/>
                </w:rPr>
                <w:t>IMO Standard Communication Phrases (SMCP)</w:t>
              </w:r>
            </w:ins>
          </w:p>
        </w:tc>
        <w:tc>
          <w:tcPr>
            <w:tcW w:w="908" w:type="dxa"/>
            <w:shd w:val="clear" w:color="auto" w:fill="F2F2F2" w:themeFill="background1" w:themeFillShade="F2"/>
          </w:tcPr>
          <w:p w14:paraId="797C919F" w14:textId="77777777" w:rsidR="00A029F0" w:rsidRPr="002B7146" w:rsidRDefault="00A029F0" w:rsidP="00837A81">
            <w:pPr>
              <w:pStyle w:val="Tabletext"/>
              <w:spacing w:before="120" w:after="120"/>
              <w:rPr>
                <w:ins w:id="1796" w:author="Jillian Carson-Jackson" w:date="2021-09-08T16:33:00Z"/>
                <w:b/>
                <w:szCs w:val="20"/>
              </w:rPr>
            </w:pPr>
          </w:p>
        </w:tc>
        <w:tc>
          <w:tcPr>
            <w:tcW w:w="5572" w:type="dxa"/>
            <w:shd w:val="clear" w:color="auto" w:fill="F2F2F2" w:themeFill="background1" w:themeFillShade="F2"/>
          </w:tcPr>
          <w:p w14:paraId="3AEB89F5" w14:textId="77777777" w:rsidR="00A029F0" w:rsidRPr="002B7146" w:rsidRDefault="00A029F0" w:rsidP="00837A81">
            <w:pPr>
              <w:pStyle w:val="Tabletext"/>
              <w:spacing w:before="120" w:after="120"/>
              <w:rPr>
                <w:ins w:id="1797" w:author="Jillian Carson-Jackson" w:date="2021-09-08T16:33:00Z"/>
                <w:b/>
                <w:szCs w:val="20"/>
              </w:rPr>
            </w:pPr>
          </w:p>
        </w:tc>
        <w:tc>
          <w:tcPr>
            <w:tcW w:w="683" w:type="dxa"/>
            <w:shd w:val="clear" w:color="auto" w:fill="F2F2F2" w:themeFill="background1" w:themeFillShade="F2"/>
          </w:tcPr>
          <w:p w14:paraId="791845F4" w14:textId="77777777" w:rsidR="00A029F0" w:rsidRPr="00755FEE" w:rsidRDefault="00A029F0" w:rsidP="00837A81">
            <w:pPr>
              <w:pStyle w:val="Tabletext"/>
              <w:spacing w:before="120" w:after="120"/>
              <w:rPr>
                <w:ins w:id="1798" w:author="Jillian Carson-Jackson" w:date="2021-09-08T16:33:00Z"/>
                <w:b/>
                <w:szCs w:val="20"/>
              </w:rPr>
            </w:pPr>
          </w:p>
        </w:tc>
        <w:tc>
          <w:tcPr>
            <w:tcW w:w="2974" w:type="dxa"/>
            <w:shd w:val="clear" w:color="auto" w:fill="F2F2F2" w:themeFill="background1" w:themeFillShade="F2"/>
          </w:tcPr>
          <w:p w14:paraId="3340AC8F" w14:textId="77777777" w:rsidR="00A029F0" w:rsidRPr="00755FEE" w:rsidRDefault="00A029F0" w:rsidP="00837A81">
            <w:pPr>
              <w:pStyle w:val="Tabletext"/>
              <w:spacing w:before="120" w:after="120"/>
              <w:rPr>
                <w:ins w:id="1799" w:author="Jillian Carson-Jackson" w:date="2021-09-08T16:33:00Z"/>
                <w:b/>
                <w:szCs w:val="20"/>
              </w:rPr>
            </w:pPr>
          </w:p>
        </w:tc>
      </w:tr>
      <w:tr w:rsidR="00A029F0" w:rsidRPr="00755FEE" w14:paraId="505A8434" w14:textId="77777777" w:rsidTr="00A029F0">
        <w:trPr>
          <w:trHeight w:val="70"/>
          <w:ins w:id="1800" w:author="Jillian Carson-Jackson" w:date="2021-09-08T16:33:00Z"/>
        </w:trPr>
        <w:tc>
          <w:tcPr>
            <w:tcW w:w="851" w:type="dxa"/>
            <w:vMerge w:val="restart"/>
          </w:tcPr>
          <w:p w14:paraId="5C92FD93" w14:textId="77777777" w:rsidR="00A029F0" w:rsidRDefault="00A029F0" w:rsidP="00837A81">
            <w:pPr>
              <w:pStyle w:val="Tabletext"/>
              <w:spacing w:before="0" w:after="0"/>
              <w:rPr>
                <w:ins w:id="1801" w:author="Jillian Carson-Jackson" w:date="2021-09-08T16:33:00Z"/>
                <w:b/>
                <w:szCs w:val="20"/>
              </w:rPr>
            </w:pPr>
          </w:p>
        </w:tc>
        <w:tc>
          <w:tcPr>
            <w:tcW w:w="4189" w:type="dxa"/>
            <w:vMerge w:val="restart"/>
          </w:tcPr>
          <w:p w14:paraId="0E16C599" w14:textId="77777777" w:rsidR="00A029F0" w:rsidRPr="006A0729" w:rsidRDefault="00A029F0" w:rsidP="00837A81">
            <w:pPr>
              <w:pStyle w:val="Tabletext"/>
              <w:ind w:left="0"/>
              <w:rPr>
                <w:ins w:id="1802" w:author="Jillian Carson-Jackson" w:date="2021-09-08T16:33:00Z"/>
                <w:i/>
                <w:szCs w:val="20"/>
              </w:rPr>
            </w:pPr>
            <w:ins w:id="1803" w:author="Jillian Carson-Jackson" w:date="2021-09-08T16:33:00Z">
              <w:r w:rsidRPr="006A0729">
                <w:rPr>
                  <w:i/>
                  <w:szCs w:val="20"/>
                </w:rPr>
                <w:t>State the advantages, disadvantages and application of SMCP, including message markers</w:t>
              </w:r>
              <w:r>
                <w:rPr>
                  <w:i/>
                  <w:szCs w:val="20"/>
                </w:rPr>
                <w:t>.</w:t>
              </w:r>
            </w:ins>
          </w:p>
        </w:tc>
        <w:tc>
          <w:tcPr>
            <w:tcW w:w="908" w:type="dxa"/>
          </w:tcPr>
          <w:p w14:paraId="1AA74637" w14:textId="77777777" w:rsidR="00A029F0" w:rsidRDefault="00A029F0" w:rsidP="00837A81">
            <w:pPr>
              <w:pStyle w:val="Tabletext"/>
              <w:spacing w:before="0" w:after="0"/>
              <w:ind w:left="0" w:right="0"/>
              <w:rPr>
                <w:ins w:id="1804" w:author="Jillian Carson-Jackson" w:date="2021-09-08T16:33:00Z"/>
                <w:szCs w:val="20"/>
              </w:rPr>
            </w:pPr>
            <w:ins w:id="1805" w:author="Jillian Carson-Jackson" w:date="2021-09-08T16:33:00Z">
              <w:r>
                <w:rPr>
                  <w:szCs w:val="20"/>
                </w:rPr>
                <w:t>1.3.1</w:t>
              </w:r>
            </w:ins>
          </w:p>
        </w:tc>
        <w:tc>
          <w:tcPr>
            <w:tcW w:w="5572" w:type="dxa"/>
          </w:tcPr>
          <w:p w14:paraId="1E3D7856" w14:textId="77777777" w:rsidR="00A029F0" w:rsidRPr="008338D2" w:rsidRDefault="00A029F0" w:rsidP="00837A81">
            <w:pPr>
              <w:pStyle w:val="Tabletext"/>
              <w:ind w:left="0"/>
              <w:rPr>
                <w:ins w:id="1806" w:author="Jillian Carson-Jackson" w:date="2021-09-08T16:33:00Z"/>
                <w:szCs w:val="20"/>
              </w:rPr>
            </w:pPr>
            <w:ins w:id="1807" w:author="Jillian Carson-Jackson" w:date="2021-09-08T16:33:00Z">
              <w:r w:rsidRPr="006A0729">
                <w:rPr>
                  <w:szCs w:val="20"/>
                </w:rPr>
                <w:t>Introduction to the SMCP - Its overall construction and origins</w:t>
              </w:r>
            </w:ins>
          </w:p>
        </w:tc>
        <w:tc>
          <w:tcPr>
            <w:tcW w:w="683" w:type="dxa"/>
          </w:tcPr>
          <w:p w14:paraId="373E323E" w14:textId="77777777" w:rsidR="00A029F0" w:rsidRDefault="00A029F0" w:rsidP="00837A81">
            <w:pPr>
              <w:pStyle w:val="Tabletext"/>
              <w:spacing w:before="0" w:after="0"/>
              <w:rPr>
                <w:ins w:id="1808" w:author="Jillian Carson-Jackson" w:date="2021-09-08T16:33:00Z"/>
                <w:szCs w:val="20"/>
              </w:rPr>
            </w:pPr>
            <w:ins w:id="1809" w:author="Jillian Carson-Jackson" w:date="2021-09-08T16:33:00Z">
              <w:r>
                <w:rPr>
                  <w:szCs w:val="20"/>
                </w:rPr>
                <w:t>4</w:t>
              </w:r>
            </w:ins>
          </w:p>
        </w:tc>
        <w:tc>
          <w:tcPr>
            <w:tcW w:w="2974" w:type="dxa"/>
          </w:tcPr>
          <w:p w14:paraId="681A346F" w14:textId="77777777" w:rsidR="00A029F0" w:rsidRPr="00755FEE" w:rsidRDefault="00A029F0" w:rsidP="00837A81">
            <w:pPr>
              <w:pStyle w:val="Tabletext"/>
              <w:spacing w:before="0" w:after="0"/>
              <w:ind w:left="0" w:right="7"/>
              <w:rPr>
                <w:ins w:id="1810" w:author="Jillian Carson-Jackson" w:date="2021-09-08T16:33:00Z"/>
                <w:b/>
                <w:szCs w:val="20"/>
              </w:rPr>
            </w:pPr>
          </w:p>
        </w:tc>
      </w:tr>
      <w:tr w:rsidR="00A029F0" w:rsidRPr="00755FEE" w14:paraId="2C7AEEDE" w14:textId="77777777" w:rsidTr="00A029F0">
        <w:trPr>
          <w:trHeight w:val="550"/>
          <w:ins w:id="1811" w:author="Jillian Carson-Jackson" w:date="2021-09-08T16:33:00Z"/>
        </w:trPr>
        <w:tc>
          <w:tcPr>
            <w:tcW w:w="851" w:type="dxa"/>
            <w:vMerge/>
          </w:tcPr>
          <w:p w14:paraId="3B8E9EB9" w14:textId="77777777" w:rsidR="00A029F0" w:rsidRDefault="00A029F0" w:rsidP="00837A81">
            <w:pPr>
              <w:pStyle w:val="Tabletext"/>
              <w:spacing w:before="0" w:after="0"/>
              <w:rPr>
                <w:ins w:id="1812" w:author="Jillian Carson-Jackson" w:date="2021-09-08T16:33:00Z"/>
                <w:b/>
                <w:szCs w:val="20"/>
              </w:rPr>
            </w:pPr>
          </w:p>
        </w:tc>
        <w:tc>
          <w:tcPr>
            <w:tcW w:w="4189" w:type="dxa"/>
            <w:vMerge/>
          </w:tcPr>
          <w:p w14:paraId="696C0542" w14:textId="77777777" w:rsidR="00A029F0" w:rsidRPr="000A6997" w:rsidRDefault="00A029F0" w:rsidP="00837A81">
            <w:pPr>
              <w:pStyle w:val="Tabletext"/>
              <w:ind w:left="0"/>
              <w:rPr>
                <w:ins w:id="1813" w:author="Jillian Carson-Jackson" w:date="2021-09-08T16:33:00Z"/>
                <w:i/>
                <w:szCs w:val="20"/>
              </w:rPr>
            </w:pPr>
          </w:p>
        </w:tc>
        <w:tc>
          <w:tcPr>
            <w:tcW w:w="908" w:type="dxa"/>
          </w:tcPr>
          <w:p w14:paraId="70129DF3" w14:textId="77777777" w:rsidR="00A029F0" w:rsidRDefault="00A029F0" w:rsidP="00837A81">
            <w:pPr>
              <w:pStyle w:val="Tabletext"/>
              <w:spacing w:before="0" w:after="0"/>
              <w:ind w:left="0" w:right="0"/>
              <w:rPr>
                <w:ins w:id="1814" w:author="Jillian Carson-Jackson" w:date="2021-09-08T16:33:00Z"/>
                <w:szCs w:val="20"/>
              </w:rPr>
            </w:pPr>
            <w:ins w:id="1815" w:author="Jillian Carson-Jackson" w:date="2021-09-08T16:33:00Z">
              <w:r>
                <w:rPr>
                  <w:szCs w:val="20"/>
                </w:rPr>
                <w:t>1.3.2</w:t>
              </w:r>
            </w:ins>
          </w:p>
        </w:tc>
        <w:tc>
          <w:tcPr>
            <w:tcW w:w="5572" w:type="dxa"/>
          </w:tcPr>
          <w:p w14:paraId="15425F7A" w14:textId="77777777" w:rsidR="00A029F0" w:rsidRPr="008338D2" w:rsidRDefault="00A029F0" w:rsidP="00837A81">
            <w:pPr>
              <w:pStyle w:val="Tabletext"/>
              <w:spacing w:before="0" w:after="0"/>
              <w:ind w:left="0" w:right="0"/>
              <w:rPr>
                <w:ins w:id="1816" w:author="Jillian Carson-Jackson" w:date="2021-09-08T16:33:00Z"/>
                <w:szCs w:val="20"/>
              </w:rPr>
            </w:pPr>
            <w:ins w:id="1817" w:author="Jillian Carson-Jackson" w:date="2021-09-08T16:33:00Z">
              <w:r w:rsidRPr="006A0729">
                <w:rPr>
                  <w:szCs w:val="20"/>
                </w:rPr>
                <w:t>The use of the SMCP, particularly during emergency situations and distress (focus on Part 3, section 6 of the SMCP).</w:t>
              </w:r>
            </w:ins>
          </w:p>
        </w:tc>
        <w:tc>
          <w:tcPr>
            <w:tcW w:w="683" w:type="dxa"/>
          </w:tcPr>
          <w:p w14:paraId="2E5589E3" w14:textId="77777777" w:rsidR="00A029F0" w:rsidRDefault="00A029F0" w:rsidP="00837A81">
            <w:pPr>
              <w:pStyle w:val="Tabletext"/>
              <w:spacing w:before="0" w:after="0"/>
              <w:rPr>
                <w:ins w:id="1818" w:author="Jillian Carson-Jackson" w:date="2021-09-08T16:33:00Z"/>
                <w:szCs w:val="20"/>
              </w:rPr>
            </w:pPr>
            <w:ins w:id="1819" w:author="Jillian Carson-Jackson" w:date="2021-09-08T16:33:00Z">
              <w:r>
                <w:rPr>
                  <w:szCs w:val="20"/>
                </w:rPr>
                <w:t>4</w:t>
              </w:r>
            </w:ins>
          </w:p>
        </w:tc>
        <w:tc>
          <w:tcPr>
            <w:tcW w:w="2974" w:type="dxa"/>
          </w:tcPr>
          <w:p w14:paraId="229796A5" w14:textId="77777777" w:rsidR="00A029F0" w:rsidRPr="00755FEE" w:rsidRDefault="00A029F0" w:rsidP="00837A81">
            <w:pPr>
              <w:pStyle w:val="Tabletext"/>
              <w:spacing w:before="0" w:after="0"/>
              <w:ind w:left="0" w:right="7"/>
              <w:rPr>
                <w:ins w:id="1820" w:author="Jillian Carson-Jackson" w:date="2021-09-08T16:33:00Z"/>
                <w:b/>
                <w:szCs w:val="20"/>
              </w:rPr>
            </w:pPr>
          </w:p>
        </w:tc>
      </w:tr>
      <w:tr w:rsidR="00A029F0" w:rsidRPr="00755FEE" w14:paraId="3880C2E5" w14:textId="77777777" w:rsidTr="00A029F0">
        <w:trPr>
          <w:trHeight w:val="296"/>
          <w:ins w:id="1821" w:author="Jillian Carson-Jackson" w:date="2021-09-08T16:33:00Z"/>
        </w:trPr>
        <w:tc>
          <w:tcPr>
            <w:tcW w:w="851" w:type="dxa"/>
            <w:vMerge/>
          </w:tcPr>
          <w:p w14:paraId="032A7399" w14:textId="77777777" w:rsidR="00A029F0" w:rsidRDefault="00A029F0" w:rsidP="00837A81">
            <w:pPr>
              <w:pStyle w:val="Tabletext"/>
              <w:spacing w:before="0" w:after="0"/>
              <w:rPr>
                <w:ins w:id="1822" w:author="Jillian Carson-Jackson" w:date="2021-09-08T16:33:00Z"/>
                <w:b/>
                <w:szCs w:val="20"/>
              </w:rPr>
            </w:pPr>
          </w:p>
        </w:tc>
        <w:tc>
          <w:tcPr>
            <w:tcW w:w="4189" w:type="dxa"/>
            <w:vMerge/>
          </w:tcPr>
          <w:p w14:paraId="0EA169DC" w14:textId="77777777" w:rsidR="00A029F0" w:rsidRPr="000A6997" w:rsidRDefault="00A029F0" w:rsidP="00837A81">
            <w:pPr>
              <w:pStyle w:val="Tabletext"/>
              <w:ind w:left="0"/>
              <w:rPr>
                <w:ins w:id="1823" w:author="Jillian Carson-Jackson" w:date="2021-09-08T16:33:00Z"/>
                <w:i/>
                <w:szCs w:val="20"/>
              </w:rPr>
            </w:pPr>
          </w:p>
        </w:tc>
        <w:tc>
          <w:tcPr>
            <w:tcW w:w="908" w:type="dxa"/>
          </w:tcPr>
          <w:p w14:paraId="6166D605" w14:textId="77777777" w:rsidR="00A029F0" w:rsidRDefault="00A029F0" w:rsidP="00837A81">
            <w:pPr>
              <w:pStyle w:val="Tabletext"/>
              <w:spacing w:before="0" w:after="0"/>
              <w:ind w:left="0" w:right="0"/>
              <w:rPr>
                <w:ins w:id="1824" w:author="Jillian Carson-Jackson" w:date="2021-09-08T16:33:00Z"/>
                <w:szCs w:val="20"/>
              </w:rPr>
            </w:pPr>
            <w:ins w:id="1825" w:author="Jillian Carson-Jackson" w:date="2021-09-08T16:33:00Z">
              <w:r>
                <w:rPr>
                  <w:szCs w:val="20"/>
                </w:rPr>
                <w:t>1.3.3</w:t>
              </w:r>
            </w:ins>
          </w:p>
        </w:tc>
        <w:tc>
          <w:tcPr>
            <w:tcW w:w="5572" w:type="dxa"/>
          </w:tcPr>
          <w:p w14:paraId="412D5808" w14:textId="77777777" w:rsidR="00A029F0" w:rsidRPr="008338D2" w:rsidRDefault="00A029F0" w:rsidP="00837A81">
            <w:pPr>
              <w:pStyle w:val="Tabletext"/>
              <w:spacing w:before="0" w:after="0"/>
              <w:ind w:left="0" w:right="0"/>
              <w:rPr>
                <w:ins w:id="1826" w:author="Jillian Carson-Jackson" w:date="2021-09-08T16:33:00Z"/>
                <w:szCs w:val="20"/>
              </w:rPr>
            </w:pPr>
            <w:ins w:id="1827" w:author="Jillian Carson-Jackson" w:date="2021-09-08T16:33:00Z">
              <w:r w:rsidRPr="006A0729">
                <w:rPr>
                  <w:szCs w:val="20"/>
                </w:rPr>
                <w:t>The use of message markers</w:t>
              </w:r>
            </w:ins>
          </w:p>
        </w:tc>
        <w:tc>
          <w:tcPr>
            <w:tcW w:w="683" w:type="dxa"/>
          </w:tcPr>
          <w:p w14:paraId="0396F90F" w14:textId="77777777" w:rsidR="00A029F0" w:rsidRDefault="00A029F0" w:rsidP="00837A81">
            <w:pPr>
              <w:pStyle w:val="Tabletext"/>
              <w:spacing w:before="0" w:after="0"/>
              <w:rPr>
                <w:ins w:id="1828" w:author="Jillian Carson-Jackson" w:date="2021-09-08T16:33:00Z"/>
                <w:szCs w:val="20"/>
              </w:rPr>
            </w:pPr>
            <w:ins w:id="1829" w:author="Jillian Carson-Jackson" w:date="2021-09-08T16:33:00Z">
              <w:r>
                <w:rPr>
                  <w:szCs w:val="20"/>
                </w:rPr>
                <w:t>4</w:t>
              </w:r>
            </w:ins>
          </w:p>
        </w:tc>
        <w:tc>
          <w:tcPr>
            <w:tcW w:w="2974" w:type="dxa"/>
          </w:tcPr>
          <w:p w14:paraId="51DD793C" w14:textId="77777777" w:rsidR="00A029F0" w:rsidRPr="00755FEE" w:rsidRDefault="00A029F0" w:rsidP="00837A81">
            <w:pPr>
              <w:pStyle w:val="Tabletext"/>
              <w:spacing w:before="0" w:after="0"/>
              <w:ind w:left="0" w:right="7"/>
              <w:rPr>
                <w:ins w:id="1830" w:author="Jillian Carson-Jackson" w:date="2021-09-08T16:33:00Z"/>
                <w:b/>
                <w:szCs w:val="20"/>
              </w:rPr>
            </w:pPr>
          </w:p>
        </w:tc>
      </w:tr>
      <w:tr w:rsidR="00A029F0" w:rsidRPr="00755FEE" w14:paraId="0A3173DA" w14:textId="77777777" w:rsidTr="00A029F0">
        <w:trPr>
          <w:trHeight w:val="70"/>
          <w:ins w:id="1831" w:author="Jillian Carson-Jackson" w:date="2021-09-08T16:33:00Z"/>
        </w:trPr>
        <w:tc>
          <w:tcPr>
            <w:tcW w:w="851" w:type="dxa"/>
            <w:vMerge/>
          </w:tcPr>
          <w:p w14:paraId="3EC1ABB3" w14:textId="77777777" w:rsidR="00A029F0" w:rsidRDefault="00A029F0" w:rsidP="00837A81">
            <w:pPr>
              <w:pStyle w:val="Tabletext"/>
              <w:spacing w:before="0" w:after="0"/>
              <w:rPr>
                <w:ins w:id="1832" w:author="Jillian Carson-Jackson" w:date="2021-09-08T16:33:00Z"/>
                <w:b/>
                <w:szCs w:val="20"/>
              </w:rPr>
            </w:pPr>
          </w:p>
        </w:tc>
        <w:tc>
          <w:tcPr>
            <w:tcW w:w="4189" w:type="dxa"/>
            <w:vMerge/>
          </w:tcPr>
          <w:p w14:paraId="26E4CA12" w14:textId="77777777" w:rsidR="00A029F0" w:rsidRDefault="00A029F0" w:rsidP="00837A81">
            <w:pPr>
              <w:pStyle w:val="Tabletext"/>
              <w:spacing w:before="0" w:after="0"/>
              <w:ind w:left="0" w:right="0"/>
              <w:rPr>
                <w:ins w:id="1833" w:author="Jillian Carson-Jackson" w:date="2021-09-08T16:33:00Z"/>
                <w:i/>
                <w:szCs w:val="20"/>
              </w:rPr>
            </w:pPr>
          </w:p>
        </w:tc>
        <w:tc>
          <w:tcPr>
            <w:tcW w:w="908" w:type="dxa"/>
          </w:tcPr>
          <w:p w14:paraId="3228D86D" w14:textId="77777777" w:rsidR="00A029F0" w:rsidRDefault="00A029F0" w:rsidP="00837A81">
            <w:pPr>
              <w:pStyle w:val="Tabletext"/>
              <w:spacing w:before="0" w:after="0"/>
              <w:ind w:left="0" w:right="0"/>
              <w:rPr>
                <w:ins w:id="1834" w:author="Jillian Carson-Jackson" w:date="2021-09-08T16:33:00Z"/>
                <w:szCs w:val="20"/>
              </w:rPr>
            </w:pPr>
            <w:ins w:id="1835" w:author="Jillian Carson-Jackson" w:date="2021-09-08T16:33:00Z">
              <w:r>
                <w:rPr>
                  <w:szCs w:val="20"/>
                </w:rPr>
                <w:t>1.3.4</w:t>
              </w:r>
            </w:ins>
          </w:p>
        </w:tc>
        <w:tc>
          <w:tcPr>
            <w:tcW w:w="5572" w:type="dxa"/>
          </w:tcPr>
          <w:p w14:paraId="640396CD" w14:textId="77777777" w:rsidR="00A029F0" w:rsidRDefault="00A029F0" w:rsidP="00837A81">
            <w:pPr>
              <w:pStyle w:val="Tabletext"/>
              <w:spacing w:before="0" w:after="0"/>
              <w:ind w:left="0" w:right="0"/>
              <w:rPr>
                <w:ins w:id="1836" w:author="Jillian Carson-Jackson" w:date="2021-09-08T16:33:00Z"/>
                <w:szCs w:val="20"/>
              </w:rPr>
            </w:pPr>
            <w:ins w:id="1837" w:author="Jillian Carson-Jackson" w:date="2021-09-08T16:33:00Z">
              <w:r>
                <w:rPr>
                  <w:szCs w:val="20"/>
                </w:rPr>
                <w:t>Limiting number of standards phrases to ensure recognition and memory retention</w:t>
              </w:r>
            </w:ins>
          </w:p>
        </w:tc>
        <w:tc>
          <w:tcPr>
            <w:tcW w:w="683" w:type="dxa"/>
          </w:tcPr>
          <w:p w14:paraId="78BD2211" w14:textId="77777777" w:rsidR="00A029F0" w:rsidRDefault="00A029F0" w:rsidP="00837A81">
            <w:pPr>
              <w:pStyle w:val="Tabletext"/>
              <w:spacing w:before="0" w:after="0"/>
              <w:rPr>
                <w:ins w:id="1838" w:author="Jillian Carson-Jackson" w:date="2021-09-08T16:33:00Z"/>
                <w:szCs w:val="20"/>
              </w:rPr>
            </w:pPr>
            <w:ins w:id="1839" w:author="Jillian Carson-Jackson" w:date="2021-09-08T16:33:00Z">
              <w:r>
                <w:rPr>
                  <w:szCs w:val="20"/>
                </w:rPr>
                <w:t>4</w:t>
              </w:r>
            </w:ins>
          </w:p>
        </w:tc>
        <w:tc>
          <w:tcPr>
            <w:tcW w:w="2974" w:type="dxa"/>
          </w:tcPr>
          <w:p w14:paraId="0AD0E016" w14:textId="77777777" w:rsidR="00A029F0" w:rsidRPr="00755FEE" w:rsidRDefault="00A029F0" w:rsidP="00837A81">
            <w:pPr>
              <w:pStyle w:val="Tabletext"/>
              <w:spacing w:before="0" w:after="0"/>
              <w:ind w:left="0" w:right="7"/>
              <w:rPr>
                <w:ins w:id="1840" w:author="Jillian Carson-Jackson" w:date="2021-09-08T16:33:00Z"/>
                <w:b/>
                <w:szCs w:val="20"/>
              </w:rPr>
            </w:pPr>
          </w:p>
        </w:tc>
      </w:tr>
      <w:tr w:rsidR="00A029F0" w:rsidRPr="00755FEE" w14:paraId="0F612F3A" w14:textId="77777777" w:rsidTr="00A029F0">
        <w:trPr>
          <w:trHeight w:val="70"/>
          <w:ins w:id="1841" w:author="Jillian Carson-Jackson" w:date="2021-09-08T16:33:00Z"/>
        </w:trPr>
        <w:tc>
          <w:tcPr>
            <w:tcW w:w="851" w:type="dxa"/>
            <w:vMerge/>
          </w:tcPr>
          <w:p w14:paraId="26362D17" w14:textId="77777777" w:rsidR="00A029F0" w:rsidRDefault="00A029F0" w:rsidP="00837A81">
            <w:pPr>
              <w:pStyle w:val="Tabletext"/>
              <w:spacing w:before="0" w:after="0"/>
              <w:rPr>
                <w:ins w:id="1842" w:author="Jillian Carson-Jackson" w:date="2021-09-08T16:33:00Z"/>
                <w:b/>
                <w:szCs w:val="20"/>
              </w:rPr>
            </w:pPr>
          </w:p>
        </w:tc>
        <w:tc>
          <w:tcPr>
            <w:tcW w:w="4189" w:type="dxa"/>
            <w:vMerge/>
          </w:tcPr>
          <w:p w14:paraId="076C9C5B" w14:textId="77777777" w:rsidR="00A029F0" w:rsidRPr="006A0729" w:rsidRDefault="00A029F0" w:rsidP="00837A81">
            <w:pPr>
              <w:pStyle w:val="Tabletext"/>
              <w:ind w:left="0"/>
              <w:rPr>
                <w:ins w:id="1843" w:author="Jillian Carson-Jackson" w:date="2021-09-08T16:33:00Z"/>
                <w:i/>
                <w:szCs w:val="20"/>
              </w:rPr>
            </w:pPr>
          </w:p>
        </w:tc>
        <w:tc>
          <w:tcPr>
            <w:tcW w:w="908" w:type="dxa"/>
          </w:tcPr>
          <w:p w14:paraId="6CB71018" w14:textId="77777777" w:rsidR="00A029F0" w:rsidRDefault="00A029F0" w:rsidP="00837A81">
            <w:pPr>
              <w:pStyle w:val="Tabletext"/>
              <w:spacing w:before="0" w:after="0"/>
              <w:ind w:left="0" w:right="0"/>
              <w:rPr>
                <w:ins w:id="1844" w:author="Jillian Carson-Jackson" w:date="2021-09-08T16:33:00Z"/>
                <w:szCs w:val="20"/>
              </w:rPr>
            </w:pPr>
            <w:ins w:id="1845" w:author="Jillian Carson-Jackson" w:date="2021-09-08T16:33:00Z">
              <w:r>
                <w:rPr>
                  <w:szCs w:val="20"/>
                </w:rPr>
                <w:t>1.3.5</w:t>
              </w:r>
            </w:ins>
          </w:p>
        </w:tc>
        <w:tc>
          <w:tcPr>
            <w:tcW w:w="5572" w:type="dxa"/>
          </w:tcPr>
          <w:p w14:paraId="45F15C09" w14:textId="77777777" w:rsidR="00A029F0" w:rsidRPr="00BA1D09" w:rsidRDefault="00A029F0" w:rsidP="00837A81">
            <w:pPr>
              <w:pStyle w:val="Tabletext"/>
              <w:ind w:left="0"/>
              <w:rPr>
                <w:ins w:id="1846" w:author="Jillian Carson-Jackson" w:date="2021-09-08T16:33:00Z"/>
                <w:szCs w:val="20"/>
              </w:rPr>
            </w:pPr>
            <w:commentRangeStart w:id="1847"/>
            <w:ins w:id="1848" w:author="Jillian Carson-Jackson" w:date="2021-09-08T16:33:00Z">
              <w:r>
                <w:rPr>
                  <w:szCs w:val="20"/>
                </w:rPr>
                <w:t xml:space="preserve">When standard phrases are not the best method available. </w:t>
              </w:r>
              <w:commentRangeEnd w:id="1847"/>
              <w:r>
                <w:rPr>
                  <w:rStyle w:val="CommentReference"/>
                  <w:color w:val="auto"/>
                </w:rPr>
                <w:commentReference w:id="1847"/>
              </w:r>
            </w:ins>
          </w:p>
        </w:tc>
        <w:tc>
          <w:tcPr>
            <w:tcW w:w="683" w:type="dxa"/>
          </w:tcPr>
          <w:p w14:paraId="57648DB9" w14:textId="77777777" w:rsidR="00A029F0" w:rsidRDefault="00A029F0" w:rsidP="00837A81">
            <w:pPr>
              <w:pStyle w:val="Tabletext"/>
              <w:spacing w:before="0" w:after="0"/>
              <w:rPr>
                <w:ins w:id="1849" w:author="Jillian Carson-Jackson" w:date="2021-09-08T16:33:00Z"/>
                <w:szCs w:val="20"/>
              </w:rPr>
            </w:pPr>
            <w:ins w:id="1850" w:author="Jillian Carson-Jackson" w:date="2021-09-08T16:33:00Z">
              <w:r>
                <w:rPr>
                  <w:szCs w:val="20"/>
                </w:rPr>
                <w:t>4</w:t>
              </w:r>
            </w:ins>
          </w:p>
        </w:tc>
        <w:tc>
          <w:tcPr>
            <w:tcW w:w="2974" w:type="dxa"/>
          </w:tcPr>
          <w:p w14:paraId="479DE4D9" w14:textId="77777777" w:rsidR="00A029F0" w:rsidRPr="00755FEE" w:rsidRDefault="00A029F0" w:rsidP="00837A81">
            <w:pPr>
              <w:pStyle w:val="Tabletext"/>
              <w:spacing w:before="0" w:after="0"/>
              <w:ind w:left="0" w:right="7"/>
              <w:rPr>
                <w:ins w:id="1851" w:author="Jillian Carson-Jackson" w:date="2021-09-08T16:33:00Z"/>
                <w:b/>
                <w:szCs w:val="20"/>
              </w:rPr>
            </w:pPr>
          </w:p>
        </w:tc>
      </w:tr>
      <w:tr w:rsidR="00A029F0" w:rsidRPr="002B7146" w14:paraId="00BB570F" w14:textId="77777777" w:rsidTr="00A029F0">
        <w:trPr>
          <w:trHeight w:val="70"/>
          <w:ins w:id="1852" w:author="Jillian Carson-Jackson" w:date="2021-09-08T16:33:00Z"/>
        </w:trPr>
        <w:tc>
          <w:tcPr>
            <w:tcW w:w="851" w:type="dxa"/>
            <w:shd w:val="clear" w:color="auto" w:fill="F2F2F2" w:themeFill="background1" w:themeFillShade="F2"/>
          </w:tcPr>
          <w:p w14:paraId="1E5D881C" w14:textId="77777777" w:rsidR="00A029F0" w:rsidRPr="00755FEE" w:rsidRDefault="00A029F0" w:rsidP="00837A81">
            <w:pPr>
              <w:pStyle w:val="Tabletext"/>
              <w:spacing w:before="120" w:after="120"/>
              <w:rPr>
                <w:ins w:id="1853" w:author="Jillian Carson-Jackson" w:date="2021-09-08T16:33:00Z"/>
                <w:b/>
                <w:szCs w:val="20"/>
              </w:rPr>
            </w:pPr>
            <w:ins w:id="1854" w:author="Jillian Carson-Jackson" w:date="2021-09-08T16:33:00Z">
              <w:r>
                <w:rPr>
                  <w:b/>
                  <w:szCs w:val="20"/>
                </w:rPr>
                <w:t>1</w:t>
              </w:r>
              <w:r w:rsidRPr="00755FEE">
                <w:rPr>
                  <w:b/>
                  <w:szCs w:val="20"/>
                </w:rPr>
                <w:t>.</w:t>
              </w:r>
              <w:r>
                <w:rPr>
                  <w:b/>
                  <w:szCs w:val="20"/>
                </w:rPr>
                <w:t>4</w:t>
              </w:r>
            </w:ins>
          </w:p>
        </w:tc>
        <w:tc>
          <w:tcPr>
            <w:tcW w:w="4189" w:type="dxa"/>
            <w:shd w:val="clear" w:color="auto" w:fill="F2F2F2" w:themeFill="background1" w:themeFillShade="F2"/>
          </w:tcPr>
          <w:p w14:paraId="053B4AF4" w14:textId="77777777" w:rsidR="00A029F0" w:rsidRPr="002B7146" w:rsidRDefault="00A029F0" w:rsidP="00837A81">
            <w:pPr>
              <w:pStyle w:val="Tabletext"/>
              <w:spacing w:before="120" w:after="120"/>
              <w:rPr>
                <w:ins w:id="1855" w:author="Jillian Carson-Jackson" w:date="2021-09-08T16:33:00Z"/>
                <w:b/>
                <w:szCs w:val="20"/>
              </w:rPr>
            </w:pPr>
            <w:ins w:id="1856" w:author="Jillian Carson-Jackson" w:date="2021-09-08T16:33:00Z">
              <w:r w:rsidRPr="002B7146">
                <w:rPr>
                  <w:b/>
                  <w:szCs w:val="20"/>
                </w:rPr>
                <w:t>Information Management</w:t>
              </w:r>
            </w:ins>
          </w:p>
        </w:tc>
        <w:tc>
          <w:tcPr>
            <w:tcW w:w="908" w:type="dxa"/>
            <w:shd w:val="clear" w:color="auto" w:fill="F2F2F2" w:themeFill="background1" w:themeFillShade="F2"/>
          </w:tcPr>
          <w:p w14:paraId="4EB72FA2" w14:textId="77777777" w:rsidR="00A029F0" w:rsidRPr="002B7146" w:rsidRDefault="00A029F0" w:rsidP="00837A81">
            <w:pPr>
              <w:pStyle w:val="Tabletext"/>
              <w:spacing w:before="120" w:after="120"/>
              <w:rPr>
                <w:ins w:id="1857" w:author="Jillian Carson-Jackson" w:date="2021-09-08T16:33:00Z"/>
                <w:b/>
                <w:szCs w:val="20"/>
              </w:rPr>
            </w:pPr>
          </w:p>
        </w:tc>
        <w:tc>
          <w:tcPr>
            <w:tcW w:w="5572" w:type="dxa"/>
            <w:shd w:val="clear" w:color="auto" w:fill="F2F2F2" w:themeFill="background1" w:themeFillShade="F2"/>
          </w:tcPr>
          <w:p w14:paraId="64AB2E25" w14:textId="77777777" w:rsidR="00A029F0" w:rsidRPr="002B7146" w:rsidRDefault="00A029F0" w:rsidP="00837A81">
            <w:pPr>
              <w:pStyle w:val="Tabletext"/>
              <w:spacing w:before="120" w:after="120"/>
              <w:rPr>
                <w:ins w:id="1858" w:author="Jillian Carson-Jackson" w:date="2021-09-08T16:33:00Z"/>
                <w:b/>
                <w:szCs w:val="20"/>
              </w:rPr>
            </w:pPr>
          </w:p>
        </w:tc>
        <w:tc>
          <w:tcPr>
            <w:tcW w:w="683" w:type="dxa"/>
            <w:shd w:val="clear" w:color="auto" w:fill="F2F2F2" w:themeFill="background1" w:themeFillShade="F2"/>
          </w:tcPr>
          <w:p w14:paraId="1616288C" w14:textId="77777777" w:rsidR="00A029F0" w:rsidRPr="00755FEE" w:rsidRDefault="00A029F0" w:rsidP="00837A81">
            <w:pPr>
              <w:pStyle w:val="Tabletext"/>
              <w:spacing w:before="120" w:after="120"/>
              <w:rPr>
                <w:ins w:id="1859" w:author="Jillian Carson-Jackson" w:date="2021-09-08T16:33:00Z"/>
                <w:b/>
                <w:szCs w:val="20"/>
              </w:rPr>
            </w:pPr>
          </w:p>
        </w:tc>
        <w:tc>
          <w:tcPr>
            <w:tcW w:w="2974" w:type="dxa"/>
            <w:shd w:val="clear" w:color="auto" w:fill="F2F2F2" w:themeFill="background1" w:themeFillShade="F2"/>
          </w:tcPr>
          <w:p w14:paraId="6B1E33EF" w14:textId="77777777" w:rsidR="00A029F0" w:rsidRPr="00755FEE" w:rsidRDefault="00A029F0" w:rsidP="00837A81">
            <w:pPr>
              <w:pStyle w:val="Tabletext"/>
              <w:spacing w:before="120" w:after="120"/>
              <w:rPr>
                <w:ins w:id="1860" w:author="Jillian Carson-Jackson" w:date="2021-09-08T16:33:00Z"/>
                <w:b/>
                <w:szCs w:val="20"/>
              </w:rPr>
            </w:pPr>
          </w:p>
        </w:tc>
      </w:tr>
      <w:tr w:rsidR="00A029F0" w:rsidRPr="00755FEE" w14:paraId="40B9E2BC" w14:textId="77777777" w:rsidTr="00A029F0">
        <w:trPr>
          <w:trHeight w:val="70"/>
          <w:ins w:id="1861" w:author="Jillian Carson-Jackson" w:date="2021-09-08T16:33:00Z"/>
        </w:trPr>
        <w:tc>
          <w:tcPr>
            <w:tcW w:w="851" w:type="dxa"/>
            <w:vMerge w:val="restart"/>
          </w:tcPr>
          <w:p w14:paraId="2E07780C" w14:textId="77777777" w:rsidR="00A029F0" w:rsidRDefault="00A029F0" w:rsidP="00837A81">
            <w:pPr>
              <w:pStyle w:val="Tabletext"/>
              <w:spacing w:before="0" w:after="0"/>
              <w:rPr>
                <w:ins w:id="1862" w:author="Jillian Carson-Jackson" w:date="2021-09-08T16:33:00Z"/>
                <w:b/>
                <w:szCs w:val="20"/>
              </w:rPr>
            </w:pPr>
          </w:p>
        </w:tc>
        <w:tc>
          <w:tcPr>
            <w:tcW w:w="4189" w:type="dxa"/>
            <w:vMerge w:val="restart"/>
          </w:tcPr>
          <w:p w14:paraId="6F953488" w14:textId="77777777" w:rsidR="00A029F0" w:rsidRPr="006A0729" w:rsidRDefault="00A029F0" w:rsidP="00837A81">
            <w:pPr>
              <w:pStyle w:val="Tabletext"/>
              <w:ind w:left="0"/>
              <w:rPr>
                <w:ins w:id="1863" w:author="Jillian Carson-Jackson" w:date="2021-09-08T16:33:00Z"/>
                <w:i/>
                <w:szCs w:val="20"/>
              </w:rPr>
            </w:pPr>
            <w:ins w:id="1864" w:author="Jillian Carson-Jackson" w:date="2021-09-08T16:33:00Z">
              <w:r>
                <w:rPr>
                  <w:i/>
                  <w:szCs w:val="20"/>
                </w:rPr>
                <w:t>Demonstrate collection, evaluation and dissemination of data (information) management in VTS.</w:t>
              </w:r>
            </w:ins>
          </w:p>
        </w:tc>
        <w:tc>
          <w:tcPr>
            <w:tcW w:w="908" w:type="dxa"/>
          </w:tcPr>
          <w:p w14:paraId="4A0D3862" w14:textId="77777777" w:rsidR="00A029F0" w:rsidRDefault="00A029F0" w:rsidP="00837A81">
            <w:pPr>
              <w:pStyle w:val="Tabletext"/>
              <w:spacing w:before="0" w:after="0"/>
              <w:ind w:left="0" w:right="0"/>
              <w:rPr>
                <w:ins w:id="1865" w:author="Jillian Carson-Jackson" w:date="2021-09-08T16:33:00Z"/>
                <w:szCs w:val="20"/>
              </w:rPr>
            </w:pPr>
            <w:ins w:id="1866" w:author="Jillian Carson-Jackson" w:date="2021-09-08T16:33:00Z">
              <w:r>
                <w:rPr>
                  <w:szCs w:val="20"/>
                </w:rPr>
                <w:t>1.4.1</w:t>
              </w:r>
            </w:ins>
          </w:p>
        </w:tc>
        <w:tc>
          <w:tcPr>
            <w:tcW w:w="5572" w:type="dxa"/>
          </w:tcPr>
          <w:p w14:paraId="7838EA47" w14:textId="77777777" w:rsidR="00A029F0" w:rsidRPr="008338D2" w:rsidRDefault="00A029F0" w:rsidP="00837A81">
            <w:pPr>
              <w:pStyle w:val="Tabletext"/>
              <w:ind w:left="0"/>
              <w:rPr>
                <w:ins w:id="1867" w:author="Jillian Carson-Jackson" w:date="2021-09-08T16:33:00Z"/>
                <w:szCs w:val="20"/>
              </w:rPr>
            </w:pPr>
            <w:ins w:id="1868" w:author="Jillian Carson-Jackson" w:date="2021-09-08T16:33:00Z">
              <w:r>
                <w:rPr>
                  <w:szCs w:val="20"/>
                </w:rPr>
                <w:t>Collect data</w:t>
              </w:r>
            </w:ins>
          </w:p>
        </w:tc>
        <w:tc>
          <w:tcPr>
            <w:tcW w:w="683" w:type="dxa"/>
          </w:tcPr>
          <w:p w14:paraId="3A80AE76" w14:textId="77777777" w:rsidR="00A029F0" w:rsidRDefault="00A029F0" w:rsidP="00837A81">
            <w:pPr>
              <w:pStyle w:val="Tabletext"/>
              <w:spacing w:before="0" w:after="0"/>
              <w:rPr>
                <w:ins w:id="1869" w:author="Jillian Carson-Jackson" w:date="2021-09-08T16:33:00Z"/>
                <w:szCs w:val="20"/>
              </w:rPr>
            </w:pPr>
            <w:ins w:id="1870" w:author="Jillian Carson-Jackson" w:date="2021-09-08T16:33:00Z">
              <w:r>
                <w:rPr>
                  <w:szCs w:val="20"/>
                </w:rPr>
                <w:t>3</w:t>
              </w:r>
            </w:ins>
          </w:p>
        </w:tc>
        <w:tc>
          <w:tcPr>
            <w:tcW w:w="2974" w:type="dxa"/>
          </w:tcPr>
          <w:p w14:paraId="75B1CAB1" w14:textId="77777777" w:rsidR="00A029F0" w:rsidRPr="00755FEE" w:rsidRDefault="00A029F0" w:rsidP="00837A81">
            <w:pPr>
              <w:pStyle w:val="Tabletext"/>
              <w:spacing w:before="0" w:after="0"/>
              <w:ind w:left="0" w:right="7"/>
              <w:rPr>
                <w:ins w:id="1871" w:author="Jillian Carson-Jackson" w:date="2021-09-08T16:33:00Z"/>
                <w:b/>
                <w:szCs w:val="20"/>
              </w:rPr>
            </w:pPr>
          </w:p>
        </w:tc>
      </w:tr>
      <w:tr w:rsidR="00A029F0" w:rsidRPr="00755FEE" w14:paraId="53E28C38" w14:textId="77777777" w:rsidTr="00A029F0">
        <w:trPr>
          <w:trHeight w:val="298"/>
          <w:ins w:id="1872" w:author="Jillian Carson-Jackson" w:date="2021-09-08T16:33:00Z"/>
        </w:trPr>
        <w:tc>
          <w:tcPr>
            <w:tcW w:w="851" w:type="dxa"/>
            <w:vMerge/>
          </w:tcPr>
          <w:p w14:paraId="363C18A5" w14:textId="77777777" w:rsidR="00A029F0" w:rsidRDefault="00A029F0" w:rsidP="00837A81">
            <w:pPr>
              <w:pStyle w:val="Tabletext"/>
              <w:spacing w:before="0" w:after="0"/>
              <w:rPr>
                <w:ins w:id="1873" w:author="Jillian Carson-Jackson" w:date="2021-09-08T16:33:00Z"/>
                <w:b/>
                <w:szCs w:val="20"/>
              </w:rPr>
            </w:pPr>
          </w:p>
        </w:tc>
        <w:tc>
          <w:tcPr>
            <w:tcW w:w="4189" w:type="dxa"/>
            <w:vMerge/>
          </w:tcPr>
          <w:p w14:paraId="3A8A3D52" w14:textId="77777777" w:rsidR="00A029F0" w:rsidRPr="000A6997" w:rsidRDefault="00A029F0" w:rsidP="00837A81">
            <w:pPr>
              <w:pStyle w:val="Tabletext"/>
              <w:ind w:left="0"/>
              <w:rPr>
                <w:ins w:id="1874" w:author="Jillian Carson-Jackson" w:date="2021-09-08T16:33:00Z"/>
                <w:i/>
                <w:szCs w:val="20"/>
              </w:rPr>
            </w:pPr>
          </w:p>
        </w:tc>
        <w:tc>
          <w:tcPr>
            <w:tcW w:w="908" w:type="dxa"/>
          </w:tcPr>
          <w:p w14:paraId="645F4249" w14:textId="77777777" w:rsidR="00A029F0" w:rsidRDefault="00A029F0" w:rsidP="00837A81">
            <w:pPr>
              <w:pStyle w:val="Tabletext"/>
              <w:spacing w:before="0" w:after="0"/>
              <w:ind w:left="0" w:right="0"/>
              <w:rPr>
                <w:ins w:id="1875" w:author="Jillian Carson-Jackson" w:date="2021-09-08T16:33:00Z"/>
                <w:szCs w:val="20"/>
              </w:rPr>
            </w:pPr>
            <w:ins w:id="1876" w:author="Jillian Carson-Jackson" w:date="2021-09-08T16:33:00Z">
              <w:r>
                <w:rPr>
                  <w:szCs w:val="20"/>
                </w:rPr>
                <w:t>1.4.2</w:t>
              </w:r>
            </w:ins>
          </w:p>
        </w:tc>
        <w:tc>
          <w:tcPr>
            <w:tcW w:w="5572" w:type="dxa"/>
          </w:tcPr>
          <w:p w14:paraId="357EE002" w14:textId="77777777" w:rsidR="00A029F0" w:rsidRPr="008338D2" w:rsidRDefault="00A029F0" w:rsidP="00837A81">
            <w:pPr>
              <w:pStyle w:val="Tabletext"/>
              <w:spacing w:before="0" w:after="0"/>
              <w:ind w:left="0" w:right="0"/>
              <w:rPr>
                <w:ins w:id="1877" w:author="Jillian Carson-Jackson" w:date="2021-09-08T16:33:00Z"/>
                <w:szCs w:val="20"/>
              </w:rPr>
            </w:pPr>
            <w:ins w:id="1878" w:author="Jillian Carson-Jackson" w:date="2021-09-08T16:33:00Z">
              <w:r>
                <w:rPr>
                  <w:szCs w:val="20"/>
                </w:rPr>
                <w:t>Evaluate data – verify, validate</w:t>
              </w:r>
            </w:ins>
          </w:p>
        </w:tc>
        <w:tc>
          <w:tcPr>
            <w:tcW w:w="683" w:type="dxa"/>
          </w:tcPr>
          <w:p w14:paraId="5F647F5F" w14:textId="77777777" w:rsidR="00A029F0" w:rsidRDefault="00A029F0" w:rsidP="00837A81">
            <w:pPr>
              <w:pStyle w:val="Tabletext"/>
              <w:spacing w:before="0" w:after="0"/>
              <w:rPr>
                <w:ins w:id="1879" w:author="Jillian Carson-Jackson" w:date="2021-09-08T16:33:00Z"/>
                <w:szCs w:val="20"/>
              </w:rPr>
            </w:pPr>
            <w:ins w:id="1880" w:author="Jillian Carson-Jackson" w:date="2021-09-08T16:33:00Z">
              <w:r>
                <w:rPr>
                  <w:szCs w:val="20"/>
                </w:rPr>
                <w:t>3</w:t>
              </w:r>
            </w:ins>
          </w:p>
        </w:tc>
        <w:tc>
          <w:tcPr>
            <w:tcW w:w="2974" w:type="dxa"/>
          </w:tcPr>
          <w:p w14:paraId="2D7746C4" w14:textId="77777777" w:rsidR="00A029F0" w:rsidRPr="00755FEE" w:rsidRDefault="00A029F0" w:rsidP="00837A81">
            <w:pPr>
              <w:pStyle w:val="Tabletext"/>
              <w:spacing w:before="0" w:after="0"/>
              <w:ind w:left="0" w:right="7"/>
              <w:rPr>
                <w:ins w:id="1881" w:author="Jillian Carson-Jackson" w:date="2021-09-08T16:33:00Z"/>
                <w:b/>
                <w:szCs w:val="20"/>
              </w:rPr>
            </w:pPr>
          </w:p>
        </w:tc>
      </w:tr>
      <w:tr w:rsidR="00A029F0" w:rsidRPr="00755FEE" w14:paraId="7DA873D5" w14:textId="77777777" w:rsidTr="00A029F0">
        <w:trPr>
          <w:trHeight w:val="296"/>
          <w:ins w:id="1882" w:author="Jillian Carson-Jackson" w:date="2021-09-08T16:33:00Z"/>
        </w:trPr>
        <w:tc>
          <w:tcPr>
            <w:tcW w:w="851" w:type="dxa"/>
            <w:vMerge/>
          </w:tcPr>
          <w:p w14:paraId="352A10F8" w14:textId="77777777" w:rsidR="00A029F0" w:rsidRDefault="00A029F0" w:rsidP="00837A81">
            <w:pPr>
              <w:pStyle w:val="Tabletext"/>
              <w:spacing w:before="0" w:after="0"/>
              <w:rPr>
                <w:ins w:id="1883" w:author="Jillian Carson-Jackson" w:date="2021-09-08T16:33:00Z"/>
                <w:b/>
                <w:szCs w:val="20"/>
              </w:rPr>
            </w:pPr>
          </w:p>
        </w:tc>
        <w:tc>
          <w:tcPr>
            <w:tcW w:w="4189" w:type="dxa"/>
            <w:vMerge/>
          </w:tcPr>
          <w:p w14:paraId="29D9BEA8" w14:textId="77777777" w:rsidR="00A029F0" w:rsidRPr="000A6997" w:rsidRDefault="00A029F0" w:rsidP="00837A81">
            <w:pPr>
              <w:pStyle w:val="Tabletext"/>
              <w:ind w:left="0"/>
              <w:rPr>
                <w:ins w:id="1884" w:author="Jillian Carson-Jackson" w:date="2021-09-08T16:33:00Z"/>
                <w:i/>
                <w:szCs w:val="20"/>
              </w:rPr>
            </w:pPr>
          </w:p>
        </w:tc>
        <w:tc>
          <w:tcPr>
            <w:tcW w:w="908" w:type="dxa"/>
          </w:tcPr>
          <w:p w14:paraId="2173EE3A" w14:textId="77777777" w:rsidR="00A029F0" w:rsidRDefault="00A029F0" w:rsidP="00837A81">
            <w:pPr>
              <w:pStyle w:val="Tabletext"/>
              <w:spacing w:before="0" w:after="0"/>
              <w:ind w:left="0" w:right="0"/>
              <w:rPr>
                <w:ins w:id="1885" w:author="Jillian Carson-Jackson" w:date="2021-09-08T16:33:00Z"/>
                <w:szCs w:val="20"/>
              </w:rPr>
            </w:pPr>
            <w:ins w:id="1886" w:author="Jillian Carson-Jackson" w:date="2021-09-08T16:33:00Z">
              <w:r>
                <w:rPr>
                  <w:szCs w:val="20"/>
                </w:rPr>
                <w:t>1.4.3</w:t>
              </w:r>
            </w:ins>
          </w:p>
        </w:tc>
        <w:tc>
          <w:tcPr>
            <w:tcW w:w="5572" w:type="dxa"/>
          </w:tcPr>
          <w:p w14:paraId="7786ED93" w14:textId="77777777" w:rsidR="00A029F0" w:rsidRPr="008338D2" w:rsidRDefault="00A029F0" w:rsidP="00837A81">
            <w:pPr>
              <w:pStyle w:val="Tabletext"/>
              <w:spacing w:before="0" w:after="0"/>
              <w:ind w:left="0" w:right="0"/>
              <w:rPr>
                <w:ins w:id="1887" w:author="Jillian Carson-Jackson" w:date="2021-09-08T16:33:00Z"/>
                <w:szCs w:val="20"/>
              </w:rPr>
            </w:pPr>
            <w:ins w:id="1888" w:author="Jillian Carson-Jackson" w:date="2021-09-08T16:33:00Z">
              <w:r>
                <w:rPr>
                  <w:szCs w:val="20"/>
                </w:rPr>
                <w:t>Evaluate data - priorise</w:t>
              </w:r>
            </w:ins>
          </w:p>
        </w:tc>
        <w:tc>
          <w:tcPr>
            <w:tcW w:w="683" w:type="dxa"/>
          </w:tcPr>
          <w:p w14:paraId="0E551DB0" w14:textId="77777777" w:rsidR="00A029F0" w:rsidRDefault="00A029F0" w:rsidP="00837A81">
            <w:pPr>
              <w:pStyle w:val="Tabletext"/>
              <w:spacing w:before="0" w:after="0"/>
              <w:rPr>
                <w:ins w:id="1889" w:author="Jillian Carson-Jackson" w:date="2021-09-08T16:33:00Z"/>
                <w:szCs w:val="20"/>
              </w:rPr>
            </w:pPr>
            <w:ins w:id="1890" w:author="Jillian Carson-Jackson" w:date="2021-09-08T16:33:00Z">
              <w:r>
                <w:rPr>
                  <w:szCs w:val="20"/>
                </w:rPr>
                <w:t>3</w:t>
              </w:r>
            </w:ins>
          </w:p>
        </w:tc>
        <w:tc>
          <w:tcPr>
            <w:tcW w:w="2974" w:type="dxa"/>
          </w:tcPr>
          <w:p w14:paraId="72609105" w14:textId="77777777" w:rsidR="00A029F0" w:rsidRPr="00755FEE" w:rsidRDefault="00A029F0" w:rsidP="00837A81">
            <w:pPr>
              <w:pStyle w:val="Tabletext"/>
              <w:spacing w:before="0" w:after="0"/>
              <w:ind w:left="0" w:right="7"/>
              <w:rPr>
                <w:ins w:id="1891" w:author="Jillian Carson-Jackson" w:date="2021-09-08T16:33:00Z"/>
                <w:b/>
                <w:szCs w:val="20"/>
              </w:rPr>
            </w:pPr>
          </w:p>
        </w:tc>
      </w:tr>
      <w:tr w:rsidR="00A029F0" w:rsidRPr="00755FEE" w14:paraId="53E6EF54" w14:textId="77777777" w:rsidTr="00A029F0">
        <w:trPr>
          <w:trHeight w:val="70"/>
          <w:ins w:id="1892" w:author="Jillian Carson-Jackson" w:date="2021-09-08T16:33:00Z"/>
        </w:trPr>
        <w:tc>
          <w:tcPr>
            <w:tcW w:w="851" w:type="dxa"/>
            <w:vMerge/>
          </w:tcPr>
          <w:p w14:paraId="4270BEDF" w14:textId="77777777" w:rsidR="00A029F0" w:rsidRDefault="00A029F0" w:rsidP="00837A81">
            <w:pPr>
              <w:pStyle w:val="Tabletext"/>
              <w:spacing w:before="0" w:after="0"/>
              <w:rPr>
                <w:ins w:id="1893" w:author="Jillian Carson-Jackson" w:date="2021-09-08T16:33:00Z"/>
                <w:b/>
                <w:szCs w:val="20"/>
              </w:rPr>
            </w:pPr>
          </w:p>
        </w:tc>
        <w:tc>
          <w:tcPr>
            <w:tcW w:w="4189" w:type="dxa"/>
            <w:vMerge/>
          </w:tcPr>
          <w:p w14:paraId="7A573AAA" w14:textId="77777777" w:rsidR="00A029F0" w:rsidRDefault="00A029F0" w:rsidP="00837A81">
            <w:pPr>
              <w:pStyle w:val="Tabletext"/>
              <w:spacing w:before="0" w:after="0"/>
              <w:ind w:left="0" w:right="0"/>
              <w:rPr>
                <w:ins w:id="1894" w:author="Jillian Carson-Jackson" w:date="2021-09-08T16:33:00Z"/>
                <w:i/>
                <w:szCs w:val="20"/>
              </w:rPr>
            </w:pPr>
          </w:p>
        </w:tc>
        <w:tc>
          <w:tcPr>
            <w:tcW w:w="908" w:type="dxa"/>
          </w:tcPr>
          <w:p w14:paraId="7F727ACC" w14:textId="77777777" w:rsidR="00A029F0" w:rsidRDefault="00A029F0" w:rsidP="00837A81">
            <w:pPr>
              <w:pStyle w:val="Tabletext"/>
              <w:spacing w:before="0" w:after="0"/>
              <w:ind w:left="0" w:right="0"/>
              <w:rPr>
                <w:ins w:id="1895" w:author="Jillian Carson-Jackson" w:date="2021-09-08T16:33:00Z"/>
                <w:szCs w:val="20"/>
              </w:rPr>
            </w:pPr>
            <w:ins w:id="1896" w:author="Jillian Carson-Jackson" w:date="2021-09-08T16:33:00Z">
              <w:r>
                <w:rPr>
                  <w:szCs w:val="20"/>
                </w:rPr>
                <w:t>1.4.4</w:t>
              </w:r>
            </w:ins>
          </w:p>
        </w:tc>
        <w:tc>
          <w:tcPr>
            <w:tcW w:w="5572" w:type="dxa"/>
          </w:tcPr>
          <w:p w14:paraId="65DDEBCD" w14:textId="77777777" w:rsidR="00A029F0" w:rsidRDefault="00A029F0" w:rsidP="00837A81">
            <w:pPr>
              <w:pStyle w:val="Tabletext"/>
              <w:spacing w:before="0" w:after="0"/>
              <w:ind w:left="0" w:right="0"/>
              <w:rPr>
                <w:ins w:id="1897" w:author="Jillian Carson-Jackson" w:date="2021-09-08T16:33:00Z"/>
                <w:szCs w:val="20"/>
              </w:rPr>
            </w:pPr>
            <w:ins w:id="1898" w:author="Jillian Carson-Jackson" w:date="2021-09-08T16:33:00Z">
              <w:r>
                <w:rPr>
                  <w:szCs w:val="20"/>
                </w:rPr>
                <w:t>Disseminate data – methods</w:t>
              </w:r>
            </w:ins>
          </w:p>
        </w:tc>
        <w:tc>
          <w:tcPr>
            <w:tcW w:w="683" w:type="dxa"/>
          </w:tcPr>
          <w:p w14:paraId="0DAC15E1" w14:textId="77777777" w:rsidR="00A029F0" w:rsidRDefault="00A029F0" w:rsidP="00837A81">
            <w:pPr>
              <w:pStyle w:val="Tabletext"/>
              <w:spacing w:before="0" w:after="0"/>
              <w:rPr>
                <w:ins w:id="1899" w:author="Jillian Carson-Jackson" w:date="2021-09-08T16:33:00Z"/>
                <w:szCs w:val="20"/>
              </w:rPr>
            </w:pPr>
            <w:ins w:id="1900" w:author="Jillian Carson-Jackson" w:date="2021-09-08T16:33:00Z">
              <w:r>
                <w:rPr>
                  <w:szCs w:val="20"/>
                </w:rPr>
                <w:t>3</w:t>
              </w:r>
            </w:ins>
          </w:p>
        </w:tc>
        <w:tc>
          <w:tcPr>
            <w:tcW w:w="2974" w:type="dxa"/>
          </w:tcPr>
          <w:p w14:paraId="1DD01CA0" w14:textId="77777777" w:rsidR="00A029F0" w:rsidRPr="00755FEE" w:rsidRDefault="00A029F0" w:rsidP="00837A81">
            <w:pPr>
              <w:pStyle w:val="Tabletext"/>
              <w:spacing w:before="0" w:after="0"/>
              <w:ind w:left="0" w:right="7"/>
              <w:rPr>
                <w:ins w:id="1901" w:author="Jillian Carson-Jackson" w:date="2021-09-08T16:33:00Z"/>
                <w:b/>
                <w:szCs w:val="20"/>
              </w:rPr>
            </w:pPr>
          </w:p>
        </w:tc>
      </w:tr>
      <w:tr w:rsidR="00A029F0" w:rsidRPr="00755FEE" w14:paraId="7E66D0E2" w14:textId="77777777" w:rsidTr="00A029F0">
        <w:trPr>
          <w:trHeight w:val="70"/>
          <w:ins w:id="1902" w:author="Jillian Carson-Jackson" w:date="2021-09-08T16:33:00Z"/>
        </w:trPr>
        <w:tc>
          <w:tcPr>
            <w:tcW w:w="851" w:type="dxa"/>
            <w:vMerge/>
          </w:tcPr>
          <w:p w14:paraId="5D78551C" w14:textId="77777777" w:rsidR="00A029F0" w:rsidRDefault="00A029F0" w:rsidP="00837A81">
            <w:pPr>
              <w:pStyle w:val="Tabletext"/>
              <w:spacing w:before="0" w:after="0"/>
              <w:rPr>
                <w:ins w:id="1903" w:author="Jillian Carson-Jackson" w:date="2021-09-08T16:33:00Z"/>
                <w:b/>
                <w:szCs w:val="20"/>
              </w:rPr>
            </w:pPr>
          </w:p>
        </w:tc>
        <w:tc>
          <w:tcPr>
            <w:tcW w:w="4189" w:type="dxa"/>
            <w:vMerge/>
          </w:tcPr>
          <w:p w14:paraId="6C660D14" w14:textId="77777777" w:rsidR="00A029F0" w:rsidRPr="006A0729" w:rsidRDefault="00A029F0" w:rsidP="00837A81">
            <w:pPr>
              <w:pStyle w:val="Tabletext"/>
              <w:ind w:left="0"/>
              <w:rPr>
                <w:ins w:id="1904" w:author="Jillian Carson-Jackson" w:date="2021-09-08T16:33:00Z"/>
                <w:i/>
                <w:szCs w:val="20"/>
              </w:rPr>
            </w:pPr>
          </w:p>
        </w:tc>
        <w:tc>
          <w:tcPr>
            <w:tcW w:w="908" w:type="dxa"/>
          </w:tcPr>
          <w:p w14:paraId="2210A66A" w14:textId="77777777" w:rsidR="00A029F0" w:rsidRDefault="00A029F0" w:rsidP="00837A81">
            <w:pPr>
              <w:pStyle w:val="Tabletext"/>
              <w:spacing w:before="0" w:after="0"/>
              <w:ind w:left="0" w:right="0"/>
              <w:rPr>
                <w:ins w:id="1905" w:author="Jillian Carson-Jackson" w:date="2021-09-08T16:33:00Z"/>
                <w:szCs w:val="20"/>
              </w:rPr>
            </w:pPr>
            <w:ins w:id="1906" w:author="Jillian Carson-Jackson" w:date="2021-09-08T16:33:00Z">
              <w:r>
                <w:rPr>
                  <w:szCs w:val="20"/>
                </w:rPr>
                <w:t>1.4.5</w:t>
              </w:r>
            </w:ins>
          </w:p>
        </w:tc>
        <w:tc>
          <w:tcPr>
            <w:tcW w:w="5572" w:type="dxa"/>
          </w:tcPr>
          <w:p w14:paraId="73CCE495" w14:textId="77777777" w:rsidR="00A029F0" w:rsidRPr="00BA1D09" w:rsidRDefault="00A029F0" w:rsidP="00837A81">
            <w:pPr>
              <w:pStyle w:val="Tabletext"/>
              <w:ind w:left="0"/>
              <w:rPr>
                <w:ins w:id="1907" w:author="Jillian Carson-Jackson" w:date="2021-09-08T16:33:00Z"/>
                <w:szCs w:val="20"/>
              </w:rPr>
            </w:pPr>
            <w:ins w:id="1908" w:author="Jillian Carson-Jackson" w:date="2021-09-08T16:33:00Z">
              <w:r>
                <w:rPr>
                  <w:szCs w:val="20"/>
                </w:rPr>
                <w:t>Disseminate data – phrasing, timing and content</w:t>
              </w:r>
            </w:ins>
          </w:p>
        </w:tc>
        <w:tc>
          <w:tcPr>
            <w:tcW w:w="683" w:type="dxa"/>
          </w:tcPr>
          <w:p w14:paraId="166A0B30" w14:textId="77777777" w:rsidR="00A029F0" w:rsidRDefault="00A029F0" w:rsidP="00837A81">
            <w:pPr>
              <w:pStyle w:val="Tabletext"/>
              <w:spacing w:before="0" w:after="0"/>
              <w:rPr>
                <w:ins w:id="1909" w:author="Jillian Carson-Jackson" w:date="2021-09-08T16:33:00Z"/>
                <w:szCs w:val="20"/>
              </w:rPr>
            </w:pPr>
            <w:ins w:id="1910" w:author="Jillian Carson-Jackson" w:date="2021-09-08T16:33:00Z">
              <w:r>
                <w:rPr>
                  <w:szCs w:val="20"/>
                </w:rPr>
                <w:t>3</w:t>
              </w:r>
            </w:ins>
          </w:p>
        </w:tc>
        <w:tc>
          <w:tcPr>
            <w:tcW w:w="2974" w:type="dxa"/>
          </w:tcPr>
          <w:p w14:paraId="7D3BE901" w14:textId="77777777" w:rsidR="00A029F0" w:rsidRPr="00755FEE" w:rsidRDefault="00A029F0" w:rsidP="00837A81">
            <w:pPr>
              <w:pStyle w:val="Tabletext"/>
              <w:spacing w:before="0" w:after="0"/>
              <w:ind w:left="0" w:right="7"/>
              <w:rPr>
                <w:ins w:id="1911" w:author="Jillian Carson-Jackson" w:date="2021-09-08T16:33:00Z"/>
                <w:b/>
                <w:szCs w:val="20"/>
              </w:rPr>
            </w:pPr>
          </w:p>
        </w:tc>
      </w:tr>
      <w:tr w:rsidR="00A029F0" w:rsidRPr="00755FEE" w14:paraId="53204877" w14:textId="77777777" w:rsidTr="00A029F0">
        <w:trPr>
          <w:trHeight w:val="70"/>
          <w:ins w:id="1912" w:author="Jillian Carson-Jackson" w:date="2021-09-08T16:33:00Z"/>
        </w:trPr>
        <w:tc>
          <w:tcPr>
            <w:tcW w:w="851" w:type="dxa"/>
            <w:vMerge w:val="restart"/>
          </w:tcPr>
          <w:p w14:paraId="49686251" w14:textId="77777777" w:rsidR="00A029F0" w:rsidRDefault="00A029F0" w:rsidP="00837A81">
            <w:pPr>
              <w:pStyle w:val="Tabletext"/>
              <w:spacing w:before="0" w:after="0"/>
              <w:rPr>
                <w:ins w:id="1913" w:author="Jillian Carson-Jackson" w:date="2021-09-08T16:33:00Z"/>
                <w:b/>
                <w:szCs w:val="20"/>
              </w:rPr>
            </w:pPr>
          </w:p>
        </w:tc>
        <w:tc>
          <w:tcPr>
            <w:tcW w:w="4189" w:type="dxa"/>
            <w:vMerge w:val="restart"/>
          </w:tcPr>
          <w:p w14:paraId="44908CC6" w14:textId="77777777" w:rsidR="00A029F0" w:rsidRDefault="00A029F0" w:rsidP="00837A81">
            <w:pPr>
              <w:pStyle w:val="Tabletext"/>
              <w:ind w:left="0"/>
              <w:rPr>
                <w:ins w:id="1914" w:author="Jillian Carson-Jackson" w:date="2021-09-08T16:33:00Z"/>
                <w:i/>
                <w:szCs w:val="20"/>
              </w:rPr>
            </w:pPr>
            <w:ins w:id="1915" w:author="Jillian Carson-Jackson" w:date="2021-09-08T16:33:00Z">
              <w:r>
                <w:rPr>
                  <w:i/>
                  <w:szCs w:val="20"/>
                </w:rPr>
                <w:t>Explain logkeeping and record keeping (recording) in VTS.</w:t>
              </w:r>
            </w:ins>
          </w:p>
          <w:p w14:paraId="78756F7A" w14:textId="77777777" w:rsidR="00A029F0" w:rsidRPr="006A0729" w:rsidRDefault="00A029F0" w:rsidP="00837A81">
            <w:pPr>
              <w:pStyle w:val="Tabletext"/>
              <w:ind w:left="0"/>
              <w:rPr>
                <w:ins w:id="1916" w:author="Jillian Carson-Jackson" w:date="2021-09-08T16:33:00Z"/>
                <w:i/>
                <w:szCs w:val="20"/>
              </w:rPr>
            </w:pPr>
          </w:p>
        </w:tc>
        <w:tc>
          <w:tcPr>
            <w:tcW w:w="908" w:type="dxa"/>
          </w:tcPr>
          <w:p w14:paraId="4C429C92" w14:textId="77777777" w:rsidR="00A029F0" w:rsidRDefault="00A029F0" w:rsidP="00837A81">
            <w:pPr>
              <w:pStyle w:val="Tabletext"/>
              <w:spacing w:before="0" w:after="0"/>
              <w:ind w:left="0" w:right="0"/>
              <w:rPr>
                <w:ins w:id="1917" w:author="Jillian Carson-Jackson" w:date="2021-09-08T16:33:00Z"/>
                <w:szCs w:val="20"/>
              </w:rPr>
            </w:pPr>
            <w:ins w:id="1918" w:author="Jillian Carson-Jackson" w:date="2021-09-08T16:33:00Z">
              <w:r>
                <w:rPr>
                  <w:szCs w:val="20"/>
                </w:rPr>
                <w:t>1.4.6</w:t>
              </w:r>
            </w:ins>
          </w:p>
        </w:tc>
        <w:tc>
          <w:tcPr>
            <w:tcW w:w="5572" w:type="dxa"/>
          </w:tcPr>
          <w:p w14:paraId="327D739E" w14:textId="77777777" w:rsidR="00A029F0" w:rsidRPr="008338D2" w:rsidRDefault="00A029F0" w:rsidP="00837A81">
            <w:pPr>
              <w:pStyle w:val="Tabletext"/>
              <w:ind w:left="0"/>
              <w:rPr>
                <w:ins w:id="1919" w:author="Jillian Carson-Jackson" w:date="2021-09-08T16:33:00Z"/>
                <w:szCs w:val="20"/>
              </w:rPr>
            </w:pPr>
            <w:ins w:id="1920" w:author="Jillian Carson-Jackson" w:date="2021-09-08T16:33:00Z">
              <w:r>
                <w:rPr>
                  <w:szCs w:val="20"/>
                </w:rPr>
                <w:t>Objectives of logkeeping and recording</w:t>
              </w:r>
            </w:ins>
          </w:p>
        </w:tc>
        <w:tc>
          <w:tcPr>
            <w:tcW w:w="683" w:type="dxa"/>
          </w:tcPr>
          <w:p w14:paraId="11C9416E" w14:textId="77777777" w:rsidR="00A029F0" w:rsidRDefault="00A029F0" w:rsidP="00837A81">
            <w:pPr>
              <w:pStyle w:val="Tabletext"/>
              <w:spacing w:before="0" w:after="0"/>
              <w:rPr>
                <w:ins w:id="1921" w:author="Jillian Carson-Jackson" w:date="2021-09-08T16:33:00Z"/>
                <w:szCs w:val="20"/>
              </w:rPr>
            </w:pPr>
            <w:ins w:id="1922" w:author="Jillian Carson-Jackson" w:date="2021-09-08T16:33:00Z">
              <w:r>
                <w:rPr>
                  <w:szCs w:val="20"/>
                </w:rPr>
                <w:t>3</w:t>
              </w:r>
            </w:ins>
          </w:p>
        </w:tc>
        <w:tc>
          <w:tcPr>
            <w:tcW w:w="2974" w:type="dxa"/>
          </w:tcPr>
          <w:p w14:paraId="70DFC1F2" w14:textId="77777777" w:rsidR="00A029F0" w:rsidRPr="00755FEE" w:rsidRDefault="00A029F0" w:rsidP="00837A81">
            <w:pPr>
              <w:pStyle w:val="Tabletext"/>
              <w:spacing w:before="0" w:after="0"/>
              <w:ind w:left="0" w:right="7"/>
              <w:rPr>
                <w:ins w:id="1923" w:author="Jillian Carson-Jackson" w:date="2021-09-08T16:33:00Z"/>
                <w:b/>
                <w:szCs w:val="20"/>
              </w:rPr>
            </w:pPr>
          </w:p>
        </w:tc>
      </w:tr>
      <w:tr w:rsidR="00A029F0" w:rsidRPr="00755FEE" w14:paraId="0594AB7B" w14:textId="77777777" w:rsidTr="00A029F0">
        <w:trPr>
          <w:trHeight w:val="298"/>
          <w:ins w:id="1924" w:author="Jillian Carson-Jackson" w:date="2021-09-08T16:33:00Z"/>
        </w:trPr>
        <w:tc>
          <w:tcPr>
            <w:tcW w:w="851" w:type="dxa"/>
            <w:vMerge/>
          </w:tcPr>
          <w:p w14:paraId="1888D845" w14:textId="77777777" w:rsidR="00A029F0" w:rsidRDefault="00A029F0" w:rsidP="00837A81">
            <w:pPr>
              <w:pStyle w:val="Tabletext"/>
              <w:spacing w:before="0" w:after="0"/>
              <w:rPr>
                <w:ins w:id="1925" w:author="Jillian Carson-Jackson" w:date="2021-09-08T16:33:00Z"/>
                <w:b/>
                <w:szCs w:val="20"/>
              </w:rPr>
            </w:pPr>
          </w:p>
        </w:tc>
        <w:tc>
          <w:tcPr>
            <w:tcW w:w="4189" w:type="dxa"/>
            <w:vMerge/>
          </w:tcPr>
          <w:p w14:paraId="54DD9D24" w14:textId="77777777" w:rsidR="00A029F0" w:rsidRPr="000A6997" w:rsidRDefault="00A029F0" w:rsidP="00837A81">
            <w:pPr>
              <w:pStyle w:val="Tabletext"/>
              <w:ind w:left="0"/>
              <w:rPr>
                <w:ins w:id="1926" w:author="Jillian Carson-Jackson" w:date="2021-09-08T16:33:00Z"/>
                <w:i/>
                <w:szCs w:val="20"/>
              </w:rPr>
            </w:pPr>
          </w:p>
        </w:tc>
        <w:tc>
          <w:tcPr>
            <w:tcW w:w="908" w:type="dxa"/>
          </w:tcPr>
          <w:p w14:paraId="54E25242" w14:textId="77777777" w:rsidR="00A029F0" w:rsidRDefault="00A029F0" w:rsidP="00837A81">
            <w:pPr>
              <w:pStyle w:val="Tabletext"/>
              <w:spacing w:before="0" w:after="0"/>
              <w:ind w:left="0" w:right="0"/>
              <w:rPr>
                <w:ins w:id="1927" w:author="Jillian Carson-Jackson" w:date="2021-09-08T16:33:00Z"/>
                <w:szCs w:val="20"/>
              </w:rPr>
            </w:pPr>
            <w:ins w:id="1928" w:author="Jillian Carson-Jackson" w:date="2021-09-08T16:33:00Z">
              <w:r>
                <w:rPr>
                  <w:szCs w:val="20"/>
                </w:rPr>
                <w:t>1.4.7</w:t>
              </w:r>
            </w:ins>
          </w:p>
        </w:tc>
        <w:tc>
          <w:tcPr>
            <w:tcW w:w="5572" w:type="dxa"/>
          </w:tcPr>
          <w:p w14:paraId="097A8233" w14:textId="77777777" w:rsidR="00A029F0" w:rsidRPr="008338D2" w:rsidRDefault="00A029F0" w:rsidP="00837A81">
            <w:pPr>
              <w:pStyle w:val="Tabletext"/>
              <w:spacing w:before="0" w:after="0"/>
              <w:ind w:left="0" w:right="0"/>
              <w:rPr>
                <w:ins w:id="1929" w:author="Jillian Carson-Jackson" w:date="2021-09-08T16:33:00Z"/>
                <w:szCs w:val="20"/>
              </w:rPr>
            </w:pPr>
            <w:ins w:id="1930" w:author="Jillian Carson-Jackson" w:date="2021-09-08T16:33:00Z">
              <w:r>
                <w:rPr>
                  <w:szCs w:val="20"/>
                </w:rPr>
                <w:t>Principles of logkeeping / retention</w:t>
              </w:r>
            </w:ins>
          </w:p>
        </w:tc>
        <w:tc>
          <w:tcPr>
            <w:tcW w:w="683" w:type="dxa"/>
          </w:tcPr>
          <w:p w14:paraId="3BE1984C" w14:textId="77777777" w:rsidR="00A029F0" w:rsidRDefault="00A029F0" w:rsidP="00837A81">
            <w:pPr>
              <w:pStyle w:val="Tabletext"/>
              <w:spacing w:before="0" w:after="0"/>
              <w:rPr>
                <w:ins w:id="1931" w:author="Jillian Carson-Jackson" w:date="2021-09-08T16:33:00Z"/>
                <w:szCs w:val="20"/>
              </w:rPr>
            </w:pPr>
            <w:ins w:id="1932" w:author="Jillian Carson-Jackson" w:date="2021-09-08T16:33:00Z">
              <w:r>
                <w:rPr>
                  <w:szCs w:val="20"/>
                </w:rPr>
                <w:t>2</w:t>
              </w:r>
            </w:ins>
          </w:p>
        </w:tc>
        <w:tc>
          <w:tcPr>
            <w:tcW w:w="2974" w:type="dxa"/>
          </w:tcPr>
          <w:p w14:paraId="589C772C" w14:textId="77777777" w:rsidR="00A029F0" w:rsidRPr="00755FEE" w:rsidRDefault="00A029F0" w:rsidP="00837A81">
            <w:pPr>
              <w:pStyle w:val="Tabletext"/>
              <w:spacing w:before="0" w:after="0"/>
              <w:ind w:left="0" w:right="7"/>
              <w:rPr>
                <w:ins w:id="1933" w:author="Jillian Carson-Jackson" w:date="2021-09-08T16:33:00Z"/>
                <w:b/>
                <w:szCs w:val="20"/>
              </w:rPr>
            </w:pPr>
          </w:p>
        </w:tc>
      </w:tr>
      <w:tr w:rsidR="00A029F0" w:rsidRPr="00755FEE" w14:paraId="1DDD4F1A" w14:textId="77777777" w:rsidTr="00A029F0">
        <w:trPr>
          <w:trHeight w:val="296"/>
          <w:ins w:id="1934" w:author="Jillian Carson-Jackson" w:date="2021-09-08T16:33:00Z"/>
        </w:trPr>
        <w:tc>
          <w:tcPr>
            <w:tcW w:w="851" w:type="dxa"/>
            <w:vMerge/>
          </w:tcPr>
          <w:p w14:paraId="33832EA7" w14:textId="77777777" w:rsidR="00A029F0" w:rsidRDefault="00A029F0" w:rsidP="00837A81">
            <w:pPr>
              <w:pStyle w:val="Tabletext"/>
              <w:spacing w:before="0" w:after="0"/>
              <w:rPr>
                <w:ins w:id="1935" w:author="Jillian Carson-Jackson" w:date="2021-09-08T16:33:00Z"/>
                <w:b/>
                <w:szCs w:val="20"/>
              </w:rPr>
            </w:pPr>
          </w:p>
        </w:tc>
        <w:tc>
          <w:tcPr>
            <w:tcW w:w="4189" w:type="dxa"/>
            <w:vMerge/>
          </w:tcPr>
          <w:p w14:paraId="4AA19382" w14:textId="77777777" w:rsidR="00A029F0" w:rsidRPr="000A6997" w:rsidRDefault="00A029F0" w:rsidP="00837A81">
            <w:pPr>
              <w:pStyle w:val="Tabletext"/>
              <w:ind w:left="0"/>
              <w:rPr>
                <w:ins w:id="1936" w:author="Jillian Carson-Jackson" w:date="2021-09-08T16:33:00Z"/>
                <w:i/>
                <w:szCs w:val="20"/>
              </w:rPr>
            </w:pPr>
          </w:p>
        </w:tc>
        <w:tc>
          <w:tcPr>
            <w:tcW w:w="908" w:type="dxa"/>
          </w:tcPr>
          <w:p w14:paraId="33A4D013" w14:textId="77777777" w:rsidR="00A029F0" w:rsidRDefault="00A029F0" w:rsidP="00837A81">
            <w:pPr>
              <w:pStyle w:val="Tabletext"/>
              <w:spacing w:before="0" w:after="0"/>
              <w:ind w:left="0" w:right="0"/>
              <w:rPr>
                <w:ins w:id="1937" w:author="Jillian Carson-Jackson" w:date="2021-09-08T16:33:00Z"/>
                <w:szCs w:val="20"/>
              </w:rPr>
            </w:pPr>
            <w:ins w:id="1938" w:author="Jillian Carson-Jackson" w:date="2021-09-08T16:33:00Z">
              <w:r>
                <w:rPr>
                  <w:szCs w:val="20"/>
                </w:rPr>
                <w:t>1.4.8</w:t>
              </w:r>
            </w:ins>
          </w:p>
        </w:tc>
        <w:tc>
          <w:tcPr>
            <w:tcW w:w="5572" w:type="dxa"/>
          </w:tcPr>
          <w:p w14:paraId="54CF2751" w14:textId="77777777" w:rsidR="00A029F0" w:rsidRPr="008338D2" w:rsidRDefault="00A029F0" w:rsidP="00837A81">
            <w:pPr>
              <w:pStyle w:val="Tabletext"/>
              <w:spacing w:before="0" w:after="0"/>
              <w:ind w:left="0" w:right="0"/>
              <w:rPr>
                <w:ins w:id="1939" w:author="Jillian Carson-Jackson" w:date="2021-09-08T16:33:00Z"/>
                <w:szCs w:val="20"/>
              </w:rPr>
            </w:pPr>
            <w:ins w:id="1940" w:author="Jillian Carson-Jackson" w:date="2021-09-08T16:33:00Z">
              <w:r>
                <w:rPr>
                  <w:szCs w:val="20"/>
                </w:rPr>
                <w:t>Methods of logkeeping</w:t>
              </w:r>
            </w:ins>
          </w:p>
        </w:tc>
        <w:tc>
          <w:tcPr>
            <w:tcW w:w="683" w:type="dxa"/>
          </w:tcPr>
          <w:p w14:paraId="2A243408" w14:textId="77777777" w:rsidR="00A029F0" w:rsidRDefault="00A029F0" w:rsidP="00837A81">
            <w:pPr>
              <w:pStyle w:val="Tabletext"/>
              <w:spacing w:before="0" w:after="0"/>
              <w:rPr>
                <w:ins w:id="1941" w:author="Jillian Carson-Jackson" w:date="2021-09-08T16:33:00Z"/>
                <w:szCs w:val="20"/>
              </w:rPr>
            </w:pPr>
            <w:ins w:id="1942" w:author="Jillian Carson-Jackson" w:date="2021-09-08T16:33:00Z">
              <w:r>
                <w:rPr>
                  <w:szCs w:val="20"/>
                </w:rPr>
                <w:t>2</w:t>
              </w:r>
            </w:ins>
          </w:p>
        </w:tc>
        <w:tc>
          <w:tcPr>
            <w:tcW w:w="2974" w:type="dxa"/>
          </w:tcPr>
          <w:p w14:paraId="49ECD612" w14:textId="77777777" w:rsidR="00A029F0" w:rsidRPr="00755FEE" w:rsidRDefault="00A029F0" w:rsidP="00837A81">
            <w:pPr>
              <w:pStyle w:val="Tabletext"/>
              <w:spacing w:before="0" w:after="0"/>
              <w:ind w:left="0" w:right="7"/>
              <w:rPr>
                <w:ins w:id="1943" w:author="Jillian Carson-Jackson" w:date="2021-09-08T16:33:00Z"/>
                <w:b/>
                <w:szCs w:val="20"/>
              </w:rPr>
            </w:pPr>
          </w:p>
        </w:tc>
      </w:tr>
      <w:tr w:rsidR="00A029F0" w:rsidRPr="00755FEE" w14:paraId="25F3984D" w14:textId="77777777" w:rsidTr="00A029F0">
        <w:trPr>
          <w:trHeight w:val="307"/>
          <w:ins w:id="1944" w:author="Jillian Carson-Jackson" w:date="2021-09-08T16:33:00Z"/>
        </w:trPr>
        <w:tc>
          <w:tcPr>
            <w:tcW w:w="851" w:type="dxa"/>
            <w:vMerge/>
          </w:tcPr>
          <w:p w14:paraId="4E3054C3" w14:textId="77777777" w:rsidR="00A029F0" w:rsidRDefault="00A029F0" w:rsidP="00837A81">
            <w:pPr>
              <w:pStyle w:val="Tabletext"/>
              <w:spacing w:before="0" w:after="0"/>
              <w:rPr>
                <w:ins w:id="1945" w:author="Jillian Carson-Jackson" w:date="2021-09-08T16:33:00Z"/>
                <w:b/>
                <w:szCs w:val="20"/>
              </w:rPr>
            </w:pPr>
          </w:p>
        </w:tc>
        <w:tc>
          <w:tcPr>
            <w:tcW w:w="4189" w:type="dxa"/>
            <w:vMerge/>
          </w:tcPr>
          <w:p w14:paraId="2F309F26" w14:textId="77777777" w:rsidR="00A029F0" w:rsidRDefault="00A029F0" w:rsidP="00837A81">
            <w:pPr>
              <w:pStyle w:val="Tabletext"/>
              <w:spacing w:before="0" w:after="0"/>
              <w:ind w:left="0" w:right="0"/>
              <w:rPr>
                <w:ins w:id="1946" w:author="Jillian Carson-Jackson" w:date="2021-09-08T16:33:00Z"/>
                <w:i/>
                <w:szCs w:val="20"/>
              </w:rPr>
            </w:pPr>
          </w:p>
        </w:tc>
        <w:tc>
          <w:tcPr>
            <w:tcW w:w="908" w:type="dxa"/>
          </w:tcPr>
          <w:p w14:paraId="77563444" w14:textId="77777777" w:rsidR="00A029F0" w:rsidRDefault="00A029F0" w:rsidP="00837A81">
            <w:pPr>
              <w:pStyle w:val="Tabletext"/>
              <w:spacing w:before="0" w:after="0"/>
              <w:ind w:left="0" w:right="0"/>
              <w:rPr>
                <w:ins w:id="1947" w:author="Jillian Carson-Jackson" w:date="2021-09-08T16:33:00Z"/>
                <w:szCs w:val="20"/>
              </w:rPr>
            </w:pPr>
            <w:ins w:id="1948" w:author="Jillian Carson-Jackson" w:date="2021-09-08T16:33:00Z">
              <w:r>
                <w:rPr>
                  <w:szCs w:val="20"/>
                </w:rPr>
                <w:t>1.4.9</w:t>
              </w:r>
            </w:ins>
          </w:p>
        </w:tc>
        <w:tc>
          <w:tcPr>
            <w:tcW w:w="5572" w:type="dxa"/>
          </w:tcPr>
          <w:p w14:paraId="41200F23" w14:textId="77777777" w:rsidR="00A029F0" w:rsidRDefault="00A029F0" w:rsidP="00837A81">
            <w:pPr>
              <w:pStyle w:val="Tabletext"/>
              <w:spacing w:before="0" w:after="0"/>
              <w:ind w:left="0" w:right="0"/>
              <w:rPr>
                <w:ins w:id="1949" w:author="Jillian Carson-Jackson" w:date="2021-09-08T16:33:00Z"/>
                <w:szCs w:val="20"/>
              </w:rPr>
            </w:pPr>
            <w:ins w:id="1950" w:author="Jillian Carson-Jackson" w:date="2021-09-08T16:33:00Z">
              <w:r>
                <w:rPr>
                  <w:szCs w:val="20"/>
                </w:rPr>
                <w:t>Statement and report writing</w:t>
              </w:r>
            </w:ins>
          </w:p>
        </w:tc>
        <w:tc>
          <w:tcPr>
            <w:tcW w:w="683" w:type="dxa"/>
          </w:tcPr>
          <w:p w14:paraId="05F18411" w14:textId="77777777" w:rsidR="00A029F0" w:rsidRDefault="00A029F0" w:rsidP="00837A81">
            <w:pPr>
              <w:pStyle w:val="Tabletext"/>
              <w:spacing w:before="0" w:after="0"/>
              <w:rPr>
                <w:ins w:id="1951" w:author="Jillian Carson-Jackson" w:date="2021-09-08T16:33:00Z"/>
                <w:szCs w:val="20"/>
              </w:rPr>
            </w:pPr>
            <w:ins w:id="1952" w:author="Jillian Carson-Jackson" w:date="2021-09-08T16:33:00Z">
              <w:r>
                <w:rPr>
                  <w:szCs w:val="20"/>
                </w:rPr>
                <w:t>2</w:t>
              </w:r>
            </w:ins>
          </w:p>
        </w:tc>
        <w:tc>
          <w:tcPr>
            <w:tcW w:w="2974" w:type="dxa"/>
          </w:tcPr>
          <w:p w14:paraId="1D642531" w14:textId="77777777" w:rsidR="00A029F0" w:rsidRPr="00755FEE" w:rsidRDefault="00A029F0" w:rsidP="00837A81">
            <w:pPr>
              <w:pStyle w:val="Tabletext"/>
              <w:spacing w:before="0" w:after="0"/>
              <w:ind w:left="0" w:right="7"/>
              <w:rPr>
                <w:ins w:id="1953" w:author="Jillian Carson-Jackson" w:date="2021-09-08T16:33:00Z"/>
                <w:b/>
                <w:szCs w:val="20"/>
              </w:rPr>
            </w:pPr>
          </w:p>
        </w:tc>
      </w:tr>
      <w:tr w:rsidR="00A029F0" w:rsidRPr="002B7146" w14:paraId="45A9E978" w14:textId="77777777" w:rsidTr="00A029F0">
        <w:trPr>
          <w:trHeight w:val="70"/>
          <w:ins w:id="1954" w:author="Jillian Carson-Jackson" w:date="2021-09-08T16:33:00Z"/>
        </w:trPr>
        <w:tc>
          <w:tcPr>
            <w:tcW w:w="851" w:type="dxa"/>
            <w:shd w:val="clear" w:color="auto" w:fill="F2F2F2" w:themeFill="background1" w:themeFillShade="F2"/>
          </w:tcPr>
          <w:p w14:paraId="0D26911A" w14:textId="77777777" w:rsidR="00A029F0" w:rsidRPr="00755FEE" w:rsidRDefault="00A029F0" w:rsidP="00837A81">
            <w:pPr>
              <w:pStyle w:val="Tabletext"/>
              <w:spacing w:before="120" w:after="120"/>
              <w:rPr>
                <w:ins w:id="1955" w:author="Jillian Carson-Jackson" w:date="2021-09-08T16:33:00Z"/>
                <w:b/>
                <w:szCs w:val="20"/>
              </w:rPr>
            </w:pPr>
            <w:ins w:id="1956" w:author="Jillian Carson-Jackson" w:date="2021-09-08T16:33:00Z">
              <w:r>
                <w:rPr>
                  <w:b/>
                  <w:szCs w:val="20"/>
                </w:rPr>
                <w:t>1</w:t>
              </w:r>
              <w:r w:rsidRPr="00755FEE">
                <w:rPr>
                  <w:b/>
                  <w:szCs w:val="20"/>
                </w:rPr>
                <w:t>.</w:t>
              </w:r>
              <w:r>
                <w:rPr>
                  <w:b/>
                  <w:szCs w:val="20"/>
                </w:rPr>
                <w:t>5</w:t>
              </w:r>
            </w:ins>
          </w:p>
        </w:tc>
        <w:tc>
          <w:tcPr>
            <w:tcW w:w="4189" w:type="dxa"/>
            <w:shd w:val="clear" w:color="auto" w:fill="F2F2F2" w:themeFill="background1" w:themeFillShade="F2"/>
          </w:tcPr>
          <w:p w14:paraId="1B993EBB" w14:textId="77777777" w:rsidR="00A029F0" w:rsidRPr="002B7146" w:rsidRDefault="00A029F0" w:rsidP="00837A81">
            <w:pPr>
              <w:pStyle w:val="Tabletext"/>
              <w:spacing w:before="120" w:after="120"/>
              <w:rPr>
                <w:ins w:id="1957" w:author="Jillian Carson-Jackson" w:date="2021-09-08T16:33:00Z"/>
                <w:b/>
                <w:szCs w:val="20"/>
              </w:rPr>
            </w:pPr>
            <w:ins w:id="1958" w:author="Jillian Carson-Jackson" w:date="2021-09-08T16:33:00Z">
              <w:r w:rsidRPr="002B7146">
                <w:rPr>
                  <w:b/>
                  <w:szCs w:val="20"/>
                </w:rPr>
                <w:t>Handovers</w:t>
              </w:r>
            </w:ins>
          </w:p>
        </w:tc>
        <w:tc>
          <w:tcPr>
            <w:tcW w:w="908" w:type="dxa"/>
            <w:shd w:val="clear" w:color="auto" w:fill="F2F2F2" w:themeFill="background1" w:themeFillShade="F2"/>
          </w:tcPr>
          <w:p w14:paraId="61084CD2" w14:textId="77777777" w:rsidR="00A029F0" w:rsidRPr="002B7146" w:rsidRDefault="00A029F0" w:rsidP="00837A81">
            <w:pPr>
              <w:pStyle w:val="Tabletext"/>
              <w:spacing w:before="120" w:after="120"/>
              <w:rPr>
                <w:ins w:id="1959" w:author="Jillian Carson-Jackson" w:date="2021-09-08T16:33:00Z"/>
                <w:b/>
                <w:szCs w:val="20"/>
              </w:rPr>
            </w:pPr>
          </w:p>
        </w:tc>
        <w:tc>
          <w:tcPr>
            <w:tcW w:w="5572" w:type="dxa"/>
            <w:shd w:val="clear" w:color="auto" w:fill="F2F2F2" w:themeFill="background1" w:themeFillShade="F2"/>
          </w:tcPr>
          <w:p w14:paraId="1677F9AB" w14:textId="77777777" w:rsidR="00A029F0" w:rsidRPr="002B7146" w:rsidRDefault="00A029F0" w:rsidP="00837A81">
            <w:pPr>
              <w:pStyle w:val="Tabletext"/>
              <w:spacing w:before="120" w:after="120"/>
              <w:rPr>
                <w:ins w:id="1960" w:author="Jillian Carson-Jackson" w:date="2021-09-08T16:33:00Z"/>
                <w:b/>
                <w:szCs w:val="20"/>
              </w:rPr>
            </w:pPr>
          </w:p>
        </w:tc>
        <w:tc>
          <w:tcPr>
            <w:tcW w:w="683" w:type="dxa"/>
            <w:shd w:val="clear" w:color="auto" w:fill="F2F2F2" w:themeFill="background1" w:themeFillShade="F2"/>
          </w:tcPr>
          <w:p w14:paraId="13B1E5BF" w14:textId="77777777" w:rsidR="00A029F0" w:rsidRPr="00755FEE" w:rsidRDefault="00A029F0" w:rsidP="00837A81">
            <w:pPr>
              <w:pStyle w:val="Tabletext"/>
              <w:spacing w:before="120" w:after="120"/>
              <w:rPr>
                <w:ins w:id="1961" w:author="Jillian Carson-Jackson" w:date="2021-09-08T16:33:00Z"/>
                <w:b/>
                <w:szCs w:val="20"/>
              </w:rPr>
            </w:pPr>
          </w:p>
        </w:tc>
        <w:tc>
          <w:tcPr>
            <w:tcW w:w="2974" w:type="dxa"/>
            <w:shd w:val="clear" w:color="auto" w:fill="F2F2F2" w:themeFill="background1" w:themeFillShade="F2"/>
          </w:tcPr>
          <w:p w14:paraId="2AC794F3" w14:textId="77777777" w:rsidR="00A029F0" w:rsidRPr="00755FEE" w:rsidRDefault="00A029F0" w:rsidP="00837A81">
            <w:pPr>
              <w:pStyle w:val="Tabletext"/>
              <w:spacing w:before="120" w:after="120"/>
              <w:rPr>
                <w:ins w:id="1962" w:author="Jillian Carson-Jackson" w:date="2021-09-08T16:33:00Z"/>
                <w:b/>
                <w:szCs w:val="20"/>
              </w:rPr>
            </w:pPr>
          </w:p>
        </w:tc>
      </w:tr>
      <w:tr w:rsidR="00A029F0" w:rsidRPr="00755FEE" w14:paraId="7A58D450" w14:textId="77777777" w:rsidTr="00A029F0">
        <w:trPr>
          <w:trHeight w:val="70"/>
          <w:ins w:id="1963" w:author="Jillian Carson-Jackson" w:date="2021-09-08T16:33:00Z"/>
        </w:trPr>
        <w:tc>
          <w:tcPr>
            <w:tcW w:w="851" w:type="dxa"/>
            <w:vMerge w:val="restart"/>
          </w:tcPr>
          <w:p w14:paraId="226E8D77" w14:textId="77777777" w:rsidR="00A029F0" w:rsidRDefault="00A029F0" w:rsidP="00837A81">
            <w:pPr>
              <w:pStyle w:val="Tabletext"/>
              <w:spacing w:before="0" w:after="0"/>
              <w:rPr>
                <w:ins w:id="1964" w:author="Jillian Carson-Jackson" w:date="2021-09-08T16:33:00Z"/>
                <w:b/>
                <w:szCs w:val="20"/>
              </w:rPr>
            </w:pPr>
          </w:p>
        </w:tc>
        <w:tc>
          <w:tcPr>
            <w:tcW w:w="4189" w:type="dxa"/>
            <w:vMerge w:val="restart"/>
          </w:tcPr>
          <w:p w14:paraId="0635E527" w14:textId="77777777" w:rsidR="00A029F0" w:rsidRPr="006A0729" w:rsidRDefault="00A029F0" w:rsidP="00837A81">
            <w:pPr>
              <w:pStyle w:val="Tabletext"/>
              <w:ind w:left="0"/>
              <w:rPr>
                <w:ins w:id="1965" w:author="Jillian Carson-Jackson" w:date="2021-09-08T16:33:00Z"/>
                <w:i/>
                <w:szCs w:val="20"/>
              </w:rPr>
            </w:pPr>
            <w:ins w:id="1966" w:author="Jillian Carson-Jackson" w:date="2021-09-08T16:33:00Z">
              <w:r>
                <w:rPr>
                  <w:i/>
                  <w:szCs w:val="20"/>
                </w:rPr>
                <w:t>Demonstrate handovers in VTS</w:t>
              </w:r>
            </w:ins>
          </w:p>
        </w:tc>
        <w:tc>
          <w:tcPr>
            <w:tcW w:w="908" w:type="dxa"/>
          </w:tcPr>
          <w:p w14:paraId="5CA4B141" w14:textId="77777777" w:rsidR="00A029F0" w:rsidRDefault="00A029F0" w:rsidP="00837A81">
            <w:pPr>
              <w:pStyle w:val="Tabletext"/>
              <w:spacing w:before="0" w:after="0"/>
              <w:ind w:left="0" w:right="0"/>
              <w:rPr>
                <w:ins w:id="1967" w:author="Jillian Carson-Jackson" w:date="2021-09-08T16:33:00Z"/>
                <w:szCs w:val="20"/>
              </w:rPr>
            </w:pPr>
            <w:ins w:id="1968" w:author="Jillian Carson-Jackson" w:date="2021-09-08T16:33:00Z">
              <w:r>
                <w:rPr>
                  <w:szCs w:val="20"/>
                </w:rPr>
                <w:t>1.5.1</w:t>
              </w:r>
            </w:ins>
          </w:p>
        </w:tc>
        <w:tc>
          <w:tcPr>
            <w:tcW w:w="5572" w:type="dxa"/>
          </w:tcPr>
          <w:p w14:paraId="3530EB46" w14:textId="77777777" w:rsidR="00A029F0" w:rsidRPr="008338D2" w:rsidRDefault="00A029F0" w:rsidP="00837A81">
            <w:pPr>
              <w:pStyle w:val="Tabletext"/>
              <w:ind w:left="0"/>
              <w:rPr>
                <w:ins w:id="1969" w:author="Jillian Carson-Jackson" w:date="2021-09-08T16:33:00Z"/>
                <w:szCs w:val="20"/>
              </w:rPr>
            </w:pPr>
            <w:ins w:id="1970" w:author="Jillian Carson-Jackson" w:date="2021-09-08T16:33:00Z">
              <w:r>
                <w:rPr>
                  <w:szCs w:val="20"/>
                </w:rPr>
                <w:t>Handing over the shift</w:t>
              </w:r>
            </w:ins>
          </w:p>
        </w:tc>
        <w:tc>
          <w:tcPr>
            <w:tcW w:w="683" w:type="dxa"/>
          </w:tcPr>
          <w:p w14:paraId="30BE9C0C" w14:textId="77777777" w:rsidR="00A029F0" w:rsidRDefault="00A029F0" w:rsidP="00837A81">
            <w:pPr>
              <w:pStyle w:val="Tabletext"/>
              <w:spacing w:before="0" w:after="0"/>
              <w:rPr>
                <w:ins w:id="1971" w:author="Jillian Carson-Jackson" w:date="2021-09-08T16:33:00Z"/>
                <w:szCs w:val="20"/>
              </w:rPr>
            </w:pPr>
            <w:ins w:id="1972" w:author="Jillian Carson-Jackson" w:date="2021-09-08T16:33:00Z">
              <w:r>
                <w:rPr>
                  <w:szCs w:val="20"/>
                </w:rPr>
                <w:t>4</w:t>
              </w:r>
            </w:ins>
          </w:p>
        </w:tc>
        <w:tc>
          <w:tcPr>
            <w:tcW w:w="2974" w:type="dxa"/>
          </w:tcPr>
          <w:p w14:paraId="1B753401" w14:textId="77777777" w:rsidR="00A029F0" w:rsidRPr="00755FEE" w:rsidRDefault="00A029F0" w:rsidP="00837A81">
            <w:pPr>
              <w:pStyle w:val="Tabletext"/>
              <w:spacing w:before="0" w:after="0"/>
              <w:ind w:left="0" w:right="7"/>
              <w:rPr>
                <w:ins w:id="1973" w:author="Jillian Carson-Jackson" w:date="2021-09-08T16:33:00Z"/>
                <w:b/>
                <w:szCs w:val="20"/>
              </w:rPr>
            </w:pPr>
          </w:p>
        </w:tc>
      </w:tr>
      <w:tr w:rsidR="00A029F0" w:rsidRPr="00755FEE" w14:paraId="1C574E16" w14:textId="77777777" w:rsidTr="00A029F0">
        <w:trPr>
          <w:trHeight w:val="325"/>
          <w:ins w:id="1974" w:author="Jillian Carson-Jackson" w:date="2021-09-08T16:33:00Z"/>
        </w:trPr>
        <w:tc>
          <w:tcPr>
            <w:tcW w:w="851" w:type="dxa"/>
            <w:vMerge/>
          </w:tcPr>
          <w:p w14:paraId="3CD60BFB" w14:textId="77777777" w:rsidR="00A029F0" w:rsidRDefault="00A029F0" w:rsidP="00837A81">
            <w:pPr>
              <w:pStyle w:val="Tabletext"/>
              <w:spacing w:before="0" w:after="0"/>
              <w:rPr>
                <w:ins w:id="1975" w:author="Jillian Carson-Jackson" w:date="2021-09-08T16:33:00Z"/>
                <w:b/>
                <w:szCs w:val="20"/>
              </w:rPr>
            </w:pPr>
          </w:p>
        </w:tc>
        <w:tc>
          <w:tcPr>
            <w:tcW w:w="4189" w:type="dxa"/>
            <w:vMerge/>
          </w:tcPr>
          <w:p w14:paraId="7A966D07" w14:textId="77777777" w:rsidR="00A029F0" w:rsidRPr="000A6997" w:rsidRDefault="00A029F0" w:rsidP="00837A81">
            <w:pPr>
              <w:pStyle w:val="Tabletext"/>
              <w:ind w:left="0"/>
              <w:rPr>
                <w:ins w:id="1976" w:author="Jillian Carson-Jackson" w:date="2021-09-08T16:33:00Z"/>
                <w:i/>
                <w:szCs w:val="20"/>
              </w:rPr>
            </w:pPr>
          </w:p>
        </w:tc>
        <w:tc>
          <w:tcPr>
            <w:tcW w:w="908" w:type="dxa"/>
          </w:tcPr>
          <w:p w14:paraId="77E1A55E" w14:textId="77777777" w:rsidR="00A029F0" w:rsidRDefault="00A029F0" w:rsidP="00837A81">
            <w:pPr>
              <w:pStyle w:val="Tabletext"/>
              <w:spacing w:before="0" w:after="0"/>
              <w:ind w:left="0" w:right="0"/>
              <w:rPr>
                <w:ins w:id="1977" w:author="Jillian Carson-Jackson" w:date="2021-09-08T16:33:00Z"/>
                <w:szCs w:val="20"/>
              </w:rPr>
            </w:pPr>
            <w:ins w:id="1978" w:author="Jillian Carson-Jackson" w:date="2021-09-08T16:33:00Z">
              <w:r>
                <w:rPr>
                  <w:szCs w:val="20"/>
                </w:rPr>
                <w:t>1.5.2</w:t>
              </w:r>
            </w:ins>
          </w:p>
        </w:tc>
        <w:tc>
          <w:tcPr>
            <w:tcW w:w="5572" w:type="dxa"/>
          </w:tcPr>
          <w:p w14:paraId="269202DB" w14:textId="77777777" w:rsidR="00A029F0" w:rsidRPr="008338D2" w:rsidRDefault="00A029F0" w:rsidP="00837A81">
            <w:pPr>
              <w:pStyle w:val="Tabletext"/>
              <w:spacing w:before="0" w:after="0"/>
              <w:ind w:left="0" w:right="0"/>
              <w:rPr>
                <w:ins w:id="1979" w:author="Jillian Carson-Jackson" w:date="2021-09-08T16:33:00Z"/>
                <w:szCs w:val="20"/>
              </w:rPr>
            </w:pPr>
            <w:ins w:id="1980" w:author="Jillian Carson-Jackson" w:date="2021-09-08T16:33:00Z">
              <w:r>
                <w:rPr>
                  <w:szCs w:val="20"/>
                </w:rPr>
                <w:t>Vessel handovers</w:t>
              </w:r>
            </w:ins>
          </w:p>
        </w:tc>
        <w:tc>
          <w:tcPr>
            <w:tcW w:w="683" w:type="dxa"/>
          </w:tcPr>
          <w:p w14:paraId="4A846134" w14:textId="77777777" w:rsidR="00A029F0" w:rsidRDefault="00A029F0" w:rsidP="00837A81">
            <w:pPr>
              <w:pStyle w:val="Tabletext"/>
              <w:spacing w:before="0" w:after="0"/>
              <w:rPr>
                <w:ins w:id="1981" w:author="Jillian Carson-Jackson" w:date="2021-09-08T16:33:00Z"/>
                <w:szCs w:val="20"/>
              </w:rPr>
            </w:pPr>
            <w:ins w:id="1982" w:author="Jillian Carson-Jackson" w:date="2021-09-08T16:33:00Z">
              <w:r>
                <w:rPr>
                  <w:szCs w:val="20"/>
                </w:rPr>
                <w:t>4</w:t>
              </w:r>
            </w:ins>
          </w:p>
        </w:tc>
        <w:tc>
          <w:tcPr>
            <w:tcW w:w="2974" w:type="dxa"/>
          </w:tcPr>
          <w:p w14:paraId="5391D2F8" w14:textId="77777777" w:rsidR="00A029F0" w:rsidRPr="00755FEE" w:rsidRDefault="00A029F0" w:rsidP="00837A81">
            <w:pPr>
              <w:pStyle w:val="Tabletext"/>
              <w:spacing w:before="0" w:after="0"/>
              <w:ind w:left="0" w:right="7"/>
              <w:rPr>
                <w:ins w:id="1983" w:author="Jillian Carson-Jackson" w:date="2021-09-08T16:33:00Z"/>
                <w:b/>
                <w:szCs w:val="20"/>
              </w:rPr>
            </w:pPr>
          </w:p>
        </w:tc>
      </w:tr>
      <w:tr w:rsidR="00A029F0" w:rsidRPr="002B7146" w14:paraId="72C5ACEE" w14:textId="77777777" w:rsidTr="00A029F0">
        <w:trPr>
          <w:trHeight w:val="70"/>
          <w:ins w:id="1984" w:author="Jillian Carson-Jackson" w:date="2021-09-08T16:33:00Z"/>
        </w:trPr>
        <w:tc>
          <w:tcPr>
            <w:tcW w:w="851" w:type="dxa"/>
            <w:shd w:val="clear" w:color="auto" w:fill="F2F2F2" w:themeFill="background1" w:themeFillShade="F2"/>
          </w:tcPr>
          <w:p w14:paraId="5C5B5B3C" w14:textId="77777777" w:rsidR="00A029F0" w:rsidRPr="00755FEE" w:rsidRDefault="00A029F0" w:rsidP="00837A81">
            <w:pPr>
              <w:pStyle w:val="Tabletext"/>
              <w:spacing w:before="120" w:after="120"/>
              <w:rPr>
                <w:ins w:id="1985" w:author="Jillian Carson-Jackson" w:date="2021-09-08T16:33:00Z"/>
                <w:b/>
                <w:szCs w:val="20"/>
              </w:rPr>
            </w:pPr>
            <w:ins w:id="1986" w:author="Jillian Carson-Jackson" w:date="2021-09-08T16:33:00Z">
              <w:r>
                <w:rPr>
                  <w:b/>
                  <w:szCs w:val="20"/>
                </w:rPr>
                <w:t>1</w:t>
              </w:r>
              <w:r w:rsidRPr="00755FEE">
                <w:rPr>
                  <w:b/>
                  <w:szCs w:val="20"/>
                </w:rPr>
                <w:t>.</w:t>
              </w:r>
              <w:r>
                <w:rPr>
                  <w:b/>
                  <w:szCs w:val="20"/>
                </w:rPr>
                <w:t>6</w:t>
              </w:r>
            </w:ins>
          </w:p>
        </w:tc>
        <w:tc>
          <w:tcPr>
            <w:tcW w:w="4189" w:type="dxa"/>
            <w:shd w:val="clear" w:color="auto" w:fill="F2F2F2" w:themeFill="background1" w:themeFillShade="F2"/>
          </w:tcPr>
          <w:p w14:paraId="37C8044F" w14:textId="77777777" w:rsidR="00A029F0" w:rsidRPr="002B7146" w:rsidRDefault="00A029F0" w:rsidP="00837A81">
            <w:pPr>
              <w:pStyle w:val="Tabletext"/>
              <w:spacing w:before="120" w:after="120"/>
              <w:rPr>
                <w:ins w:id="1987" w:author="Jillian Carson-Jackson" w:date="2021-09-08T16:33:00Z"/>
                <w:b/>
                <w:szCs w:val="20"/>
              </w:rPr>
            </w:pPr>
            <w:ins w:id="1988" w:author="Jillian Carson-Jackson" w:date="2021-09-08T16:33:00Z">
              <w:r w:rsidRPr="002B7146">
                <w:rPr>
                  <w:b/>
                  <w:szCs w:val="20"/>
                </w:rPr>
                <w:t>Use VHF Communication</w:t>
              </w:r>
            </w:ins>
          </w:p>
        </w:tc>
        <w:tc>
          <w:tcPr>
            <w:tcW w:w="908" w:type="dxa"/>
            <w:shd w:val="clear" w:color="auto" w:fill="F2F2F2" w:themeFill="background1" w:themeFillShade="F2"/>
          </w:tcPr>
          <w:p w14:paraId="0F5A19AD" w14:textId="77777777" w:rsidR="00A029F0" w:rsidRPr="002B7146" w:rsidRDefault="00A029F0" w:rsidP="00837A81">
            <w:pPr>
              <w:pStyle w:val="Tabletext"/>
              <w:spacing w:before="120" w:after="120"/>
              <w:rPr>
                <w:ins w:id="1989" w:author="Jillian Carson-Jackson" w:date="2021-09-08T16:33:00Z"/>
                <w:b/>
                <w:szCs w:val="20"/>
              </w:rPr>
            </w:pPr>
          </w:p>
        </w:tc>
        <w:tc>
          <w:tcPr>
            <w:tcW w:w="5572" w:type="dxa"/>
            <w:shd w:val="clear" w:color="auto" w:fill="F2F2F2" w:themeFill="background1" w:themeFillShade="F2"/>
          </w:tcPr>
          <w:p w14:paraId="0E97C68F" w14:textId="77777777" w:rsidR="00A029F0" w:rsidRPr="002B7146" w:rsidRDefault="00A029F0" w:rsidP="00837A81">
            <w:pPr>
              <w:pStyle w:val="Tabletext"/>
              <w:spacing w:before="120" w:after="120"/>
              <w:rPr>
                <w:ins w:id="1990" w:author="Jillian Carson-Jackson" w:date="2021-09-08T16:33:00Z"/>
                <w:b/>
                <w:szCs w:val="20"/>
              </w:rPr>
            </w:pPr>
          </w:p>
        </w:tc>
        <w:tc>
          <w:tcPr>
            <w:tcW w:w="683" w:type="dxa"/>
            <w:shd w:val="clear" w:color="auto" w:fill="F2F2F2" w:themeFill="background1" w:themeFillShade="F2"/>
          </w:tcPr>
          <w:p w14:paraId="6FA92514" w14:textId="77777777" w:rsidR="00A029F0" w:rsidRPr="00755FEE" w:rsidRDefault="00A029F0" w:rsidP="00837A81">
            <w:pPr>
              <w:pStyle w:val="Tabletext"/>
              <w:spacing w:before="120" w:after="120"/>
              <w:rPr>
                <w:ins w:id="1991" w:author="Jillian Carson-Jackson" w:date="2021-09-08T16:33:00Z"/>
                <w:b/>
                <w:szCs w:val="20"/>
              </w:rPr>
            </w:pPr>
          </w:p>
        </w:tc>
        <w:tc>
          <w:tcPr>
            <w:tcW w:w="2974" w:type="dxa"/>
            <w:shd w:val="clear" w:color="auto" w:fill="F2F2F2" w:themeFill="background1" w:themeFillShade="F2"/>
          </w:tcPr>
          <w:p w14:paraId="470054E5" w14:textId="77777777" w:rsidR="00A029F0" w:rsidRPr="00755FEE" w:rsidRDefault="00A029F0" w:rsidP="00837A81">
            <w:pPr>
              <w:pStyle w:val="Tabletext"/>
              <w:spacing w:before="120" w:after="120"/>
              <w:rPr>
                <w:ins w:id="1992" w:author="Jillian Carson-Jackson" w:date="2021-09-08T16:33:00Z"/>
                <w:b/>
                <w:szCs w:val="20"/>
              </w:rPr>
            </w:pPr>
          </w:p>
        </w:tc>
      </w:tr>
      <w:tr w:rsidR="00A029F0" w:rsidRPr="00755FEE" w14:paraId="6C409D07" w14:textId="77777777" w:rsidTr="00A029F0">
        <w:trPr>
          <w:trHeight w:val="407"/>
          <w:ins w:id="1993" w:author="Jillian Carson-Jackson" w:date="2021-09-08T16:33:00Z"/>
        </w:trPr>
        <w:tc>
          <w:tcPr>
            <w:tcW w:w="851" w:type="dxa"/>
            <w:vMerge w:val="restart"/>
            <w:tcBorders>
              <w:bottom w:val="single" w:sz="4" w:space="0" w:color="auto"/>
            </w:tcBorders>
          </w:tcPr>
          <w:p w14:paraId="24881B34" w14:textId="77777777" w:rsidR="00A029F0" w:rsidRDefault="00A029F0" w:rsidP="00837A81">
            <w:pPr>
              <w:pStyle w:val="Tabletext"/>
              <w:spacing w:before="0" w:after="0"/>
              <w:rPr>
                <w:ins w:id="1994" w:author="Jillian Carson-Jackson" w:date="2021-09-08T16:33:00Z"/>
                <w:b/>
                <w:szCs w:val="20"/>
              </w:rPr>
            </w:pPr>
          </w:p>
        </w:tc>
        <w:tc>
          <w:tcPr>
            <w:tcW w:w="4189" w:type="dxa"/>
            <w:vMerge w:val="restart"/>
            <w:tcBorders>
              <w:bottom w:val="single" w:sz="4" w:space="0" w:color="auto"/>
            </w:tcBorders>
          </w:tcPr>
          <w:p w14:paraId="14884D5F" w14:textId="77777777" w:rsidR="00A029F0" w:rsidRPr="006A0729" w:rsidRDefault="00A029F0" w:rsidP="00837A81">
            <w:pPr>
              <w:pStyle w:val="Tabletext"/>
              <w:ind w:left="0"/>
              <w:rPr>
                <w:ins w:id="1995" w:author="Jillian Carson-Jackson" w:date="2021-09-08T16:33:00Z"/>
                <w:i/>
                <w:szCs w:val="20"/>
              </w:rPr>
            </w:pPr>
            <w:ins w:id="1996" w:author="Jillian Carson-Jackson" w:date="2021-09-08T16:33:00Z">
              <w:r>
                <w:rPr>
                  <w:i/>
                  <w:szCs w:val="20"/>
                </w:rPr>
                <w:t xml:space="preserve">Demonstrate the use of proper VHF Communications in VTS for routine communications. </w:t>
              </w:r>
            </w:ins>
          </w:p>
        </w:tc>
        <w:tc>
          <w:tcPr>
            <w:tcW w:w="908" w:type="dxa"/>
            <w:tcBorders>
              <w:bottom w:val="single" w:sz="4" w:space="0" w:color="auto"/>
            </w:tcBorders>
          </w:tcPr>
          <w:p w14:paraId="4C0CE0D2" w14:textId="77777777" w:rsidR="00A029F0" w:rsidRDefault="00A029F0" w:rsidP="00837A81">
            <w:pPr>
              <w:pStyle w:val="Tabletext"/>
              <w:spacing w:before="0" w:after="0"/>
              <w:ind w:left="0" w:right="0"/>
              <w:rPr>
                <w:ins w:id="1997" w:author="Jillian Carson-Jackson" w:date="2021-09-08T16:33:00Z"/>
                <w:szCs w:val="20"/>
              </w:rPr>
            </w:pPr>
            <w:ins w:id="1998" w:author="Jillian Carson-Jackson" w:date="2021-09-08T16:33:00Z">
              <w:r>
                <w:rPr>
                  <w:szCs w:val="20"/>
                </w:rPr>
                <w:t>1.6.1</w:t>
              </w:r>
            </w:ins>
          </w:p>
        </w:tc>
        <w:tc>
          <w:tcPr>
            <w:tcW w:w="5572" w:type="dxa"/>
            <w:tcBorders>
              <w:bottom w:val="single" w:sz="4" w:space="0" w:color="auto"/>
            </w:tcBorders>
          </w:tcPr>
          <w:p w14:paraId="2519B1AE" w14:textId="77777777" w:rsidR="00A029F0" w:rsidRPr="008338D2" w:rsidRDefault="00A029F0" w:rsidP="00837A81">
            <w:pPr>
              <w:pStyle w:val="Tabletext"/>
              <w:ind w:left="0"/>
              <w:rPr>
                <w:ins w:id="1999" w:author="Jillian Carson-Jackson" w:date="2021-09-08T16:33:00Z"/>
                <w:szCs w:val="20"/>
              </w:rPr>
            </w:pPr>
            <w:ins w:id="2000" w:author="Jillian Carson-Jackson" w:date="2021-09-08T16:33:00Z">
              <w:r>
                <w:rPr>
                  <w:szCs w:val="20"/>
                </w:rPr>
                <w:t>VHF radio telephone procedures</w:t>
              </w:r>
            </w:ins>
          </w:p>
        </w:tc>
        <w:tc>
          <w:tcPr>
            <w:tcW w:w="683" w:type="dxa"/>
          </w:tcPr>
          <w:p w14:paraId="65C22E6F" w14:textId="77777777" w:rsidR="00A029F0" w:rsidRDefault="00A029F0" w:rsidP="00837A81">
            <w:pPr>
              <w:pStyle w:val="Tabletext"/>
              <w:spacing w:before="0" w:after="0"/>
              <w:rPr>
                <w:ins w:id="2001" w:author="Jillian Carson-Jackson" w:date="2021-09-08T16:33:00Z"/>
                <w:szCs w:val="20"/>
              </w:rPr>
            </w:pPr>
            <w:ins w:id="2002" w:author="Jillian Carson-Jackson" w:date="2021-09-08T16:33:00Z">
              <w:r>
                <w:rPr>
                  <w:szCs w:val="20"/>
                </w:rPr>
                <w:t>4</w:t>
              </w:r>
            </w:ins>
          </w:p>
        </w:tc>
        <w:tc>
          <w:tcPr>
            <w:tcW w:w="2974" w:type="dxa"/>
          </w:tcPr>
          <w:p w14:paraId="657C4A70" w14:textId="77777777" w:rsidR="00A029F0" w:rsidRPr="00755FEE" w:rsidRDefault="00A029F0" w:rsidP="00837A81">
            <w:pPr>
              <w:pStyle w:val="Tabletext"/>
              <w:spacing w:before="0" w:after="0"/>
              <w:ind w:left="0" w:right="7"/>
              <w:rPr>
                <w:ins w:id="2003" w:author="Jillian Carson-Jackson" w:date="2021-09-08T16:33:00Z"/>
                <w:b/>
                <w:szCs w:val="20"/>
              </w:rPr>
            </w:pPr>
          </w:p>
        </w:tc>
      </w:tr>
      <w:tr w:rsidR="00A029F0" w:rsidRPr="00755FEE" w14:paraId="300CDA3E" w14:textId="77777777" w:rsidTr="00A029F0">
        <w:trPr>
          <w:trHeight w:val="184"/>
          <w:ins w:id="2004" w:author="Jillian Carson-Jackson" w:date="2021-09-08T16:33:00Z"/>
        </w:trPr>
        <w:tc>
          <w:tcPr>
            <w:tcW w:w="851" w:type="dxa"/>
            <w:vMerge/>
          </w:tcPr>
          <w:p w14:paraId="05D4F66E" w14:textId="77777777" w:rsidR="00A029F0" w:rsidRDefault="00A029F0" w:rsidP="00837A81">
            <w:pPr>
              <w:pStyle w:val="Tabletext"/>
              <w:spacing w:before="0" w:after="0"/>
              <w:rPr>
                <w:ins w:id="2005" w:author="Jillian Carson-Jackson" w:date="2021-09-08T16:33:00Z"/>
                <w:b/>
                <w:szCs w:val="20"/>
              </w:rPr>
            </w:pPr>
          </w:p>
        </w:tc>
        <w:tc>
          <w:tcPr>
            <w:tcW w:w="4189" w:type="dxa"/>
            <w:vMerge/>
          </w:tcPr>
          <w:p w14:paraId="55FE8831" w14:textId="77777777" w:rsidR="00A029F0" w:rsidRPr="000A6997" w:rsidRDefault="00A029F0" w:rsidP="00837A81">
            <w:pPr>
              <w:pStyle w:val="Tabletext"/>
              <w:ind w:left="0"/>
              <w:rPr>
                <w:ins w:id="2006" w:author="Jillian Carson-Jackson" w:date="2021-09-08T16:33:00Z"/>
                <w:i/>
                <w:szCs w:val="20"/>
              </w:rPr>
            </w:pPr>
          </w:p>
        </w:tc>
        <w:tc>
          <w:tcPr>
            <w:tcW w:w="908" w:type="dxa"/>
          </w:tcPr>
          <w:p w14:paraId="20BB9C6A" w14:textId="77777777" w:rsidR="00A029F0" w:rsidRDefault="00A029F0" w:rsidP="00837A81">
            <w:pPr>
              <w:pStyle w:val="Tabletext"/>
              <w:spacing w:before="0" w:after="0"/>
              <w:ind w:left="0" w:right="0"/>
              <w:rPr>
                <w:ins w:id="2007" w:author="Jillian Carson-Jackson" w:date="2021-09-08T16:33:00Z"/>
                <w:szCs w:val="20"/>
              </w:rPr>
            </w:pPr>
          </w:p>
        </w:tc>
        <w:tc>
          <w:tcPr>
            <w:tcW w:w="5572" w:type="dxa"/>
          </w:tcPr>
          <w:p w14:paraId="586C5577" w14:textId="77777777" w:rsidR="00A029F0" w:rsidRDefault="00A029F0" w:rsidP="00837A81">
            <w:pPr>
              <w:pStyle w:val="Tabletext"/>
              <w:spacing w:before="0" w:after="0"/>
              <w:ind w:left="0" w:right="0"/>
              <w:rPr>
                <w:ins w:id="2008" w:author="Jillian Carson-Jackson" w:date="2021-09-08T16:33:00Z"/>
                <w:szCs w:val="20"/>
              </w:rPr>
            </w:pPr>
            <w:ins w:id="2009" w:author="Jillian Carson-Jackson" w:date="2021-09-08T16:33:00Z">
              <w:r>
                <w:rPr>
                  <w:szCs w:val="20"/>
                </w:rPr>
                <w:t>VHF use in routine VTS operations</w:t>
              </w:r>
            </w:ins>
          </w:p>
        </w:tc>
        <w:tc>
          <w:tcPr>
            <w:tcW w:w="683" w:type="dxa"/>
          </w:tcPr>
          <w:p w14:paraId="4F179098" w14:textId="77777777" w:rsidR="00A029F0" w:rsidRDefault="00A029F0" w:rsidP="00837A81">
            <w:pPr>
              <w:pStyle w:val="Tabletext"/>
              <w:spacing w:before="0" w:after="0"/>
              <w:rPr>
                <w:ins w:id="2010" w:author="Jillian Carson-Jackson" w:date="2021-09-08T16:33:00Z"/>
                <w:szCs w:val="20"/>
              </w:rPr>
            </w:pPr>
            <w:ins w:id="2011" w:author="Jillian Carson-Jackson" w:date="2021-09-08T16:33:00Z">
              <w:r>
                <w:rPr>
                  <w:szCs w:val="20"/>
                </w:rPr>
                <w:t>4</w:t>
              </w:r>
            </w:ins>
          </w:p>
        </w:tc>
        <w:tc>
          <w:tcPr>
            <w:tcW w:w="2974" w:type="dxa"/>
          </w:tcPr>
          <w:p w14:paraId="5612F34E" w14:textId="77777777" w:rsidR="00A029F0" w:rsidRPr="00755FEE" w:rsidRDefault="00A029F0" w:rsidP="00837A81">
            <w:pPr>
              <w:pStyle w:val="Tabletext"/>
              <w:spacing w:before="0" w:after="0"/>
              <w:ind w:left="0" w:right="7"/>
              <w:rPr>
                <w:ins w:id="2012" w:author="Jillian Carson-Jackson" w:date="2021-09-08T16:33:00Z"/>
                <w:b/>
                <w:szCs w:val="20"/>
              </w:rPr>
            </w:pPr>
          </w:p>
        </w:tc>
      </w:tr>
      <w:tr w:rsidR="00A029F0" w:rsidRPr="00755FEE" w14:paraId="12B4A389" w14:textId="77777777" w:rsidTr="00A029F0">
        <w:trPr>
          <w:trHeight w:val="70"/>
          <w:ins w:id="2013" w:author="Jillian Carson-Jackson" w:date="2021-09-08T16:33:00Z"/>
        </w:trPr>
        <w:tc>
          <w:tcPr>
            <w:tcW w:w="851" w:type="dxa"/>
            <w:vMerge w:val="restart"/>
          </w:tcPr>
          <w:p w14:paraId="781D4D5E" w14:textId="77777777" w:rsidR="00A029F0" w:rsidRDefault="00A029F0" w:rsidP="00837A81">
            <w:pPr>
              <w:pStyle w:val="Tabletext"/>
              <w:spacing w:before="0" w:after="0"/>
              <w:rPr>
                <w:ins w:id="2014" w:author="Jillian Carson-Jackson" w:date="2021-09-08T16:33:00Z"/>
                <w:b/>
                <w:szCs w:val="20"/>
              </w:rPr>
            </w:pPr>
          </w:p>
        </w:tc>
        <w:tc>
          <w:tcPr>
            <w:tcW w:w="4189" w:type="dxa"/>
            <w:vMerge w:val="restart"/>
          </w:tcPr>
          <w:p w14:paraId="172E0EFB" w14:textId="77777777" w:rsidR="00A029F0" w:rsidRPr="006A0729" w:rsidRDefault="00A029F0" w:rsidP="00837A81">
            <w:pPr>
              <w:pStyle w:val="Tabletext"/>
              <w:ind w:left="0"/>
              <w:rPr>
                <w:ins w:id="2015" w:author="Jillian Carson-Jackson" w:date="2021-09-08T16:33:00Z"/>
                <w:i/>
                <w:szCs w:val="20"/>
              </w:rPr>
            </w:pPr>
            <w:ins w:id="2016" w:author="Jillian Carson-Jackson" w:date="2021-09-08T16:33:00Z">
              <w:r>
                <w:rPr>
                  <w:i/>
                  <w:szCs w:val="20"/>
                </w:rPr>
                <w:t xml:space="preserve">Demonstrate the use of proper VHF Communications in VTS for non-route communications. </w:t>
              </w:r>
            </w:ins>
          </w:p>
        </w:tc>
        <w:tc>
          <w:tcPr>
            <w:tcW w:w="908" w:type="dxa"/>
            <w:vMerge w:val="restart"/>
          </w:tcPr>
          <w:p w14:paraId="5D01622A" w14:textId="77777777" w:rsidR="00A029F0" w:rsidRDefault="00A029F0" w:rsidP="00837A81">
            <w:pPr>
              <w:pStyle w:val="Tabletext"/>
              <w:spacing w:before="0" w:after="0"/>
              <w:ind w:left="0" w:right="0"/>
              <w:rPr>
                <w:ins w:id="2017" w:author="Jillian Carson-Jackson" w:date="2021-09-08T16:33:00Z"/>
                <w:szCs w:val="20"/>
              </w:rPr>
            </w:pPr>
            <w:ins w:id="2018" w:author="Jillian Carson-Jackson" w:date="2021-09-08T16:33:00Z">
              <w:r>
                <w:rPr>
                  <w:szCs w:val="20"/>
                </w:rPr>
                <w:t>1.6.2</w:t>
              </w:r>
            </w:ins>
          </w:p>
        </w:tc>
        <w:tc>
          <w:tcPr>
            <w:tcW w:w="5572" w:type="dxa"/>
          </w:tcPr>
          <w:p w14:paraId="191FBAD4" w14:textId="77777777" w:rsidR="00A029F0" w:rsidRPr="008338D2" w:rsidRDefault="00A029F0" w:rsidP="00837A81">
            <w:pPr>
              <w:pStyle w:val="Tabletext"/>
              <w:ind w:left="0"/>
              <w:rPr>
                <w:ins w:id="2019" w:author="Jillian Carson-Jackson" w:date="2021-09-08T16:33:00Z"/>
                <w:szCs w:val="20"/>
              </w:rPr>
            </w:pPr>
            <w:ins w:id="2020" w:author="Jillian Carson-Jackson" w:date="2021-09-08T16:33:00Z">
              <w:r>
                <w:rPr>
                  <w:szCs w:val="20"/>
                </w:rPr>
                <w:t>VHF radio Distress, Urgency and Safety procedures</w:t>
              </w:r>
            </w:ins>
          </w:p>
        </w:tc>
        <w:tc>
          <w:tcPr>
            <w:tcW w:w="683" w:type="dxa"/>
          </w:tcPr>
          <w:p w14:paraId="714F1B1F" w14:textId="77777777" w:rsidR="00A029F0" w:rsidRDefault="00A029F0" w:rsidP="00837A81">
            <w:pPr>
              <w:pStyle w:val="Tabletext"/>
              <w:spacing w:before="0" w:after="0"/>
              <w:rPr>
                <w:ins w:id="2021" w:author="Jillian Carson-Jackson" w:date="2021-09-08T16:33:00Z"/>
                <w:szCs w:val="20"/>
              </w:rPr>
            </w:pPr>
            <w:ins w:id="2022" w:author="Jillian Carson-Jackson" w:date="2021-09-08T16:33:00Z">
              <w:r>
                <w:rPr>
                  <w:szCs w:val="20"/>
                </w:rPr>
                <w:t>4</w:t>
              </w:r>
            </w:ins>
          </w:p>
        </w:tc>
        <w:tc>
          <w:tcPr>
            <w:tcW w:w="2974" w:type="dxa"/>
          </w:tcPr>
          <w:p w14:paraId="02D078BD" w14:textId="77777777" w:rsidR="00A029F0" w:rsidRPr="00755FEE" w:rsidRDefault="00A029F0" w:rsidP="00837A81">
            <w:pPr>
              <w:pStyle w:val="Tabletext"/>
              <w:spacing w:before="0" w:after="0"/>
              <w:ind w:left="0" w:right="7"/>
              <w:rPr>
                <w:ins w:id="2023" w:author="Jillian Carson-Jackson" w:date="2021-09-08T16:33:00Z"/>
                <w:b/>
                <w:szCs w:val="20"/>
              </w:rPr>
            </w:pPr>
          </w:p>
        </w:tc>
      </w:tr>
      <w:tr w:rsidR="00A029F0" w:rsidRPr="00755FEE" w14:paraId="3B18D205" w14:textId="77777777" w:rsidTr="00A029F0">
        <w:trPr>
          <w:trHeight w:val="325"/>
          <w:ins w:id="2024" w:author="Jillian Carson-Jackson" w:date="2021-09-08T16:33:00Z"/>
        </w:trPr>
        <w:tc>
          <w:tcPr>
            <w:tcW w:w="851" w:type="dxa"/>
            <w:vMerge/>
          </w:tcPr>
          <w:p w14:paraId="36F26D14" w14:textId="77777777" w:rsidR="00A029F0" w:rsidRDefault="00A029F0" w:rsidP="00837A81">
            <w:pPr>
              <w:pStyle w:val="Tabletext"/>
              <w:spacing w:before="0" w:after="0"/>
              <w:rPr>
                <w:ins w:id="2025" w:author="Jillian Carson-Jackson" w:date="2021-09-08T16:33:00Z"/>
                <w:b/>
                <w:szCs w:val="20"/>
              </w:rPr>
            </w:pPr>
          </w:p>
        </w:tc>
        <w:tc>
          <w:tcPr>
            <w:tcW w:w="4189" w:type="dxa"/>
            <w:vMerge/>
          </w:tcPr>
          <w:p w14:paraId="0D4F6C7D" w14:textId="77777777" w:rsidR="00A029F0" w:rsidRPr="000A6997" w:rsidRDefault="00A029F0" w:rsidP="00837A81">
            <w:pPr>
              <w:pStyle w:val="Tabletext"/>
              <w:ind w:left="0"/>
              <w:rPr>
                <w:ins w:id="2026" w:author="Jillian Carson-Jackson" w:date="2021-09-08T16:33:00Z"/>
                <w:i/>
                <w:szCs w:val="20"/>
              </w:rPr>
            </w:pPr>
          </w:p>
        </w:tc>
        <w:tc>
          <w:tcPr>
            <w:tcW w:w="908" w:type="dxa"/>
            <w:vMerge/>
          </w:tcPr>
          <w:p w14:paraId="3B01B12E" w14:textId="77777777" w:rsidR="00A029F0" w:rsidRDefault="00A029F0" w:rsidP="00837A81">
            <w:pPr>
              <w:pStyle w:val="Tabletext"/>
              <w:spacing w:before="0" w:after="0"/>
              <w:ind w:left="0" w:right="0"/>
              <w:rPr>
                <w:ins w:id="2027" w:author="Jillian Carson-Jackson" w:date="2021-09-08T16:33:00Z"/>
                <w:szCs w:val="20"/>
              </w:rPr>
            </w:pPr>
          </w:p>
        </w:tc>
        <w:tc>
          <w:tcPr>
            <w:tcW w:w="5572" w:type="dxa"/>
          </w:tcPr>
          <w:p w14:paraId="4AF70D46" w14:textId="77777777" w:rsidR="00A029F0" w:rsidRPr="008338D2" w:rsidRDefault="00A029F0" w:rsidP="00837A81">
            <w:pPr>
              <w:pStyle w:val="Tabletext"/>
              <w:spacing w:before="0" w:after="0"/>
              <w:ind w:left="0" w:right="0"/>
              <w:rPr>
                <w:ins w:id="2028" w:author="Jillian Carson-Jackson" w:date="2021-09-08T16:33:00Z"/>
                <w:szCs w:val="20"/>
              </w:rPr>
            </w:pPr>
            <w:ins w:id="2029" w:author="Jillian Carson-Jackson" w:date="2021-09-08T16:33:00Z">
              <w:r>
                <w:rPr>
                  <w:szCs w:val="20"/>
                </w:rPr>
                <w:t>VHF use in non-routine operations</w:t>
              </w:r>
            </w:ins>
          </w:p>
        </w:tc>
        <w:tc>
          <w:tcPr>
            <w:tcW w:w="683" w:type="dxa"/>
          </w:tcPr>
          <w:p w14:paraId="02C50EED" w14:textId="77777777" w:rsidR="00A029F0" w:rsidRDefault="00A029F0" w:rsidP="00837A81">
            <w:pPr>
              <w:pStyle w:val="Tabletext"/>
              <w:spacing w:before="0" w:after="0"/>
              <w:rPr>
                <w:ins w:id="2030" w:author="Jillian Carson-Jackson" w:date="2021-09-08T16:33:00Z"/>
                <w:szCs w:val="20"/>
              </w:rPr>
            </w:pPr>
            <w:ins w:id="2031" w:author="Jillian Carson-Jackson" w:date="2021-09-08T16:33:00Z">
              <w:r>
                <w:rPr>
                  <w:szCs w:val="20"/>
                </w:rPr>
                <w:t>4</w:t>
              </w:r>
            </w:ins>
          </w:p>
        </w:tc>
        <w:tc>
          <w:tcPr>
            <w:tcW w:w="2974" w:type="dxa"/>
          </w:tcPr>
          <w:p w14:paraId="5CDA3B11" w14:textId="77777777" w:rsidR="00A029F0" w:rsidRPr="00755FEE" w:rsidRDefault="00A029F0" w:rsidP="00837A81">
            <w:pPr>
              <w:pStyle w:val="Tabletext"/>
              <w:spacing w:before="0" w:after="0"/>
              <w:ind w:left="0" w:right="7"/>
              <w:rPr>
                <w:ins w:id="2032" w:author="Jillian Carson-Jackson" w:date="2021-09-08T16:33:00Z"/>
                <w:b/>
                <w:szCs w:val="20"/>
              </w:rPr>
            </w:pPr>
          </w:p>
        </w:tc>
      </w:tr>
    </w:tbl>
    <w:p w14:paraId="423DE84D" w14:textId="77777777" w:rsidR="00A029F0" w:rsidRDefault="00A029F0" w:rsidP="00A029F0">
      <w:pPr>
        <w:rPr>
          <w:ins w:id="2033" w:author="Jillian Carson-Jackson" w:date="2021-09-08T16:33:00Z"/>
        </w:rPr>
      </w:pPr>
    </w:p>
    <w:p w14:paraId="5C05ADAF" w14:textId="77777777" w:rsidR="00A029F0" w:rsidRDefault="00A029F0" w:rsidP="00A029F0">
      <w:pPr>
        <w:rPr>
          <w:ins w:id="2034" w:author="Jillian Carson-Jackson" w:date="2021-09-08T16:33:00Z"/>
        </w:rPr>
      </w:pPr>
    </w:p>
    <w:p w14:paraId="60E4F900" w14:textId="77777777" w:rsidR="00A029F0" w:rsidRPr="00CD756A" w:rsidRDefault="00A029F0" w:rsidP="00A029F0">
      <w:pPr>
        <w:pStyle w:val="BodyText"/>
        <w:tabs>
          <w:tab w:val="left" w:pos="709"/>
        </w:tabs>
        <w:ind w:left="709" w:hanging="709"/>
        <w:rPr>
          <w:ins w:id="2035" w:author="Jillian Carson-Jackson" w:date="2021-09-08T16:33:00Z"/>
        </w:rPr>
      </w:pPr>
    </w:p>
    <w:p w14:paraId="024B1CB5" w14:textId="77777777" w:rsidR="00B34EBD" w:rsidRPr="00C34CC8" w:rsidRDefault="00B34EBD" w:rsidP="00B34EBD">
      <w:pPr>
        <w:pStyle w:val="Tabletext"/>
        <w:rPr>
          <w:ins w:id="2036" w:author="Jillian Carson-Jackson" w:date="2021-09-03T17:37:00Z"/>
          <w:b/>
        </w:rPr>
      </w:pPr>
      <w:commentRangeStart w:id="2037"/>
      <w:ins w:id="2038" w:author="Jillian Carson-Jackson" w:date="2021-09-03T17:37:00Z">
        <w:r w:rsidRPr="00C34CC8">
          <w:rPr>
            <w:b/>
          </w:rPr>
          <w:t>General communication skills</w:t>
        </w:r>
        <w:commentRangeEnd w:id="2037"/>
        <w:r>
          <w:rPr>
            <w:rStyle w:val="CommentReference"/>
            <w:color w:val="auto"/>
          </w:rPr>
          <w:commentReference w:id="2037"/>
        </w:r>
      </w:ins>
    </w:p>
    <w:p w14:paraId="1698FE55" w14:textId="77777777" w:rsidR="00B34EBD" w:rsidRPr="00C34CC8" w:rsidRDefault="00B34EBD" w:rsidP="00B34EBD">
      <w:pPr>
        <w:pStyle w:val="Tabletext"/>
        <w:rPr>
          <w:ins w:id="2039" w:author="Jillian Carson-Jackson" w:date="2021-09-03T17:37:00Z"/>
          <w:bCs/>
        </w:rPr>
      </w:pPr>
      <w:ins w:id="2040" w:author="Jillian Carson-Jackson" w:date="2021-09-03T17:37:00Z">
        <w:r w:rsidRPr="00C34CC8">
          <w:rPr>
            <w:bCs/>
          </w:rPr>
          <w:t>Interpersonal communication</w:t>
        </w:r>
      </w:ins>
    </w:p>
    <w:p w14:paraId="0661CDAA" w14:textId="77777777" w:rsidR="00B34EBD" w:rsidRPr="00C34CC8" w:rsidRDefault="00B34EBD" w:rsidP="00B34EBD">
      <w:pPr>
        <w:pStyle w:val="Tabletext"/>
        <w:rPr>
          <w:ins w:id="2041" w:author="Jillian Carson-Jackson" w:date="2021-09-03T17:37:00Z"/>
          <w:bCs/>
        </w:rPr>
      </w:pPr>
      <w:ins w:id="2042" w:author="Jillian Carson-Jackson" w:date="2021-09-03T17:37:00Z">
        <w:r w:rsidRPr="00C34CC8">
          <w:rPr>
            <w:bCs/>
          </w:rPr>
          <w:t>Procedures to enhance effective communication</w:t>
        </w:r>
      </w:ins>
    </w:p>
    <w:p w14:paraId="711BA183" w14:textId="77777777" w:rsidR="00B34EBD" w:rsidRDefault="00B34EBD" w:rsidP="00B34EBD">
      <w:pPr>
        <w:pStyle w:val="Tabletext"/>
        <w:rPr>
          <w:ins w:id="2043" w:author="Jillian Carson-Jackson" w:date="2021-09-03T17:37:00Z"/>
          <w:bCs/>
        </w:rPr>
      </w:pPr>
      <w:ins w:id="2044" w:author="Jillian Carson-Jackson" w:date="2021-09-03T17:37:00Z">
        <w:r w:rsidRPr="00C34CC8">
          <w:rPr>
            <w:bCs/>
          </w:rPr>
          <w:t>Verbal and non-verbal communications</w:t>
        </w:r>
        <w:r>
          <w:rPr>
            <w:bCs/>
          </w:rPr>
          <w:t xml:space="preserve"> </w:t>
        </w:r>
      </w:ins>
    </w:p>
    <w:p w14:paraId="4C10059E" w14:textId="77777777" w:rsidR="00B34EBD" w:rsidRDefault="00B34EBD" w:rsidP="00B34EBD">
      <w:pPr>
        <w:pStyle w:val="Tabletext"/>
        <w:rPr>
          <w:ins w:id="2045" w:author="Jillian Carson-Jackson" w:date="2021-09-03T17:37:00Z"/>
          <w:bCs/>
        </w:rPr>
      </w:pPr>
      <w:commentRangeStart w:id="2046"/>
      <w:ins w:id="2047" w:author="Jillian Carson-Jackson" w:date="2021-09-03T17:37:00Z">
        <w:r w:rsidRPr="00C34CC8">
          <w:rPr>
            <w:bCs/>
          </w:rPr>
          <w:t>Cultural aspects and common understanding of messages communicated</w:t>
        </w:r>
        <w:commentRangeEnd w:id="2046"/>
        <w:r>
          <w:rPr>
            <w:rStyle w:val="CommentReference"/>
            <w:color w:val="auto"/>
          </w:rPr>
          <w:commentReference w:id="2046"/>
        </w:r>
      </w:ins>
    </w:p>
    <w:p w14:paraId="0FB874FB" w14:textId="1DB44EF3" w:rsidR="00B77A7D" w:rsidRDefault="00B34EBD" w:rsidP="00B34EBD">
      <w:pPr>
        <w:rPr>
          <w:ins w:id="2048" w:author="Jillian Carson-Jackson" w:date="2021-09-03T17:36:00Z"/>
        </w:rPr>
      </w:pPr>
      <w:ins w:id="2049" w:author="Jillian Carson-Jackson" w:date="2021-09-03T17:37:00Z">
        <w:r>
          <w:rPr>
            <w:bCs/>
          </w:rPr>
          <w:t>Questioning techniques</w:t>
        </w:r>
      </w:ins>
    </w:p>
    <w:p w14:paraId="3524BF8B" w14:textId="215725AA" w:rsidR="00B77A7D" w:rsidRDefault="00B77A7D" w:rsidP="00B77A7D">
      <w:pPr>
        <w:rPr>
          <w:ins w:id="2050" w:author="Jillian Carson-Jackson" w:date="2021-09-03T17:36:00Z"/>
        </w:rPr>
      </w:pPr>
    </w:p>
    <w:p w14:paraId="274CB503" w14:textId="77777777" w:rsidR="00B77A7D" w:rsidRPr="00B77A7D" w:rsidRDefault="00B77A7D" w:rsidP="00B77A7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2971"/>
        <w:gridCol w:w="2982"/>
      </w:tblGrid>
      <w:tr w:rsidR="00880457" w:rsidRPr="00C50983" w14:paraId="6341AC37" w14:textId="77777777" w:rsidTr="003F033F">
        <w:trPr>
          <w:cantSplit/>
          <w:tblHeader/>
          <w:jc w:val="center"/>
        </w:trPr>
        <w:tc>
          <w:tcPr>
            <w:tcW w:w="8330" w:type="dxa"/>
            <w:tcBorders>
              <w:bottom w:val="single" w:sz="12" w:space="0" w:color="auto"/>
            </w:tcBorders>
            <w:shd w:val="clear" w:color="auto" w:fill="D9D9D9" w:themeFill="background1" w:themeFillShade="D9"/>
            <w:vAlign w:val="center"/>
          </w:tcPr>
          <w:p w14:paraId="4826A792" w14:textId="77777777" w:rsidR="00880457" w:rsidRPr="00880457" w:rsidRDefault="00880457" w:rsidP="00880457">
            <w:pPr>
              <w:pStyle w:val="Tabletext"/>
              <w:jc w:val="center"/>
              <w:rPr>
                <w:b/>
                <w:color w:val="00AFAA"/>
                <w:sz w:val="22"/>
                <w:szCs w:val="22"/>
              </w:rPr>
            </w:pPr>
            <w:r w:rsidRPr="00880457">
              <w:rPr>
                <w:b/>
                <w:color w:val="00AFAA"/>
                <w:sz w:val="22"/>
                <w:szCs w:val="22"/>
              </w:rPr>
              <w:t>Subjects / Learning Objectives</w:t>
            </w:r>
          </w:p>
        </w:tc>
        <w:tc>
          <w:tcPr>
            <w:tcW w:w="2971" w:type="dxa"/>
            <w:tcBorders>
              <w:bottom w:val="single" w:sz="12" w:space="0" w:color="auto"/>
            </w:tcBorders>
            <w:shd w:val="clear" w:color="auto" w:fill="D9D9D9" w:themeFill="background1" w:themeFillShade="D9"/>
            <w:vAlign w:val="center"/>
          </w:tcPr>
          <w:p w14:paraId="0DF75D31" w14:textId="77777777" w:rsidR="00880457" w:rsidRPr="00880457" w:rsidRDefault="00880457" w:rsidP="00880457">
            <w:pPr>
              <w:pStyle w:val="Tabletext"/>
              <w:jc w:val="center"/>
              <w:rPr>
                <w:b/>
                <w:color w:val="00AFAA"/>
                <w:sz w:val="22"/>
                <w:szCs w:val="22"/>
              </w:rPr>
            </w:pPr>
            <w:r w:rsidRPr="00880457">
              <w:rPr>
                <w:b/>
                <w:color w:val="00AFAA"/>
                <w:sz w:val="22"/>
                <w:szCs w:val="22"/>
              </w:rPr>
              <w:t>Reference</w:t>
            </w:r>
          </w:p>
        </w:tc>
        <w:tc>
          <w:tcPr>
            <w:tcW w:w="2982" w:type="dxa"/>
            <w:tcBorders>
              <w:bottom w:val="single" w:sz="12" w:space="0" w:color="auto"/>
            </w:tcBorders>
            <w:shd w:val="clear" w:color="auto" w:fill="D9D9D9" w:themeFill="background1" w:themeFillShade="D9"/>
            <w:vAlign w:val="center"/>
          </w:tcPr>
          <w:p w14:paraId="65BEC969" w14:textId="77777777" w:rsidR="00880457" w:rsidRPr="00880457" w:rsidRDefault="00880457" w:rsidP="00880457">
            <w:pPr>
              <w:pStyle w:val="Tabletext"/>
              <w:jc w:val="center"/>
              <w:rPr>
                <w:b/>
                <w:color w:val="00AFAA"/>
                <w:sz w:val="22"/>
                <w:szCs w:val="22"/>
              </w:rPr>
            </w:pPr>
            <w:r w:rsidRPr="00880457">
              <w:rPr>
                <w:b/>
                <w:color w:val="00AFAA"/>
                <w:sz w:val="22"/>
                <w:szCs w:val="22"/>
              </w:rPr>
              <w:t>Teaching Aid</w:t>
            </w:r>
          </w:p>
        </w:tc>
      </w:tr>
      <w:tr w:rsidR="00880457" w:rsidRPr="00C50983" w14:paraId="0040B94E" w14:textId="77777777" w:rsidTr="003F033F">
        <w:trPr>
          <w:cantSplit/>
          <w:jc w:val="center"/>
        </w:trPr>
        <w:tc>
          <w:tcPr>
            <w:tcW w:w="8330" w:type="dxa"/>
            <w:tcBorders>
              <w:top w:val="single" w:sz="12" w:space="0" w:color="auto"/>
            </w:tcBorders>
            <w:shd w:val="clear" w:color="auto" w:fill="D9D9D9" w:themeFill="background1" w:themeFillShade="D9"/>
          </w:tcPr>
          <w:p w14:paraId="6978A979" w14:textId="77777777" w:rsidR="00880457" w:rsidRPr="00C50983" w:rsidRDefault="00880457" w:rsidP="00880457">
            <w:pPr>
              <w:pStyle w:val="Tabletext"/>
            </w:pPr>
            <w:r w:rsidRPr="00C50983">
              <w:rPr>
                <w:i/>
              </w:rPr>
              <w:t>Have a sufficient knowledge of the English language to be able to use charts and other nautical publications, understand meteorological and oceanographic information and communicate with vessels and allied services for VTS mission purposes.</w:t>
            </w:r>
          </w:p>
        </w:tc>
        <w:tc>
          <w:tcPr>
            <w:tcW w:w="2971" w:type="dxa"/>
            <w:tcBorders>
              <w:top w:val="single" w:sz="12" w:space="0" w:color="auto"/>
            </w:tcBorders>
            <w:shd w:val="clear" w:color="auto" w:fill="D9D9D9" w:themeFill="background1" w:themeFillShade="D9"/>
          </w:tcPr>
          <w:p w14:paraId="550A6B96" w14:textId="77777777" w:rsidR="00880457" w:rsidRPr="00C50983" w:rsidRDefault="00880457" w:rsidP="00880457">
            <w:pPr>
              <w:pStyle w:val="Tabletext"/>
            </w:pPr>
          </w:p>
        </w:tc>
        <w:tc>
          <w:tcPr>
            <w:tcW w:w="2982" w:type="dxa"/>
            <w:tcBorders>
              <w:top w:val="single" w:sz="12" w:space="0" w:color="auto"/>
            </w:tcBorders>
            <w:shd w:val="clear" w:color="auto" w:fill="D9D9D9" w:themeFill="background1" w:themeFillShade="D9"/>
          </w:tcPr>
          <w:p w14:paraId="0BCE3129" w14:textId="77777777" w:rsidR="00880457" w:rsidRPr="00C50983" w:rsidRDefault="00880457" w:rsidP="00880457">
            <w:pPr>
              <w:pStyle w:val="Tabletext"/>
            </w:pPr>
          </w:p>
        </w:tc>
      </w:tr>
      <w:tr w:rsidR="003F033F" w:rsidRPr="00CD1A5B" w14:paraId="483D02A9" w14:textId="77777777" w:rsidTr="003F033F">
        <w:trPr>
          <w:cantSplit/>
          <w:trHeight w:hRule="exact" w:val="521"/>
          <w:jc w:val="center"/>
          <w:ins w:id="2051" w:author="Jillian Carson-Jackson" w:date="2021-01-30T17:12:00Z"/>
        </w:trPr>
        <w:tc>
          <w:tcPr>
            <w:tcW w:w="8330" w:type="dxa"/>
            <w:tcBorders>
              <w:top w:val="single" w:sz="12" w:space="0" w:color="auto"/>
              <w:bottom w:val="single" w:sz="4" w:space="0" w:color="auto"/>
            </w:tcBorders>
            <w:vAlign w:val="center"/>
          </w:tcPr>
          <w:p w14:paraId="282BF83D" w14:textId="77777777" w:rsidR="003F033F" w:rsidRPr="00CD1A5B" w:rsidRDefault="003F033F" w:rsidP="00CD5C9F">
            <w:pPr>
              <w:pStyle w:val="Tablelevel1bold"/>
              <w:rPr>
                <w:ins w:id="2052" w:author="Jillian Carson-Jackson" w:date="2021-01-30T17:12:00Z"/>
                <w:rFonts w:ascii="Calibri" w:hAnsi="Calibri"/>
                <w:sz w:val="22"/>
                <w:szCs w:val="22"/>
              </w:rPr>
            </w:pPr>
            <w:ins w:id="2053" w:author="Jillian Carson-Jackson" w:date="2021-01-30T17:12:00Z">
              <w:r w:rsidRPr="00CD1A5B">
                <w:rPr>
                  <w:rFonts w:ascii="Calibri" w:hAnsi="Calibri"/>
                  <w:sz w:val="22"/>
                  <w:szCs w:val="22"/>
                </w:rPr>
                <w:t>General communication skills</w:t>
              </w:r>
            </w:ins>
          </w:p>
        </w:tc>
        <w:tc>
          <w:tcPr>
            <w:tcW w:w="2971" w:type="dxa"/>
            <w:tcBorders>
              <w:top w:val="single" w:sz="12" w:space="0" w:color="auto"/>
              <w:bottom w:val="single" w:sz="4" w:space="0" w:color="auto"/>
            </w:tcBorders>
          </w:tcPr>
          <w:p w14:paraId="39DEFED9" w14:textId="77777777" w:rsidR="003F033F" w:rsidRPr="00CD1A5B" w:rsidRDefault="003F033F" w:rsidP="00CD5C9F">
            <w:pPr>
              <w:pStyle w:val="Tablelevel2"/>
              <w:ind w:left="0"/>
              <w:jc w:val="center"/>
              <w:rPr>
                <w:ins w:id="2054" w:author="Jillian Carson-Jackson" w:date="2021-01-30T17:12:00Z"/>
                <w:rFonts w:ascii="Calibri" w:hAnsi="Calibri"/>
                <w:sz w:val="22"/>
                <w:szCs w:val="22"/>
              </w:rPr>
            </w:pPr>
          </w:p>
        </w:tc>
        <w:tc>
          <w:tcPr>
            <w:tcW w:w="2982" w:type="dxa"/>
            <w:tcBorders>
              <w:top w:val="single" w:sz="12" w:space="0" w:color="auto"/>
              <w:bottom w:val="single" w:sz="4" w:space="0" w:color="auto"/>
            </w:tcBorders>
          </w:tcPr>
          <w:p w14:paraId="3AE397A2" w14:textId="77777777" w:rsidR="003F033F" w:rsidRPr="00CD1A5B" w:rsidRDefault="003F033F" w:rsidP="00CD5C9F">
            <w:pPr>
              <w:rPr>
                <w:ins w:id="2055" w:author="Jillian Carson-Jackson" w:date="2021-01-30T17:12:00Z"/>
                <w:rFonts w:ascii="Calibri" w:hAnsi="Calibri"/>
                <w:sz w:val="22"/>
                <w:szCs w:val="22"/>
              </w:rPr>
            </w:pPr>
          </w:p>
        </w:tc>
      </w:tr>
      <w:tr w:rsidR="003F033F" w:rsidRPr="00CD1A5B" w14:paraId="72703E84" w14:textId="77777777" w:rsidTr="003F033F">
        <w:trPr>
          <w:cantSplit/>
          <w:trHeight w:hRule="exact" w:val="425"/>
          <w:jc w:val="center"/>
          <w:ins w:id="2056" w:author="Jillian Carson-Jackson" w:date="2021-01-30T17:12:00Z"/>
        </w:trPr>
        <w:tc>
          <w:tcPr>
            <w:tcW w:w="8330" w:type="dxa"/>
            <w:tcBorders>
              <w:top w:val="single" w:sz="4" w:space="0" w:color="auto"/>
              <w:bottom w:val="single" w:sz="4" w:space="0" w:color="auto"/>
            </w:tcBorders>
          </w:tcPr>
          <w:p w14:paraId="77595598" w14:textId="77777777" w:rsidR="003F033F" w:rsidRDefault="000019C0" w:rsidP="00CD5C9F">
            <w:pPr>
              <w:pStyle w:val="Tablelevel1bold"/>
              <w:rPr>
                <w:ins w:id="2057" w:author="Jillian Carson-Jackson" w:date="2021-09-03T17:39:00Z"/>
                <w:rFonts w:ascii="Calibri" w:hAnsi="Calibri"/>
                <w:b w:val="0"/>
                <w:i/>
                <w:sz w:val="22"/>
                <w:szCs w:val="22"/>
              </w:rPr>
            </w:pPr>
            <w:ins w:id="2058" w:author="Jillian Carson-Jackson" w:date="2021-02-04T20:54:00Z">
              <w:r>
                <w:rPr>
                  <w:rFonts w:ascii="Calibri" w:hAnsi="Calibri"/>
                  <w:b w:val="0"/>
                  <w:i/>
                  <w:sz w:val="22"/>
                  <w:szCs w:val="22"/>
                </w:rPr>
                <w:t>Demonstrate general communication skills</w:t>
              </w:r>
            </w:ins>
            <w:ins w:id="2059" w:author="Jillian Carson-Jackson" w:date="2021-01-30T17:12:00Z">
              <w:r w:rsidR="003F033F" w:rsidRPr="00CD1A5B">
                <w:rPr>
                  <w:rFonts w:ascii="Calibri" w:hAnsi="Calibri"/>
                  <w:b w:val="0"/>
                  <w:i/>
                  <w:sz w:val="22"/>
                  <w:szCs w:val="22"/>
                </w:rPr>
                <w:t>.</w:t>
              </w:r>
            </w:ins>
          </w:p>
          <w:p w14:paraId="57C7E8CB" w14:textId="77777777" w:rsidR="00075FB8" w:rsidRPr="00075FB8" w:rsidRDefault="00075FB8" w:rsidP="00075FB8">
            <w:pPr>
              <w:rPr>
                <w:ins w:id="2060" w:author="Jillian Carson-Jackson" w:date="2021-09-03T17:39:00Z"/>
              </w:rPr>
            </w:pPr>
          </w:p>
          <w:p w14:paraId="03C33DB9" w14:textId="77777777" w:rsidR="00075FB8" w:rsidRPr="00075FB8" w:rsidRDefault="00075FB8" w:rsidP="00075FB8">
            <w:pPr>
              <w:rPr>
                <w:ins w:id="2061" w:author="Jillian Carson-Jackson" w:date="2021-09-03T17:39:00Z"/>
              </w:rPr>
            </w:pPr>
          </w:p>
          <w:p w14:paraId="157CBD60" w14:textId="77777777" w:rsidR="00075FB8" w:rsidRPr="00075FB8" w:rsidRDefault="00075FB8" w:rsidP="00075FB8">
            <w:pPr>
              <w:rPr>
                <w:ins w:id="2062" w:author="Jillian Carson-Jackson" w:date="2021-09-03T17:39:00Z"/>
              </w:rPr>
            </w:pPr>
          </w:p>
          <w:p w14:paraId="7657C734" w14:textId="77777777" w:rsidR="00075FB8" w:rsidRPr="00075FB8" w:rsidRDefault="00075FB8" w:rsidP="00075FB8">
            <w:pPr>
              <w:rPr>
                <w:ins w:id="2063" w:author="Jillian Carson-Jackson" w:date="2021-09-03T17:39:00Z"/>
              </w:rPr>
            </w:pPr>
          </w:p>
          <w:p w14:paraId="39686A89" w14:textId="77777777" w:rsidR="00075FB8" w:rsidRPr="00075FB8" w:rsidRDefault="00075FB8" w:rsidP="00075FB8">
            <w:pPr>
              <w:rPr>
                <w:ins w:id="2064" w:author="Jillian Carson-Jackson" w:date="2021-09-03T17:39:00Z"/>
              </w:rPr>
            </w:pPr>
          </w:p>
          <w:p w14:paraId="2943D0B8" w14:textId="77777777" w:rsidR="00075FB8" w:rsidRPr="00075FB8" w:rsidRDefault="00075FB8" w:rsidP="00075FB8">
            <w:pPr>
              <w:rPr>
                <w:ins w:id="2065" w:author="Jillian Carson-Jackson" w:date="2021-09-03T17:39:00Z"/>
              </w:rPr>
            </w:pPr>
          </w:p>
          <w:p w14:paraId="1A9391F6" w14:textId="77777777" w:rsidR="00075FB8" w:rsidRPr="00075FB8" w:rsidRDefault="00075FB8" w:rsidP="00075FB8">
            <w:pPr>
              <w:rPr>
                <w:ins w:id="2066" w:author="Jillian Carson-Jackson" w:date="2021-09-03T17:39:00Z"/>
              </w:rPr>
            </w:pPr>
          </w:p>
          <w:p w14:paraId="5AD3A6F6" w14:textId="77777777" w:rsidR="00075FB8" w:rsidRPr="00075FB8" w:rsidRDefault="00075FB8" w:rsidP="00075FB8">
            <w:pPr>
              <w:rPr>
                <w:ins w:id="2067" w:author="Jillian Carson-Jackson" w:date="2021-09-03T17:39:00Z"/>
              </w:rPr>
            </w:pPr>
          </w:p>
          <w:p w14:paraId="4ACFBF7E" w14:textId="77777777" w:rsidR="00075FB8" w:rsidRPr="00075FB8" w:rsidRDefault="00075FB8" w:rsidP="00075FB8">
            <w:pPr>
              <w:rPr>
                <w:ins w:id="2068" w:author="Jillian Carson-Jackson" w:date="2021-09-03T17:39:00Z"/>
              </w:rPr>
            </w:pPr>
          </w:p>
          <w:p w14:paraId="2790DFB6" w14:textId="77777777" w:rsidR="00075FB8" w:rsidRDefault="00075FB8" w:rsidP="00075FB8">
            <w:pPr>
              <w:rPr>
                <w:ins w:id="2069" w:author="Jillian Carson-Jackson" w:date="2021-09-03T17:39:00Z"/>
                <w:rFonts w:ascii="Calibri" w:eastAsia="Times New Roman" w:hAnsi="Calibri"/>
                <w:i/>
                <w:sz w:val="22"/>
                <w:szCs w:val="22"/>
              </w:rPr>
            </w:pPr>
          </w:p>
          <w:p w14:paraId="679BDAF1" w14:textId="06420F2C" w:rsidR="00075FB8" w:rsidRPr="00075FB8" w:rsidRDefault="00075FB8" w:rsidP="00075FB8">
            <w:pPr>
              <w:tabs>
                <w:tab w:val="left" w:pos="6912"/>
              </w:tabs>
              <w:rPr>
                <w:ins w:id="2070" w:author="Jillian Carson-Jackson" w:date="2021-01-30T17:12:00Z"/>
              </w:rPr>
            </w:pPr>
            <w:ins w:id="2071" w:author="Jillian Carson-Jackson" w:date="2021-09-03T17:39:00Z">
              <w:r>
                <w:tab/>
              </w:r>
            </w:ins>
          </w:p>
        </w:tc>
        <w:tc>
          <w:tcPr>
            <w:tcW w:w="2971" w:type="dxa"/>
            <w:tcBorders>
              <w:top w:val="single" w:sz="4" w:space="0" w:color="auto"/>
              <w:bottom w:val="single" w:sz="4" w:space="0" w:color="auto"/>
            </w:tcBorders>
          </w:tcPr>
          <w:p w14:paraId="612B4FAD" w14:textId="77777777" w:rsidR="003F033F" w:rsidRPr="00CD1A5B" w:rsidRDefault="003F033F" w:rsidP="00CD5C9F">
            <w:pPr>
              <w:pStyle w:val="Tablelevel2"/>
              <w:ind w:left="0"/>
              <w:jc w:val="center"/>
              <w:rPr>
                <w:ins w:id="2072" w:author="Jillian Carson-Jackson" w:date="2021-01-30T17:12:00Z"/>
                <w:rFonts w:ascii="Calibri" w:hAnsi="Calibri"/>
                <w:i/>
                <w:sz w:val="22"/>
                <w:szCs w:val="22"/>
              </w:rPr>
            </w:pPr>
          </w:p>
        </w:tc>
        <w:tc>
          <w:tcPr>
            <w:tcW w:w="2982" w:type="dxa"/>
            <w:tcBorders>
              <w:top w:val="single" w:sz="4" w:space="0" w:color="auto"/>
              <w:bottom w:val="single" w:sz="4" w:space="0" w:color="auto"/>
            </w:tcBorders>
          </w:tcPr>
          <w:p w14:paraId="559C90EA" w14:textId="77777777" w:rsidR="003F033F" w:rsidRPr="00CD1A5B" w:rsidRDefault="003F033F" w:rsidP="00CD5C9F">
            <w:pPr>
              <w:rPr>
                <w:ins w:id="2073" w:author="Jillian Carson-Jackson" w:date="2021-01-30T17:12:00Z"/>
                <w:rFonts w:ascii="Calibri" w:hAnsi="Calibri"/>
                <w:i/>
                <w:sz w:val="22"/>
                <w:szCs w:val="22"/>
              </w:rPr>
            </w:pPr>
          </w:p>
        </w:tc>
      </w:tr>
      <w:tr w:rsidR="003F033F" w:rsidRPr="00CD1A5B" w14:paraId="33345459" w14:textId="77777777" w:rsidTr="003F033F">
        <w:trPr>
          <w:cantSplit/>
          <w:trHeight w:hRule="exact" w:val="1250"/>
          <w:jc w:val="center"/>
          <w:ins w:id="2074" w:author="Jillian Carson-Jackson" w:date="2021-01-30T17:12:00Z"/>
        </w:trPr>
        <w:tc>
          <w:tcPr>
            <w:tcW w:w="8330" w:type="dxa"/>
            <w:tcBorders>
              <w:top w:val="single" w:sz="4" w:space="0" w:color="auto"/>
            </w:tcBorders>
          </w:tcPr>
          <w:p w14:paraId="571B422A" w14:textId="77777777" w:rsidR="003F033F" w:rsidRPr="00CD1A5B" w:rsidRDefault="003F033F" w:rsidP="00CD5C9F">
            <w:pPr>
              <w:pStyle w:val="Tablelevel1bold"/>
              <w:rPr>
                <w:ins w:id="2075" w:author="Jillian Carson-Jackson" w:date="2021-01-30T17:12:00Z"/>
                <w:rFonts w:ascii="Calibri" w:hAnsi="Calibri"/>
                <w:b w:val="0"/>
                <w:sz w:val="22"/>
                <w:szCs w:val="22"/>
              </w:rPr>
            </w:pPr>
            <w:ins w:id="2076" w:author="Jillian Carson-Jackson" w:date="2021-01-30T17:12:00Z">
              <w:r w:rsidRPr="00CD1A5B">
                <w:rPr>
                  <w:rFonts w:ascii="Calibri" w:hAnsi="Calibri"/>
                  <w:b w:val="0"/>
                  <w:sz w:val="22"/>
                  <w:szCs w:val="22"/>
                </w:rPr>
                <w:t>Describe active listening skills</w:t>
              </w:r>
            </w:ins>
          </w:p>
          <w:p w14:paraId="4BC63AF8" w14:textId="77777777" w:rsidR="003F033F" w:rsidRPr="00C0309C" w:rsidRDefault="003F033F" w:rsidP="00C0309C">
            <w:pPr>
              <w:pStyle w:val="Tabletext"/>
              <w:ind w:left="709"/>
              <w:rPr>
                <w:ins w:id="2077" w:author="Jillian Carson-Jackson" w:date="2021-01-30T17:12:00Z"/>
              </w:rPr>
            </w:pPr>
            <w:ins w:id="2078" w:author="Jillian Carson-Jackson" w:date="2021-01-30T17:12:00Z">
              <w:r w:rsidRPr="00C0309C">
                <w:t xml:space="preserve">The process of interpersonal communication </w:t>
              </w:r>
            </w:ins>
          </w:p>
          <w:p w14:paraId="0ED123A6" w14:textId="77777777" w:rsidR="003F033F" w:rsidRPr="00C0309C" w:rsidRDefault="003F033F" w:rsidP="00C0309C">
            <w:pPr>
              <w:pStyle w:val="Tabletext"/>
              <w:ind w:left="709"/>
              <w:rPr>
                <w:ins w:id="2079" w:author="Jillian Carson-Jackson" w:date="2021-01-30T17:12:00Z"/>
              </w:rPr>
            </w:pPr>
            <w:ins w:id="2080" w:author="Jillian Carson-Jackson" w:date="2021-01-30T17:12:00Z">
              <w:r w:rsidRPr="00C0309C">
                <w:t>Effective team communications</w:t>
              </w:r>
            </w:ins>
          </w:p>
          <w:p w14:paraId="08514BD5" w14:textId="77777777" w:rsidR="003F033F" w:rsidRPr="00CD1A5B" w:rsidRDefault="003F033F" w:rsidP="00C0309C">
            <w:pPr>
              <w:pStyle w:val="Tabletext"/>
              <w:ind w:left="709"/>
              <w:rPr>
                <w:ins w:id="2081" w:author="Jillian Carson-Jackson" w:date="2021-01-30T17:12:00Z"/>
                <w:rFonts w:ascii="Calibri" w:hAnsi="Calibri"/>
                <w:sz w:val="22"/>
                <w:szCs w:val="22"/>
              </w:rPr>
            </w:pPr>
            <w:ins w:id="2082" w:author="Jillian Carson-Jackson" w:date="2021-01-30T17:12:00Z">
              <w:r w:rsidRPr="00C0309C">
                <w:t>Empathy</w:t>
              </w:r>
            </w:ins>
          </w:p>
        </w:tc>
        <w:tc>
          <w:tcPr>
            <w:tcW w:w="2971" w:type="dxa"/>
            <w:tcBorders>
              <w:top w:val="single" w:sz="4" w:space="0" w:color="auto"/>
            </w:tcBorders>
          </w:tcPr>
          <w:p w14:paraId="31D6EA85" w14:textId="77777777" w:rsidR="003F033F" w:rsidRPr="00CD1A5B" w:rsidRDefault="003F033F" w:rsidP="00CD5C9F">
            <w:pPr>
              <w:pStyle w:val="Tablelevel1bold"/>
              <w:jc w:val="center"/>
              <w:rPr>
                <w:ins w:id="2083" w:author="Jillian Carson-Jackson" w:date="2021-01-30T17:12:00Z"/>
                <w:rFonts w:ascii="Calibri" w:hAnsi="Calibri"/>
                <w:b w:val="0"/>
                <w:sz w:val="22"/>
                <w:szCs w:val="22"/>
              </w:rPr>
            </w:pPr>
          </w:p>
        </w:tc>
        <w:tc>
          <w:tcPr>
            <w:tcW w:w="2982" w:type="dxa"/>
            <w:tcBorders>
              <w:top w:val="single" w:sz="4" w:space="0" w:color="auto"/>
            </w:tcBorders>
          </w:tcPr>
          <w:p w14:paraId="1CEFB660" w14:textId="77777777" w:rsidR="003F033F" w:rsidRPr="00CD1A5B" w:rsidRDefault="003F033F" w:rsidP="00CD5C9F">
            <w:pPr>
              <w:rPr>
                <w:ins w:id="2084" w:author="Jillian Carson-Jackson" w:date="2021-01-30T17:12:00Z"/>
                <w:rFonts w:ascii="Calibri" w:hAnsi="Calibri"/>
                <w:sz w:val="22"/>
                <w:szCs w:val="22"/>
              </w:rPr>
            </w:pPr>
            <w:ins w:id="2085" w:author="Jillian Carson-Jackson" w:date="2021-01-30T17:12:00Z">
              <w:r w:rsidRPr="00CD1A5B">
                <w:rPr>
                  <w:rFonts w:ascii="Calibri" w:hAnsi="Calibri"/>
                  <w:sz w:val="22"/>
                  <w:szCs w:val="22"/>
                </w:rPr>
                <w:t>A6 and A7 for documented case studies</w:t>
              </w:r>
            </w:ins>
          </w:p>
        </w:tc>
      </w:tr>
      <w:tr w:rsidR="000A287F" w:rsidRPr="00CD1A5B" w14:paraId="49514523" w14:textId="77777777" w:rsidTr="000A287F">
        <w:trPr>
          <w:cantSplit/>
          <w:trHeight w:hRule="exact" w:val="496"/>
          <w:jc w:val="center"/>
          <w:ins w:id="2086" w:author="Jillian Carson-Jackson" w:date="2021-02-04T21:43:00Z"/>
        </w:trPr>
        <w:tc>
          <w:tcPr>
            <w:tcW w:w="8330" w:type="dxa"/>
            <w:tcBorders>
              <w:top w:val="single" w:sz="4" w:space="0" w:color="auto"/>
            </w:tcBorders>
          </w:tcPr>
          <w:p w14:paraId="432150A3" w14:textId="0799AB79" w:rsidR="000A287F" w:rsidRPr="000A287F" w:rsidRDefault="000A287F" w:rsidP="000A287F">
            <w:pPr>
              <w:pStyle w:val="Tabletext"/>
              <w:ind w:left="0"/>
              <w:rPr>
                <w:ins w:id="2087" w:author="Jillian Carson-Jackson" w:date="2021-02-04T21:43:00Z"/>
              </w:rPr>
            </w:pPr>
            <w:ins w:id="2088" w:author="Jillian Carson-Jackson" w:date="2021-02-04T21:43:00Z">
              <w:r w:rsidRPr="000A287F">
                <w:rPr>
                  <w:rFonts w:ascii="Calibri" w:eastAsia="Times New Roman" w:hAnsi="Calibri"/>
                  <w:i/>
                  <w:color w:val="auto"/>
                  <w:sz w:val="22"/>
                  <w:szCs w:val="22"/>
                </w:rPr>
                <w:t>Demonstrate procedures to enhance effective communication</w:t>
              </w:r>
            </w:ins>
          </w:p>
        </w:tc>
        <w:tc>
          <w:tcPr>
            <w:tcW w:w="2971" w:type="dxa"/>
            <w:tcBorders>
              <w:top w:val="single" w:sz="4" w:space="0" w:color="auto"/>
            </w:tcBorders>
          </w:tcPr>
          <w:p w14:paraId="701F47D7" w14:textId="77777777" w:rsidR="000A287F" w:rsidRPr="00CD1A5B" w:rsidRDefault="000A287F" w:rsidP="00CD5C9F">
            <w:pPr>
              <w:pStyle w:val="Tablelevel1bold"/>
              <w:jc w:val="center"/>
              <w:rPr>
                <w:ins w:id="2089" w:author="Jillian Carson-Jackson" w:date="2021-02-04T21:43:00Z"/>
                <w:rFonts w:ascii="Calibri" w:hAnsi="Calibri"/>
                <w:b w:val="0"/>
                <w:sz w:val="22"/>
                <w:szCs w:val="22"/>
              </w:rPr>
            </w:pPr>
          </w:p>
        </w:tc>
        <w:tc>
          <w:tcPr>
            <w:tcW w:w="2982" w:type="dxa"/>
            <w:tcBorders>
              <w:top w:val="single" w:sz="4" w:space="0" w:color="auto"/>
            </w:tcBorders>
          </w:tcPr>
          <w:p w14:paraId="7B140002" w14:textId="77777777" w:rsidR="000A287F" w:rsidRPr="00CD1A5B" w:rsidRDefault="000A287F" w:rsidP="00CD5C9F">
            <w:pPr>
              <w:rPr>
                <w:ins w:id="2090" w:author="Jillian Carson-Jackson" w:date="2021-02-04T21:43:00Z"/>
                <w:rFonts w:ascii="Calibri" w:hAnsi="Calibri"/>
                <w:sz w:val="22"/>
                <w:szCs w:val="22"/>
              </w:rPr>
            </w:pPr>
          </w:p>
        </w:tc>
      </w:tr>
      <w:tr w:rsidR="003F033F" w:rsidRPr="00CD1A5B" w14:paraId="70E18D1A" w14:textId="77777777" w:rsidTr="000A287F">
        <w:trPr>
          <w:cantSplit/>
          <w:trHeight w:hRule="exact" w:val="1000"/>
          <w:jc w:val="center"/>
          <w:ins w:id="2091" w:author="Jillian Carson-Jackson" w:date="2021-01-30T17:12:00Z"/>
        </w:trPr>
        <w:tc>
          <w:tcPr>
            <w:tcW w:w="8330" w:type="dxa"/>
          </w:tcPr>
          <w:p w14:paraId="3ABA3CEF" w14:textId="07D39793" w:rsidR="00BE14EB" w:rsidRPr="00C0309C" w:rsidRDefault="00167582" w:rsidP="00C0309C">
            <w:pPr>
              <w:pStyle w:val="Tabletext"/>
              <w:ind w:left="709"/>
              <w:rPr>
                <w:ins w:id="2092" w:author="Jillian Carson-Jackson" w:date="2021-01-30T17:15:00Z"/>
              </w:rPr>
            </w:pPr>
            <w:ins w:id="2093" w:author="Jillian Carson-Jackson" w:date="2021-01-30T17:17:00Z">
              <w:r w:rsidRPr="00C0309C">
                <w:lastRenderedPageBreak/>
                <w:t>Reading</w:t>
              </w:r>
            </w:ins>
            <w:ins w:id="2094" w:author="Jillian Carson-Jackson" w:date="2021-01-30T17:15:00Z">
              <w:r w:rsidR="00BE14EB" w:rsidRPr="00C0309C">
                <w:t>-back received message</w:t>
              </w:r>
            </w:ins>
          </w:p>
          <w:p w14:paraId="15C06E0D" w14:textId="77777777" w:rsidR="00BE14EB" w:rsidRPr="00C0309C" w:rsidRDefault="00BE14EB" w:rsidP="00C0309C">
            <w:pPr>
              <w:pStyle w:val="Tabletext"/>
              <w:ind w:left="709"/>
              <w:rPr>
                <w:ins w:id="2095" w:author="Jillian Carson-Jackson" w:date="2021-01-30T17:15:00Z"/>
              </w:rPr>
            </w:pPr>
            <w:ins w:id="2096" w:author="Jillian Carson-Jackson" w:date="2021-01-30T17:15:00Z">
              <w:r w:rsidRPr="00C0309C">
                <w:t>Breaking message into smaller components</w:t>
              </w:r>
            </w:ins>
          </w:p>
          <w:p w14:paraId="258A7CBD" w14:textId="124A984E" w:rsidR="003F033F" w:rsidRPr="00CD1A5B" w:rsidRDefault="00BE14EB" w:rsidP="00C0309C">
            <w:pPr>
              <w:pStyle w:val="Tabletext"/>
              <w:ind w:left="709"/>
              <w:rPr>
                <w:ins w:id="2097" w:author="Jillian Carson-Jackson" w:date="2021-01-30T17:12:00Z"/>
                <w:rFonts w:ascii="Calibri" w:hAnsi="Calibri"/>
                <w:sz w:val="22"/>
                <w:szCs w:val="22"/>
              </w:rPr>
            </w:pPr>
            <w:ins w:id="2098" w:author="Jillian Carson-Jackson" w:date="2021-01-30T17:15:00Z">
              <w:r w:rsidRPr="00C0309C">
                <w:t>Rephrasing message</w:t>
              </w:r>
            </w:ins>
          </w:p>
        </w:tc>
        <w:tc>
          <w:tcPr>
            <w:tcW w:w="2971" w:type="dxa"/>
          </w:tcPr>
          <w:p w14:paraId="4CE01D86" w14:textId="77777777" w:rsidR="003F033F" w:rsidRPr="00CD1A5B" w:rsidRDefault="003F033F" w:rsidP="00CD5C9F">
            <w:pPr>
              <w:pStyle w:val="Tablelevel1bold"/>
              <w:jc w:val="center"/>
              <w:rPr>
                <w:ins w:id="2099" w:author="Jillian Carson-Jackson" w:date="2021-01-30T17:12:00Z"/>
                <w:rFonts w:ascii="Calibri" w:hAnsi="Calibri"/>
                <w:b w:val="0"/>
                <w:sz w:val="22"/>
                <w:szCs w:val="22"/>
              </w:rPr>
            </w:pPr>
          </w:p>
          <w:p w14:paraId="4CD986BB" w14:textId="77777777" w:rsidR="003F033F" w:rsidRPr="00CD1A5B" w:rsidRDefault="003F033F" w:rsidP="00CD5C9F">
            <w:pPr>
              <w:pStyle w:val="Tablelevel1bold"/>
              <w:jc w:val="center"/>
              <w:rPr>
                <w:ins w:id="2100" w:author="Jillian Carson-Jackson" w:date="2021-01-30T17:12:00Z"/>
                <w:rFonts w:ascii="Calibri" w:hAnsi="Calibri"/>
                <w:b w:val="0"/>
                <w:sz w:val="22"/>
                <w:szCs w:val="22"/>
              </w:rPr>
            </w:pPr>
          </w:p>
        </w:tc>
        <w:tc>
          <w:tcPr>
            <w:tcW w:w="2982" w:type="dxa"/>
          </w:tcPr>
          <w:p w14:paraId="501280BC" w14:textId="77777777" w:rsidR="003F033F" w:rsidRPr="00CD1A5B" w:rsidRDefault="003F033F" w:rsidP="00CD5C9F">
            <w:pPr>
              <w:pStyle w:val="BodyText"/>
              <w:rPr>
                <w:ins w:id="2101" w:author="Jillian Carson-Jackson" w:date="2021-01-30T17:12:00Z"/>
                <w:rFonts w:ascii="Calibri" w:hAnsi="Calibri"/>
                <w:szCs w:val="22"/>
              </w:rPr>
            </w:pPr>
          </w:p>
        </w:tc>
      </w:tr>
      <w:tr w:rsidR="003F033F" w:rsidRPr="00CD1A5B" w14:paraId="6E6D1008" w14:textId="77777777" w:rsidTr="003F033F">
        <w:trPr>
          <w:cantSplit/>
          <w:trHeight w:val="1240"/>
          <w:jc w:val="center"/>
          <w:ins w:id="2102" w:author="Jillian Carson-Jackson" w:date="2021-01-30T17:12:00Z"/>
        </w:trPr>
        <w:tc>
          <w:tcPr>
            <w:tcW w:w="8330" w:type="dxa"/>
          </w:tcPr>
          <w:p w14:paraId="17EF125D" w14:textId="77777777" w:rsidR="003F033F" w:rsidRPr="00CD1A5B" w:rsidRDefault="003F033F" w:rsidP="00CD5C9F">
            <w:pPr>
              <w:pStyle w:val="Tablelevel1bold"/>
              <w:rPr>
                <w:ins w:id="2103" w:author="Jillian Carson-Jackson" w:date="2021-01-30T17:12:00Z"/>
                <w:rFonts w:ascii="Calibri" w:hAnsi="Calibri"/>
                <w:b w:val="0"/>
                <w:sz w:val="22"/>
                <w:szCs w:val="22"/>
              </w:rPr>
            </w:pPr>
            <w:ins w:id="2104" w:author="Jillian Carson-Jackson" w:date="2021-01-30T17:12:00Z">
              <w:r w:rsidRPr="00CD1A5B">
                <w:rPr>
                  <w:rFonts w:ascii="Calibri" w:hAnsi="Calibri"/>
                  <w:b w:val="0"/>
                  <w:sz w:val="22"/>
                  <w:szCs w:val="22"/>
                </w:rPr>
                <w:t>Demonstrate verbal and non-verbal communications</w:t>
              </w:r>
            </w:ins>
          </w:p>
          <w:p w14:paraId="034ACBD0" w14:textId="4CEABE05" w:rsidR="006062AD" w:rsidRPr="00C0309C" w:rsidRDefault="006062AD" w:rsidP="00C0309C">
            <w:pPr>
              <w:pStyle w:val="Tabletext"/>
              <w:ind w:left="709"/>
              <w:rPr>
                <w:ins w:id="2105" w:author="Jillian Carson-Jackson" w:date="2021-01-30T17:26:00Z"/>
              </w:rPr>
            </w:pPr>
            <w:ins w:id="2106" w:author="Jillian Carson-Jackson" w:date="2021-01-30T17:26:00Z">
              <w:r w:rsidRPr="00C0309C">
                <w:t>Voice and digital communications</w:t>
              </w:r>
            </w:ins>
          </w:p>
          <w:p w14:paraId="49A02D43" w14:textId="503B0565" w:rsidR="003F033F" w:rsidRPr="00C0309C" w:rsidRDefault="003F033F" w:rsidP="00C0309C">
            <w:pPr>
              <w:pStyle w:val="Tabletext"/>
              <w:ind w:left="709"/>
              <w:rPr>
                <w:ins w:id="2107" w:author="Jillian Carson-Jackson" w:date="2021-01-30T17:12:00Z"/>
              </w:rPr>
            </w:pPr>
            <w:ins w:id="2108" w:author="Jillian Carson-Jackson" w:date="2021-01-30T17:12:00Z">
              <w:r w:rsidRPr="00C0309C">
                <w:t>Voice inflection</w:t>
              </w:r>
            </w:ins>
          </w:p>
          <w:p w14:paraId="20F53504" w14:textId="77777777" w:rsidR="003F033F" w:rsidRPr="00C0309C" w:rsidRDefault="003F033F" w:rsidP="00C0309C">
            <w:pPr>
              <w:pStyle w:val="Tabletext"/>
              <w:ind w:left="709"/>
              <w:rPr>
                <w:ins w:id="2109" w:author="Jillian Carson-Jackson" w:date="2021-01-30T17:12:00Z"/>
              </w:rPr>
            </w:pPr>
            <w:ins w:id="2110" w:author="Jillian Carson-Jackson" w:date="2021-01-30T17:12:00Z">
              <w:r w:rsidRPr="00C0309C">
                <w:t>Non-verbal signals or symbols – internal</w:t>
              </w:r>
            </w:ins>
          </w:p>
          <w:p w14:paraId="79FF8D7A" w14:textId="77777777" w:rsidR="003F033F" w:rsidRPr="00CD1A5B" w:rsidRDefault="003F033F" w:rsidP="00C0309C">
            <w:pPr>
              <w:pStyle w:val="Tabletext"/>
              <w:ind w:left="709"/>
              <w:rPr>
                <w:ins w:id="2111" w:author="Jillian Carson-Jackson" w:date="2021-01-30T17:12:00Z"/>
                <w:rFonts w:ascii="Calibri" w:hAnsi="Calibri"/>
                <w:sz w:val="22"/>
                <w:szCs w:val="22"/>
              </w:rPr>
            </w:pPr>
            <w:ins w:id="2112" w:author="Jillian Carson-Jackson" w:date="2021-01-30T17:12:00Z">
              <w:r w:rsidRPr="00C0309C">
                <w:t>Non-verbal signals or</w:t>
              </w:r>
              <w:r w:rsidRPr="00CD1A5B">
                <w:rPr>
                  <w:rFonts w:ascii="Calibri" w:hAnsi="Calibri"/>
                  <w:sz w:val="22"/>
                  <w:szCs w:val="22"/>
                </w:rPr>
                <w:t xml:space="preserve"> symbols – external</w:t>
              </w:r>
            </w:ins>
          </w:p>
        </w:tc>
        <w:tc>
          <w:tcPr>
            <w:tcW w:w="2971" w:type="dxa"/>
          </w:tcPr>
          <w:p w14:paraId="5BE375E8" w14:textId="77777777" w:rsidR="003F033F" w:rsidRPr="00CD1A5B" w:rsidRDefault="003F033F" w:rsidP="00CD5C9F">
            <w:pPr>
              <w:pStyle w:val="Tablelevel1bold"/>
              <w:jc w:val="center"/>
              <w:rPr>
                <w:ins w:id="2113" w:author="Jillian Carson-Jackson" w:date="2021-01-30T17:12:00Z"/>
                <w:rFonts w:ascii="Calibri" w:hAnsi="Calibri"/>
                <w:b w:val="0"/>
                <w:sz w:val="22"/>
                <w:szCs w:val="22"/>
              </w:rPr>
            </w:pPr>
          </w:p>
        </w:tc>
        <w:tc>
          <w:tcPr>
            <w:tcW w:w="2982" w:type="dxa"/>
          </w:tcPr>
          <w:p w14:paraId="402F3766" w14:textId="77777777" w:rsidR="003F033F" w:rsidRPr="00CD1A5B" w:rsidRDefault="003F033F" w:rsidP="00CD5C9F">
            <w:pPr>
              <w:pStyle w:val="BodyText"/>
              <w:rPr>
                <w:ins w:id="2114" w:author="Jillian Carson-Jackson" w:date="2021-01-30T17:12:00Z"/>
                <w:rFonts w:ascii="Calibri" w:hAnsi="Calibri"/>
                <w:szCs w:val="22"/>
              </w:rPr>
            </w:pPr>
          </w:p>
        </w:tc>
      </w:tr>
      <w:tr w:rsidR="000A287F" w:rsidRPr="00CD1A5B" w14:paraId="371916F1" w14:textId="77777777" w:rsidTr="000A287F">
        <w:trPr>
          <w:cantSplit/>
          <w:trHeight w:hRule="exact" w:val="433"/>
          <w:jc w:val="center"/>
          <w:ins w:id="2115" w:author="Jillian Carson-Jackson" w:date="2021-02-04T21:45:00Z"/>
        </w:trPr>
        <w:tc>
          <w:tcPr>
            <w:tcW w:w="8330" w:type="dxa"/>
          </w:tcPr>
          <w:p w14:paraId="4AE07044" w14:textId="77777777" w:rsidR="001050AA" w:rsidRPr="000A287F" w:rsidRDefault="001050AA" w:rsidP="001050AA">
            <w:pPr>
              <w:pStyle w:val="Tabletext"/>
              <w:ind w:left="0"/>
              <w:rPr>
                <w:ins w:id="2116" w:author="Jillian Carson-Jackson" w:date="2021-02-04T21:46:00Z"/>
                <w:rFonts w:ascii="Calibri" w:eastAsia="Times New Roman" w:hAnsi="Calibri"/>
                <w:i/>
                <w:color w:val="auto"/>
                <w:sz w:val="22"/>
                <w:szCs w:val="22"/>
              </w:rPr>
            </w:pPr>
            <w:ins w:id="2117" w:author="Jillian Carson-Jackson" w:date="2021-02-04T21:46:00Z">
              <w:r w:rsidRPr="000A287F">
                <w:rPr>
                  <w:rFonts w:ascii="Calibri" w:eastAsia="Times New Roman" w:hAnsi="Calibri"/>
                  <w:i/>
                  <w:color w:val="auto"/>
                  <w:sz w:val="22"/>
                  <w:szCs w:val="22"/>
                </w:rPr>
                <w:t xml:space="preserve">Identify options to overcome barriers to communication </w:t>
              </w:r>
            </w:ins>
          </w:p>
          <w:p w14:paraId="7B6EEEC6" w14:textId="77777777" w:rsidR="000A287F" w:rsidRDefault="000A287F" w:rsidP="00CD5C9F">
            <w:pPr>
              <w:pStyle w:val="Tablelevel1bold"/>
              <w:rPr>
                <w:ins w:id="2118" w:author="Jillian Carson-Jackson" w:date="2021-02-04T21:45:00Z"/>
              </w:rPr>
            </w:pPr>
          </w:p>
        </w:tc>
        <w:tc>
          <w:tcPr>
            <w:tcW w:w="2971" w:type="dxa"/>
          </w:tcPr>
          <w:p w14:paraId="69CB1FBB" w14:textId="77777777" w:rsidR="000A287F" w:rsidRPr="00CD1A5B" w:rsidRDefault="000A287F" w:rsidP="00CD5C9F">
            <w:pPr>
              <w:pStyle w:val="Tablelevel1bold"/>
              <w:jc w:val="center"/>
              <w:rPr>
                <w:ins w:id="2119" w:author="Jillian Carson-Jackson" w:date="2021-02-04T21:45:00Z"/>
                <w:rFonts w:ascii="Calibri" w:hAnsi="Calibri"/>
                <w:b w:val="0"/>
                <w:sz w:val="22"/>
                <w:szCs w:val="22"/>
              </w:rPr>
            </w:pPr>
          </w:p>
        </w:tc>
        <w:tc>
          <w:tcPr>
            <w:tcW w:w="2982" w:type="dxa"/>
          </w:tcPr>
          <w:p w14:paraId="308D483D" w14:textId="77777777" w:rsidR="000A287F" w:rsidRPr="00CD1A5B" w:rsidRDefault="000A287F" w:rsidP="00CD5C9F">
            <w:pPr>
              <w:pStyle w:val="BodyText"/>
              <w:rPr>
                <w:ins w:id="2120" w:author="Jillian Carson-Jackson" w:date="2021-02-04T21:45:00Z"/>
                <w:rFonts w:ascii="Calibri" w:hAnsi="Calibri"/>
                <w:szCs w:val="22"/>
              </w:rPr>
            </w:pPr>
          </w:p>
        </w:tc>
      </w:tr>
      <w:tr w:rsidR="003F033F" w:rsidRPr="00CD1A5B" w14:paraId="4E004CC8" w14:textId="77777777" w:rsidTr="001050AA">
        <w:trPr>
          <w:cantSplit/>
          <w:trHeight w:hRule="exact" w:val="1063"/>
          <w:jc w:val="center"/>
          <w:ins w:id="2121" w:author="Jillian Carson-Jackson" w:date="2021-01-30T17:12:00Z"/>
        </w:trPr>
        <w:tc>
          <w:tcPr>
            <w:tcW w:w="8330" w:type="dxa"/>
          </w:tcPr>
          <w:p w14:paraId="2E8B90FA" w14:textId="77777777" w:rsidR="003F033F" w:rsidRPr="00C0309C" w:rsidRDefault="003F033F" w:rsidP="00C0309C">
            <w:pPr>
              <w:pStyle w:val="Tabletext"/>
              <w:ind w:left="709"/>
              <w:rPr>
                <w:ins w:id="2122" w:author="Jillian Carson-Jackson" w:date="2021-01-30T17:12:00Z"/>
              </w:rPr>
            </w:pPr>
            <w:ins w:id="2123" w:author="Jillian Carson-Jackson" w:date="2021-01-30T17:12:00Z">
              <w:r w:rsidRPr="00C0309C">
                <w:t>Language differences, both cultural and regionally</w:t>
              </w:r>
            </w:ins>
          </w:p>
          <w:p w14:paraId="3B45A36F" w14:textId="77777777" w:rsidR="003F033F" w:rsidRPr="00C0309C" w:rsidRDefault="003F033F" w:rsidP="00C0309C">
            <w:pPr>
              <w:pStyle w:val="Tabletext"/>
              <w:ind w:left="709"/>
              <w:rPr>
                <w:ins w:id="2124" w:author="Jillian Carson-Jackson" w:date="2021-01-30T17:12:00Z"/>
              </w:rPr>
            </w:pPr>
            <w:ins w:id="2125" w:author="Jillian Carson-Jackson" w:date="2021-01-30T17:12:00Z">
              <w:r w:rsidRPr="00C0309C">
                <w:t>Alternative meanings of words</w:t>
              </w:r>
            </w:ins>
          </w:p>
          <w:p w14:paraId="6260C485" w14:textId="0D275447" w:rsidR="003F033F" w:rsidRPr="00CD1A5B" w:rsidRDefault="003F033F" w:rsidP="001050AA">
            <w:pPr>
              <w:pStyle w:val="Tabletext"/>
              <w:ind w:left="709"/>
              <w:rPr>
                <w:ins w:id="2126" w:author="Jillian Carson-Jackson" w:date="2021-01-30T17:12:00Z"/>
                <w:rFonts w:ascii="Calibri" w:hAnsi="Calibri"/>
                <w:sz w:val="22"/>
                <w:szCs w:val="22"/>
              </w:rPr>
            </w:pPr>
            <w:ins w:id="2127" w:author="Jillian Carson-Jackson" w:date="2021-01-30T17:12:00Z">
              <w:r w:rsidRPr="00C0309C">
                <w:t xml:space="preserve">Cultural aspects </w:t>
              </w:r>
            </w:ins>
          </w:p>
        </w:tc>
        <w:tc>
          <w:tcPr>
            <w:tcW w:w="2971" w:type="dxa"/>
          </w:tcPr>
          <w:p w14:paraId="355FFE8E" w14:textId="77777777" w:rsidR="003F033F" w:rsidRPr="00CD1A5B" w:rsidRDefault="003F033F" w:rsidP="00CD5C9F">
            <w:pPr>
              <w:pStyle w:val="Tablelevel1bold"/>
              <w:jc w:val="center"/>
              <w:rPr>
                <w:ins w:id="2128" w:author="Jillian Carson-Jackson" w:date="2021-01-30T17:12:00Z"/>
                <w:rFonts w:ascii="Calibri" w:hAnsi="Calibri"/>
                <w:b w:val="0"/>
                <w:sz w:val="22"/>
                <w:szCs w:val="22"/>
              </w:rPr>
            </w:pPr>
          </w:p>
        </w:tc>
        <w:tc>
          <w:tcPr>
            <w:tcW w:w="2982" w:type="dxa"/>
          </w:tcPr>
          <w:p w14:paraId="3EB55811" w14:textId="77777777" w:rsidR="003F033F" w:rsidRPr="00CD1A5B" w:rsidRDefault="003F033F" w:rsidP="00CD5C9F">
            <w:pPr>
              <w:pStyle w:val="BodyText"/>
              <w:rPr>
                <w:ins w:id="2129" w:author="Jillian Carson-Jackson" w:date="2021-01-30T17:12:00Z"/>
                <w:rFonts w:ascii="Calibri" w:hAnsi="Calibri"/>
                <w:szCs w:val="22"/>
              </w:rPr>
            </w:pPr>
          </w:p>
        </w:tc>
      </w:tr>
      <w:tr w:rsidR="00581E22" w:rsidRPr="00CD1A5B" w14:paraId="309EB8E7" w14:textId="77777777" w:rsidTr="00581E22">
        <w:trPr>
          <w:cantSplit/>
          <w:trHeight w:hRule="exact" w:val="361"/>
          <w:jc w:val="center"/>
        </w:trPr>
        <w:tc>
          <w:tcPr>
            <w:tcW w:w="8330" w:type="dxa"/>
          </w:tcPr>
          <w:p w14:paraId="3F5318C7" w14:textId="79F621A8" w:rsidR="00581E22" w:rsidRPr="00581E22" w:rsidRDefault="00581E22" w:rsidP="00581E22">
            <w:pPr>
              <w:pStyle w:val="Tabletext"/>
              <w:ind w:left="67"/>
              <w:rPr>
                <w:rFonts w:ascii="Calibri" w:eastAsia="Times New Roman" w:hAnsi="Calibri"/>
                <w:i/>
                <w:color w:val="auto"/>
                <w:sz w:val="22"/>
                <w:szCs w:val="22"/>
              </w:rPr>
            </w:pPr>
            <w:ins w:id="2130" w:author="Jillian Carson-Jackson" w:date="2021-01-30T17:30:00Z">
              <w:r w:rsidRPr="00581E22">
                <w:rPr>
                  <w:rFonts w:ascii="Calibri" w:eastAsia="Times New Roman" w:hAnsi="Calibri"/>
                  <w:i/>
                  <w:color w:val="auto"/>
                  <w:sz w:val="22"/>
                  <w:szCs w:val="22"/>
                </w:rPr>
                <w:t>D</w:t>
              </w:r>
            </w:ins>
            <w:ins w:id="2131" w:author="Jillian Carson-Jackson" w:date="2021-02-04T20:59:00Z">
              <w:r w:rsidRPr="00581E22">
                <w:rPr>
                  <w:rFonts w:ascii="Calibri" w:eastAsia="Times New Roman" w:hAnsi="Calibri"/>
                  <w:i/>
                  <w:color w:val="auto"/>
                  <w:sz w:val="22"/>
                  <w:szCs w:val="22"/>
                </w:rPr>
                <w:t>emonstrate</w:t>
              </w:r>
            </w:ins>
            <w:ins w:id="2132" w:author="Jillian Carson-Jackson" w:date="2021-01-30T17:30:00Z">
              <w:r w:rsidRPr="00581E22">
                <w:rPr>
                  <w:rFonts w:ascii="Calibri" w:eastAsia="Times New Roman" w:hAnsi="Calibri"/>
                  <w:i/>
                  <w:color w:val="auto"/>
                  <w:sz w:val="22"/>
                  <w:szCs w:val="22"/>
                </w:rPr>
                <w:t xml:space="preserve"> information collection and </w:t>
              </w:r>
              <w:commentRangeStart w:id="2133"/>
              <w:r w:rsidRPr="00581E22">
                <w:rPr>
                  <w:rFonts w:ascii="Calibri" w:eastAsia="Times New Roman" w:hAnsi="Calibri"/>
                  <w:i/>
                  <w:color w:val="auto"/>
                  <w:sz w:val="22"/>
                  <w:szCs w:val="22"/>
                </w:rPr>
                <w:t xml:space="preserve">questioning </w:t>
              </w:r>
            </w:ins>
            <w:commentRangeEnd w:id="2133"/>
            <w:r>
              <w:rPr>
                <w:rStyle w:val="CommentReference"/>
                <w:color w:val="auto"/>
              </w:rPr>
              <w:commentReference w:id="2133"/>
            </w:r>
            <w:ins w:id="2134" w:author="Jillian Carson-Jackson" w:date="2021-01-30T17:30:00Z">
              <w:r w:rsidRPr="00581E22">
                <w:rPr>
                  <w:rFonts w:ascii="Calibri" w:eastAsia="Times New Roman" w:hAnsi="Calibri"/>
                  <w:i/>
                  <w:color w:val="auto"/>
                  <w:sz w:val="22"/>
                  <w:szCs w:val="22"/>
                </w:rPr>
                <w:t>techniques</w:t>
              </w:r>
            </w:ins>
          </w:p>
        </w:tc>
        <w:tc>
          <w:tcPr>
            <w:tcW w:w="2971" w:type="dxa"/>
          </w:tcPr>
          <w:p w14:paraId="71EA52D2" w14:textId="77777777" w:rsidR="00581E22" w:rsidRPr="00CD1A5B" w:rsidRDefault="00581E22" w:rsidP="00CD5C9F">
            <w:pPr>
              <w:pStyle w:val="Tablelevel1bold"/>
              <w:jc w:val="center"/>
              <w:rPr>
                <w:rFonts w:ascii="Calibri" w:hAnsi="Calibri"/>
                <w:b w:val="0"/>
                <w:sz w:val="22"/>
                <w:szCs w:val="22"/>
              </w:rPr>
            </w:pPr>
          </w:p>
        </w:tc>
        <w:tc>
          <w:tcPr>
            <w:tcW w:w="2982" w:type="dxa"/>
          </w:tcPr>
          <w:p w14:paraId="45783BE6" w14:textId="77777777" w:rsidR="00581E22" w:rsidRPr="00CD1A5B" w:rsidRDefault="00581E22" w:rsidP="00CD5C9F">
            <w:pPr>
              <w:pStyle w:val="BodyText"/>
              <w:rPr>
                <w:rFonts w:ascii="Calibri" w:hAnsi="Calibri"/>
                <w:szCs w:val="22"/>
              </w:rPr>
            </w:pPr>
          </w:p>
        </w:tc>
      </w:tr>
      <w:tr w:rsidR="003F033F" w:rsidRPr="00C50983" w14:paraId="1D2B6E34" w14:textId="77777777" w:rsidTr="003F033F">
        <w:trPr>
          <w:cantSplit/>
          <w:jc w:val="center"/>
          <w:ins w:id="2135" w:author="Jillian Carson-Jackson" w:date="2021-01-30T17:12:00Z"/>
        </w:trPr>
        <w:tc>
          <w:tcPr>
            <w:tcW w:w="8330" w:type="dxa"/>
            <w:tcBorders>
              <w:top w:val="single" w:sz="12" w:space="0" w:color="auto"/>
            </w:tcBorders>
            <w:shd w:val="clear" w:color="auto" w:fill="D9D9D9" w:themeFill="background1" w:themeFillShade="D9"/>
          </w:tcPr>
          <w:p w14:paraId="20A7F398" w14:textId="6E22547B" w:rsidR="00D930FF" w:rsidRPr="00581E22" w:rsidRDefault="00D930FF" w:rsidP="00581E22">
            <w:pPr>
              <w:pStyle w:val="Tablelevel1bold"/>
              <w:ind w:left="697"/>
              <w:rPr>
                <w:ins w:id="2136" w:author="Jillian Carson-Jackson" w:date="2021-01-30T17:30:00Z"/>
                <w:rFonts w:asciiTheme="minorHAnsi" w:eastAsiaTheme="minorHAnsi" w:hAnsiTheme="minorHAnsi"/>
                <w:b w:val="0"/>
                <w:color w:val="000000" w:themeColor="text1"/>
                <w:sz w:val="20"/>
              </w:rPr>
            </w:pPr>
            <w:ins w:id="2137" w:author="Jillian Carson-Jackson" w:date="2021-01-30T17:30:00Z">
              <w:r w:rsidRPr="00581E22">
                <w:rPr>
                  <w:rFonts w:asciiTheme="minorHAnsi" w:eastAsiaTheme="minorHAnsi" w:hAnsiTheme="minorHAnsi"/>
                  <w:b w:val="0"/>
                  <w:color w:val="000000" w:themeColor="text1"/>
                  <w:sz w:val="20"/>
                </w:rPr>
                <w:t>Direct questioning using message markers</w:t>
              </w:r>
            </w:ins>
          </w:p>
          <w:p w14:paraId="6638D3AD" w14:textId="77777777" w:rsidR="00D930FF" w:rsidRPr="00880457" w:rsidRDefault="00D930FF" w:rsidP="00D930FF">
            <w:pPr>
              <w:pStyle w:val="Tabletext"/>
              <w:ind w:left="709"/>
              <w:rPr>
                <w:ins w:id="2138" w:author="Jillian Carson-Jackson" w:date="2021-01-30T17:30:00Z"/>
              </w:rPr>
            </w:pPr>
            <w:ins w:id="2139" w:author="Jillian Carson-Jackson" w:date="2021-01-30T17:30:00Z">
              <w:r w:rsidRPr="00880457">
                <w:t>Linguistic problems in using voice tone to pose a question</w:t>
              </w:r>
            </w:ins>
          </w:p>
          <w:p w14:paraId="2850A9B6" w14:textId="41EB8E30" w:rsidR="003F033F" w:rsidRPr="00D930FF" w:rsidRDefault="003F033F" w:rsidP="00D930FF">
            <w:pPr>
              <w:pStyle w:val="Tabletext"/>
              <w:ind w:left="709"/>
              <w:rPr>
                <w:ins w:id="2140" w:author="Jillian Carson-Jackson" w:date="2021-01-30T17:12:00Z"/>
              </w:rPr>
            </w:pPr>
          </w:p>
        </w:tc>
        <w:tc>
          <w:tcPr>
            <w:tcW w:w="2971" w:type="dxa"/>
            <w:tcBorders>
              <w:top w:val="single" w:sz="12" w:space="0" w:color="auto"/>
            </w:tcBorders>
            <w:shd w:val="clear" w:color="auto" w:fill="D9D9D9" w:themeFill="background1" w:themeFillShade="D9"/>
          </w:tcPr>
          <w:p w14:paraId="398B7A04" w14:textId="77777777" w:rsidR="003F033F" w:rsidRPr="00C50983" w:rsidRDefault="003F033F" w:rsidP="00880457">
            <w:pPr>
              <w:pStyle w:val="Tabletext"/>
              <w:rPr>
                <w:ins w:id="2141" w:author="Jillian Carson-Jackson" w:date="2021-01-30T17:12:00Z"/>
              </w:rPr>
            </w:pPr>
          </w:p>
        </w:tc>
        <w:tc>
          <w:tcPr>
            <w:tcW w:w="2982" w:type="dxa"/>
            <w:tcBorders>
              <w:top w:val="single" w:sz="12" w:space="0" w:color="auto"/>
            </w:tcBorders>
            <w:shd w:val="clear" w:color="auto" w:fill="D9D9D9" w:themeFill="background1" w:themeFillShade="D9"/>
          </w:tcPr>
          <w:p w14:paraId="36D4CF8F" w14:textId="77777777" w:rsidR="003F033F" w:rsidRPr="00C50983" w:rsidRDefault="003F033F" w:rsidP="00880457">
            <w:pPr>
              <w:pStyle w:val="Tabletext"/>
              <w:rPr>
                <w:ins w:id="2142" w:author="Jillian Carson-Jackson" w:date="2021-01-30T17:12:00Z"/>
              </w:rPr>
            </w:pPr>
          </w:p>
        </w:tc>
      </w:tr>
      <w:tr w:rsidR="001050AA" w:rsidRPr="00C50983" w14:paraId="0509E377" w14:textId="77777777" w:rsidTr="001050AA">
        <w:trPr>
          <w:cantSplit/>
          <w:trHeight w:val="519"/>
          <w:jc w:val="center"/>
          <w:ins w:id="2143" w:author="Jillian Carson-Jackson" w:date="2021-02-04T21:47:00Z"/>
        </w:trPr>
        <w:tc>
          <w:tcPr>
            <w:tcW w:w="8330" w:type="dxa"/>
            <w:tcBorders>
              <w:top w:val="single" w:sz="12" w:space="0" w:color="auto"/>
            </w:tcBorders>
            <w:shd w:val="clear" w:color="auto" w:fill="D9D9D9" w:themeFill="background1" w:themeFillShade="D9"/>
          </w:tcPr>
          <w:p w14:paraId="5717B39C" w14:textId="74176BD6" w:rsidR="001050AA" w:rsidRPr="001050AA" w:rsidRDefault="001050AA" w:rsidP="001050AA">
            <w:pPr>
              <w:pStyle w:val="Tabletext"/>
              <w:rPr>
                <w:ins w:id="2144" w:author="Jillian Carson-Jackson" w:date="2021-02-04T21:47:00Z"/>
                <w:rFonts w:ascii="Calibri" w:eastAsia="Times New Roman" w:hAnsi="Calibri"/>
                <w:i/>
                <w:color w:val="auto"/>
                <w:sz w:val="22"/>
                <w:szCs w:val="22"/>
              </w:rPr>
            </w:pPr>
            <w:ins w:id="2145" w:author="Jillian Carson-Jackson" w:date="2021-02-04T21:47:00Z">
              <w:r w:rsidRPr="001050AA">
                <w:rPr>
                  <w:rFonts w:ascii="Calibri" w:eastAsia="Times New Roman" w:hAnsi="Calibri"/>
                  <w:i/>
                  <w:color w:val="auto"/>
                  <w:sz w:val="22"/>
                  <w:szCs w:val="22"/>
                </w:rPr>
                <w:t xml:space="preserve">Describe the techniques to eliminate ambiguity </w:t>
              </w:r>
            </w:ins>
          </w:p>
        </w:tc>
        <w:tc>
          <w:tcPr>
            <w:tcW w:w="2971" w:type="dxa"/>
            <w:tcBorders>
              <w:top w:val="single" w:sz="12" w:space="0" w:color="auto"/>
            </w:tcBorders>
            <w:shd w:val="clear" w:color="auto" w:fill="D9D9D9" w:themeFill="background1" w:themeFillShade="D9"/>
          </w:tcPr>
          <w:p w14:paraId="43523AD8" w14:textId="77777777" w:rsidR="001050AA" w:rsidRPr="00C50983" w:rsidRDefault="001050AA" w:rsidP="00880457">
            <w:pPr>
              <w:pStyle w:val="Tabletext"/>
              <w:rPr>
                <w:ins w:id="2146" w:author="Jillian Carson-Jackson" w:date="2021-02-04T21:47:00Z"/>
              </w:rPr>
            </w:pPr>
          </w:p>
        </w:tc>
        <w:tc>
          <w:tcPr>
            <w:tcW w:w="2982" w:type="dxa"/>
            <w:tcBorders>
              <w:top w:val="single" w:sz="12" w:space="0" w:color="auto"/>
            </w:tcBorders>
            <w:shd w:val="clear" w:color="auto" w:fill="D9D9D9" w:themeFill="background1" w:themeFillShade="D9"/>
          </w:tcPr>
          <w:p w14:paraId="44A83BC6" w14:textId="77777777" w:rsidR="001050AA" w:rsidRPr="00C50983" w:rsidRDefault="001050AA" w:rsidP="00880457">
            <w:pPr>
              <w:pStyle w:val="Tabletext"/>
              <w:rPr>
                <w:ins w:id="2147" w:author="Jillian Carson-Jackson" w:date="2021-02-04T21:47:00Z"/>
              </w:rPr>
            </w:pPr>
          </w:p>
        </w:tc>
      </w:tr>
      <w:tr w:rsidR="00880457" w:rsidRPr="00C50983" w14:paraId="381D3BD0" w14:textId="77777777" w:rsidTr="003F033F">
        <w:trPr>
          <w:cantSplit/>
          <w:jc w:val="center"/>
        </w:trPr>
        <w:tc>
          <w:tcPr>
            <w:tcW w:w="8330" w:type="dxa"/>
            <w:shd w:val="clear" w:color="auto" w:fill="D9D9D9" w:themeFill="background1" w:themeFillShade="D9"/>
          </w:tcPr>
          <w:p w14:paraId="0ECDDC56" w14:textId="02650A4C" w:rsidR="00880457" w:rsidRPr="00C50983" w:rsidDel="001050AA" w:rsidRDefault="00880457" w:rsidP="00880457">
            <w:pPr>
              <w:pStyle w:val="Tabletext"/>
              <w:rPr>
                <w:del w:id="2148" w:author="Jillian Carson-Jackson" w:date="2021-02-04T21:47:00Z"/>
              </w:rPr>
            </w:pPr>
            <w:del w:id="2149" w:author="Jillian Carson-Jackson" w:date="2021-02-04T21:47:00Z">
              <w:r w:rsidRPr="00C50983" w:rsidDel="001050AA">
                <w:delText xml:space="preserve">Describe the techniques to eliminate </w:delText>
              </w:r>
              <w:commentRangeStart w:id="2150"/>
              <w:r w:rsidRPr="00C50983" w:rsidDel="001050AA">
                <w:delText xml:space="preserve">ambiguity </w:delText>
              </w:r>
            </w:del>
          </w:p>
          <w:p w14:paraId="0A8A7F46" w14:textId="77777777" w:rsidR="00880457" w:rsidRPr="00C50983" w:rsidRDefault="00880457" w:rsidP="00880457">
            <w:pPr>
              <w:pStyle w:val="Tabletext"/>
              <w:ind w:left="709"/>
            </w:pPr>
            <w:r w:rsidRPr="00C50983">
              <w:t>‘Conditional’  words and their elimination in VTS messages</w:t>
            </w:r>
          </w:p>
          <w:p w14:paraId="7E416476" w14:textId="77777777" w:rsidR="00880457" w:rsidRPr="00C50983" w:rsidRDefault="00880457" w:rsidP="00880457">
            <w:pPr>
              <w:pStyle w:val="Tabletext"/>
              <w:ind w:left="709"/>
            </w:pPr>
            <w:r w:rsidRPr="00C50983">
              <w:t>Consequences of misuse of ‘conditional’ words</w:t>
            </w:r>
            <w:commentRangeEnd w:id="2150"/>
            <w:r w:rsidR="00D91B7A">
              <w:rPr>
                <w:rStyle w:val="CommentReference"/>
                <w:color w:val="auto"/>
              </w:rPr>
              <w:commentReference w:id="2150"/>
            </w:r>
          </w:p>
        </w:tc>
        <w:tc>
          <w:tcPr>
            <w:tcW w:w="2971" w:type="dxa"/>
            <w:shd w:val="clear" w:color="auto" w:fill="D9D9D9" w:themeFill="background1" w:themeFillShade="D9"/>
          </w:tcPr>
          <w:p w14:paraId="2DB80060" w14:textId="77777777" w:rsidR="00880457" w:rsidRPr="00C50983" w:rsidRDefault="00880457" w:rsidP="00880457">
            <w:pPr>
              <w:pStyle w:val="Tabletext"/>
            </w:pPr>
            <w:r w:rsidRPr="00C50983">
              <w:t>R</w:t>
            </w:r>
            <w:r>
              <w:t>19</w:t>
            </w:r>
            <w:r w:rsidRPr="00C50983">
              <w:t xml:space="preserve"> (VTS section)</w:t>
            </w:r>
          </w:p>
        </w:tc>
        <w:tc>
          <w:tcPr>
            <w:tcW w:w="2982" w:type="dxa"/>
            <w:shd w:val="clear" w:color="auto" w:fill="D9D9D9" w:themeFill="background1" w:themeFillShade="D9"/>
          </w:tcPr>
          <w:p w14:paraId="06F31FF2" w14:textId="77777777" w:rsidR="00880457" w:rsidRPr="00C50983" w:rsidRDefault="00880457" w:rsidP="00880457">
            <w:pPr>
              <w:pStyle w:val="Tabletext"/>
            </w:pPr>
            <w:r w:rsidRPr="00C50983">
              <w:t>A1 or A8</w:t>
            </w:r>
          </w:p>
        </w:tc>
      </w:tr>
      <w:tr w:rsidR="00880457" w:rsidRPr="00C50983" w14:paraId="29AB648A" w14:textId="77777777" w:rsidTr="003F033F">
        <w:trPr>
          <w:cantSplit/>
          <w:jc w:val="center"/>
        </w:trPr>
        <w:tc>
          <w:tcPr>
            <w:tcW w:w="8330" w:type="dxa"/>
            <w:shd w:val="clear" w:color="auto" w:fill="D9D9D9" w:themeFill="background1" w:themeFillShade="D9"/>
          </w:tcPr>
          <w:p w14:paraId="0E9D3EF3" w14:textId="7EE3AAAC" w:rsidR="00880457" w:rsidRPr="00880457" w:rsidRDefault="00022299" w:rsidP="00880457">
            <w:pPr>
              <w:pStyle w:val="Tabletext"/>
              <w:rPr>
                <w:b/>
                <w:sz w:val="22"/>
                <w:szCs w:val="22"/>
              </w:rPr>
            </w:pPr>
            <w:ins w:id="2151" w:author="Jillian Carson-Jackson" w:date="2021-01-30T17:38:00Z">
              <w:r>
                <w:rPr>
                  <w:b/>
                  <w:sz w:val="22"/>
                  <w:szCs w:val="22"/>
                </w:rPr>
                <w:t xml:space="preserve">IALA - </w:t>
              </w:r>
            </w:ins>
            <w:r w:rsidR="00880457" w:rsidRPr="00880457">
              <w:rPr>
                <w:b/>
                <w:sz w:val="22"/>
                <w:szCs w:val="22"/>
              </w:rPr>
              <w:t>Specific VTS message construction</w:t>
            </w:r>
          </w:p>
        </w:tc>
        <w:tc>
          <w:tcPr>
            <w:tcW w:w="2971" w:type="dxa"/>
            <w:shd w:val="clear" w:color="auto" w:fill="D9D9D9" w:themeFill="background1" w:themeFillShade="D9"/>
          </w:tcPr>
          <w:p w14:paraId="4184A926" w14:textId="77777777" w:rsidR="00880457" w:rsidRPr="00C50983" w:rsidRDefault="00880457" w:rsidP="00880457">
            <w:pPr>
              <w:pStyle w:val="Tabletext"/>
            </w:pPr>
          </w:p>
        </w:tc>
        <w:tc>
          <w:tcPr>
            <w:tcW w:w="2982" w:type="dxa"/>
            <w:shd w:val="clear" w:color="auto" w:fill="D9D9D9" w:themeFill="background1" w:themeFillShade="D9"/>
          </w:tcPr>
          <w:p w14:paraId="1959EB7A" w14:textId="77777777" w:rsidR="00880457" w:rsidRPr="00C50983" w:rsidRDefault="00880457" w:rsidP="00880457">
            <w:pPr>
              <w:pStyle w:val="Tabletext"/>
            </w:pPr>
          </w:p>
        </w:tc>
      </w:tr>
      <w:tr w:rsidR="00037E2B" w:rsidRPr="00C50983" w14:paraId="42DE6DA0" w14:textId="77777777" w:rsidTr="003F033F">
        <w:trPr>
          <w:cantSplit/>
          <w:jc w:val="center"/>
        </w:trPr>
        <w:tc>
          <w:tcPr>
            <w:tcW w:w="8330" w:type="dxa"/>
            <w:shd w:val="clear" w:color="auto" w:fill="D9D9D9" w:themeFill="background1" w:themeFillShade="D9"/>
          </w:tcPr>
          <w:p w14:paraId="41649194" w14:textId="2051F285" w:rsidR="00037E2B" w:rsidRPr="00037E2B" w:rsidRDefault="00037E2B" w:rsidP="00037E2B">
            <w:pPr>
              <w:pStyle w:val="Tabletext"/>
              <w:rPr>
                <w:rFonts w:ascii="Calibri" w:eastAsia="Times New Roman" w:hAnsi="Calibri"/>
                <w:i/>
                <w:color w:val="auto"/>
                <w:sz w:val="22"/>
                <w:szCs w:val="22"/>
              </w:rPr>
            </w:pPr>
            <w:commentRangeStart w:id="2152"/>
            <w:r w:rsidRPr="00037E2B">
              <w:rPr>
                <w:rFonts w:ascii="Calibri" w:eastAsia="Times New Roman" w:hAnsi="Calibri"/>
                <w:i/>
                <w:color w:val="auto"/>
                <w:sz w:val="22"/>
                <w:szCs w:val="22"/>
              </w:rPr>
              <w:t>Construct VTS messages</w:t>
            </w:r>
            <w:commentRangeEnd w:id="2152"/>
            <w:r w:rsidRPr="00037E2B">
              <w:rPr>
                <w:rFonts w:ascii="Calibri" w:eastAsia="Times New Roman" w:hAnsi="Calibri"/>
                <w:i/>
                <w:sz w:val="22"/>
                <w:szCs w:val="22"/>
              </w:rPr>
              <w:commentReference w:id="2152"/>
            </w:r>
          </w:p>
        </w:tc>
        <w:tc>
          <w:tcPr>
            <w:tcW w:w="2971" w:type="dxa"/>
            <w:shd w:val="clear" w:color="auto" w:fill="D9D9D9" w:themeFill="background1" w:themeFillShade="D9"/>
          </w:tcPr>
          <w:p w14:paraId="4A31BB6C" w14:textId="77777777" w:rsidR="00037E2B" w:rsidRPr="00C50983" w:rsidRDefault="00037E2B" w:rsidP="00880457">
            <w:pPr>
              <w:pStyle w:val="Tabletext"/>
            </w:pPr>
          </w:p>
        </w:tc>
        <w:tc>
          <w:tcPr>
            <w:tcW w:w="2982" w:type="dxa"/>
            <w:shd w:val="clear" w:color="auto" w:fill="D9D9D9" w:themeFill="background1" w:themeFillShade="D9"/>
          </w:tcPr>
          <w:p w14:paraId="70F00436" w14:textId="77777777" w:rsidR="00037E2B" w:rsidRPr="00C50983" w:rsidRDefault="00037E2B" w:rsidP="00880457">
            <w:pPr>
              <w:pStyle w:val="Tabletext"/>
            </w:pPr>
          </w:p>
        </w:tc>
      </w:tr>
      <w:tr w:rsidR="00880457" w:rsidRPr="00C50983" w14:paraId="33DA3A3F" w14:textId="77777777" w:rsidTr="003F033F">
        <w:trPr>
          <w:cantSplit/>
          <w:jc w:val="center"/>
        </w:trPr>
        <w:tc>
          <w:tcPr>
            <w:tcW w:w="8330" w:type="dxa"/>
            <w:shd w:val="clear" w:color="auto" w:fill="D9D9D9" w:themeFill="background1" w:themeFillShade="D9"/>
          </w:tcPr>
          <w:p w14:paraId="495D38D5" w14:textId="77777777" w:rsidR="00880457" w:rsidRPr="00C50983" w:rsidRDefault="00880457" w:rsidP="00880457">
            <w:pPr>
              <w:pStyle w:val="Tabletext"/>
              <w:ind w:left="709"/>
            </w:pPr>
            <w:r w:rsidRPr="00C50983">
              <w:t>Practical communications</w:t>
            </w:r>
          </w:p>
          <w:p w14:paraId="185A1BF2" w14:textId="7B3B11D7" w:rsidR="00880457" w:rsidRPr="00C50983" w:rsidRDefault="00880457" w:rsidP="00880457">
            <w:pPr>
              <w:pStyle w:val="Tabletext"/>
              <w:ind w:left="709"/>
            </w:pPr>
            <w:r w:rsidRPr="00C50983">
              <w:t xml:space="preserve">Examples from ‘Basic English’ </w:t>
            </w:r>
          </w:p>
        </w:tc>
        <w:tc>
          <w:tcPr>
            <w:tcW w:w="2971" w:type="dxa"/>
            <w:shd w:val="clear" w:color="auto" w:fill="D9D9D9" w:themeFill="background1" w:themeFillShade="D9"/>
          </w:tcPr>
          <w:p w14:paraId="53EEE137" w14:textId="07B62B23" w:rsidR="00880457" w:rsidRPr="00C50983" w:rsidRDefault="00880457" w:rsidP="00880457">
            <w:pPr>
              <w:pStyle w:val="Tabletext"/>
            </w:pPr>
            <w:r w:rsidRPr="00C50983">
              <w:t>R</w:t>
            </w:r>
            <w:r>
              <w:t>19</w:t>
            </w:r>
            <w:ins w:id="2153" w:author="Jillian Carson-Jackson" w:date="2021-01-30T17:34:00Z">
              <w:r w:rsidR="00BD0000">
                <w:t xml:space="preserve"> (confirm this is IALA Guideline?) </w:t>
              </w:r>
            </w:ins>
          </w:p>
        </w:tc>
        <w:tc>
          <w:tcPr>
            <w:tcW w:w="2982" w:type="dxa"/>
            <w:shd w:val="clear" w:color="auto" w:fill="D9D9D9" w:themeFill="background1" w:themeFillShade="D9"/>
          </w:tcPr>
          <w:p w14:paraId="0E42CDB4" w14:textId="77777777" w:rsidR="00880457" w:rsidRPr="00C50983" w:rsidRDefault="00880457" w:rsidP="00880457">
            <w:pPr>
              <w:pStyle w:val="Tabletext"/>
            </w:pPr>
            <w:r w:rsidRPr="00C50983">
              <w:t>A1</w:t>
            </w:r>
          </w:p>
        </w:tc>
      </w:tr>
      <w:tr w:rsidR="00880457" w:rsidRPr="00C50983" w14:paraId="08D1DAAA"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FF1A4A" w14:textId="5B352C3A" w:rsidR="00880457" w:rsidRPr="00880457" w:rsidRDefault="00022299" w:rsidP="00880457">
            <w:pPr>
              <w:pStyle w:val="Tabletext"/>
              <w:rPr>
                <w:b/>
                <w:sz w:val="22"/>
                <w:szCs w:val="22"/>
              </w:rPr>
            </w:pPr>
            <w:ins w:id="2154" w:author="Jillian Carson-Jackson" w:date="2021-01-30T17:38:00Z">
              <w:r>
                <w:rPr>
                  <w:b/>
                  <w:sz w:val="22"/>
                  <w:szCs w:val="22"/>
                </w:rPr>
                <w:lastRenderedPageBreak/>
                <w:t xml:space="preserve">IMO - </w:t>
              </w:r>
            </w:ins>
            <w:r w:rsidR="00880457" w:rsidRPr="00880457">
              <w:rPr>
                <w:b/>
                <w:sz w:val="22"/>
                <w:szCs w:val="22"/>
              </w:rPr>
              <w:t xml:space="preserve">Standard </w:t>
            </w:r>
            <w:ins w:id="2155" w:author="Jillian Carson-Jackson" w:date="2021-01-30T17:38:00Z">
              <w:r>
                <w:rPr>
                  <w:b/>
                  <w:sz w:val="22"/>
                  <w:szCs w:val="22"/>
                </w:rPr>
                <w:t xml:space="preserve">maritime communication </w:t>
              </w:r>
            </w:ins>
            <w:r w:rsidR="00880457" w:rsidRPr="00880457">
              <w:rPr>
                <w:b/>
                <w:sz w:val="22"/>
                <w:szCs w:val="22"/>
              </w:rPr>
              <w:t>phrases</w:t>
            </w:r>
            <w:ins w:id="2156" w:author="Jillian Carson-Jackson" w:date="2021-01-30T17:38:00Z">
              <w:r>
                <w:rPr>
                  <w:b/>
                  <w:sz w:val="22"/>
                  <w:szCs w:val="22"/>
                </w:rPr>
                <w:t xml:space="preserve"> </w:t>
              </w:r>
            </w:ins>
            <w:ins w:id="2157" w:author="Jillian Carson-Jackson" w:date="2021-01-30T17:39:00Z">
              <w:r w:rsidR="00FD172D">
                <w:rPr>
                  <w:b/>
                  <w:sz w:val="22"/>
                  <w:szCs w:val="22"/>
                </w:rPr>
                <w:t>(</w:t>
              </w:r>
            </w:ins>
            <w:ins w:id="2158" w:author="Jillian Carson-Jackson" w:date="2021-01-30T17:38:00Z">
              <w:r>
                <w:rPr>
                  <w:b/>
                  <w:sz w:val="22"/>
                  <w:szCs w:val="22"/>
                </w:rPr>
                <w:t>SMCP</w:t>
              </w:r>
            </w:ins>
            <w:ins w:id="2159" w:author="Jillian Carson-Jackson" w:date="2021-01-30T17:39:00Z">
              <w:r w:rsidR="00FD172D">
                <w:rPr>
                  <w:b/>
                  <w:sz w:val="22"/>
                  <w:szCs w:val="22"/>
                </w:rPr>
                <w:t>)</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061AD" w14:textId="77798F5E" w:rsidR="00880457" w:rsidRPr="00C50983" w:rsidRDefault="00880457" w:rsidP="00880457">
            <w:pPr>
              <w:pStyle w:val="Tabletext"/>
            </w:pPr>
            <w:r>
              <w:t>R19</w:t>
            </w:r>
            <w:ins w:id="2160" w:author="Jillian Carson-Jackson" w:date="2021-01-30T17:38:00Z">
              <w:r w:rsidR="00022299">
                <w:t xml:space="preserve"> (confirm – IMO A.</w:t>
              </w:r>
              <w:r w:rsidR="007002D1">
                <w:t>918(22)?)</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FE6B0" w14:textId="77777777" w:rsidR="00880457" w:rsidRPr="00C50983" w:rsidRDefault="00880457" w:rsidP="00880457">
            <w:pPr>
              <w:pStyle w:val="Tabletext"/>
            </w:pPr>
            <w:r>
              <w:t>A1</w:t>
            </w:r>
          </w:p>
        </w:tc>
      </w:tr>
      <w:tr w:rsidR="00037E2B" w:rsidRPr="00C50983" w14:paraId="6A2209DF"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6F777" w14:textId="06906830" w:rsidR="00037E2B" w:rsidRPr="00037E2B" w:rsidRDefault="00037E2B" w:rsidP="00037E2B">
            <w:pPr>
              <w:pStyle w:val="Tabletext"/>
              <w:rPr>
                <w:rFonts w:ascii="Calibri" w:eastAsia="Times New Roman" w:hAnsi="Calibri"/>
                <w:i/>
                <w:color w:val="auto"/>
                <w:sz w:val="22"/>
                <w:szCs w:val="22"/>
              </w:rPr>
            </w:pPr>
            <w:r w:rsidRPr="00037E2B">
              <w:rPr>
                <w:rFonts w:ascii="Calibri" w:eastAsia="Times New Roman" w:hAnsi="Calibri"/>
                <w:i/>
                <w:color w:val="auto"/>
                <w:sz w:val="22"/>
                <w:szCs w:val="22"/>
              </w:rPr>
              <w:t>State the advantages, disadvantages and application of SMCP</w:t>
            </w:r>
            <w:r w:rsidR="00195AD9">
              <w:rPr>
                <w:rFonts w:ascii="Calibri" w:eastAsia="Times New Roman" w:hAnsi="Calibri"/>
                <w:i/>
                <w:color w:val="auto"/>
                <w:sz w:val="22"/>
                <w:szCs w:val="22"/>
              </w:rPr>
              <w:t>,</w:t>
            </w:r>
            <w:ins w:id="2161" w:author="Jillian Carson-Jackson" w:date="2021-01-30T17:39:00Z">
              <w:r w:rsidRPr="00037E2B">
                <w:rPr>
                  <w:rFonts w:ascii="Calibri" w:eastAsia="Times New Roman" w:hAnsi="Calibri"/>
                  <w:i/>
                  <w:color w:val="auto"/>
                  <w:sz w:val="22"/>
                  <w:szCs w:val="22"/>
                </w:rPr>
                <w:t xml:space="preserve"> including message markers</w:t>
              </w:r>
            </w:ins>
          </w:p>
          <w:p w14:paraId="1494A95C" w14:textId="77777777" w:rsidR="00037E2B" w:rsidRPr="00880457" w:rsidRDefault="00037E2B" w:rsidP="00880457">
            <w:pPr>
              <w:pStyle w:val="Tabletext"/>
            </w:pPr>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31EEA3" w14:textId="77777777" w:rsidR="00037E2B" w:rsidRPr="00C50983" w:rsidRDefault="00037E2B" w:rsidP="00880457">
            <w:pPr>
              <w:pStyle w:val="Tabletext"/>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9CB03D" w14:textId="77777777" w:rsidR="00037E2B" w:rsidRPr="00C50983" w:rsidRDefault="00037E2B" w:rsidP="00880457">
            <w:pPr>
              <w:pStyle w:val="Tabletext"/>
            </w:pPr>
          </w:p>
        </w:tc>
      </w:tr>
      <w:tr w:rsidR="00880457" w:rsidRPr="00C50983" w14:paraId="7E10A13E"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7FEAAF" w14:textId="77777777" w:rsidR="00B10B9B" w:rsidRDefault="000F156F" w:rsidP="000F156F">
            <w:pPr>
              <w:pStyle w:val="Tabletext"/>
              <w:ind w:left="709"/>
              <w:rPr>
                <w:ins w:id="2162" w:author="Jillian Carson-Jackson" w:date="2021-01-30T17:42:00Z"/>
              </w:rPr>
            </w:pPr>
            <w:ins w:id="2163" w:author="Jillian Carson-Jackson" w:date="2021-01-30T17:42:00Z">
              <w:r w:rsidRPr="00880457">
                <w:t>Introduction to the SMCP - Its overall construction and origins</w:t>
              </w:r>
            </w:ins>
          </w:p>
          <w:p w14:paraId="3FA6F4CC" w14:textId="4D620FB3" w:rsidR="000F156F" w:rsidRPr="00880457" w:rsidRDefault="000F156F" w:rsidP="000F156F">
            <w:pPr>
              <w:pStyle w:val="Tabletext"/>
              <w:ind w:left="709"/>
              <w:rPr>
                <w:ins w:id="2164" w:author="Jillian Carson-Jackson" w:date="2021-01-30T17:42:00Z"/>
              </w:rPr>
            </w:pPr>
            <w:ins w:id="2165" w:author="Jillian Carson-Jackson" w:date="2021-01-30T17:42:00Z">
              <w:r w:rsidRPr="00880457">
                <w:t xml:space="preserve">The use of the SMCP </w:t>
              </w:r>
            </w:ins>
            <w:ins w:id="2166" w:author="Jillian Carson-Jackson" w:date="2021-01-30T17:43:00Z">
              <w:r w:rsidR="00B10B9B">
                <w:t xml:space="preserve">[in VTS and] </w:t>
              </w:r>
            </w:ins>
            <w:ins w:id="2167" w:author="Jillian Carson-Jackson" w:date="2021-01-30T17:42:00Z">
              <w:r w:rsidRPr="00880457">
                <w:t>on ships, particularly during emergency situations and distress</w:t>
              </w:r>
            </w:ins>
            <w:ins w:id="2168" w:author="Jillian Carson-Jackson" w:date="2021-01-30T17:45:00Z">
              <w:r w:rsidR="002F2138">
                <w:t xml:space="preserve"> </w:t>
              </w:r>
              <w:r w:rsidR="00BF4BD6" w:rsidRPr="00880457">
                <w:t>(</w:t>
              </w:r>
              <w:r w:rsidR="002F2138">
                <w:t xml:space="preserve">focus on </w:t>
              </w:r>
              <w:r w:rsidR="00BF4BD6" w:rsidRPr="00880457">
                <w:t>Part 3, section 6 of the SMCP).</w:t>
              </w:r>
            </w:ins>
          </w:p>
          <w:p w14:paraId="45C11D75" w14:textId="7A0F96B1" w:rsidR="00195AD9" w:rsidRDefault="00195AD9" w:rsidP="00880457">
            <w:pPr>
              <w:pStyle w:val="Tabletext"/>
              <w:ind w:left="709"/>
            </w:pPr>
            <w:ins w:id="2169" w:author="Jillian Carson-Jackson" w:date="2021-02-04T21:53:00Z">
              <w:r>
                <w:t>The use of message markers</w:t>
              </w:r>
            </w:ins>
          </w:p>
          <w:p w14:paraId="20D46F71" w14:textId="58BC2AC1" w:rsidR="00880457" w:rsidRPr="00880457" w:rsidRDefault="00880457" w:rsidP="00880457">
            <w:pPr>
              <w:pStyle w:val="Tabletext"/>
              <w:ind w:left="709"/>
            </w:pPr>
            <w:r w:rsidRPr="00880457">
              <w:t>Use of standard phrases to trigger predictable actions</w:t>
            </w:r>
          </w:p>
          <w:p w14:paraId="10C3F7A1" w14:textId="77777777" w:rsidR="00880457" w:rsidRPr="00880457" w:rsidRDefault="00880457" w:rsidP="00880457">
            <w:pPr>
              <w:pStyle w:val="Tabletext"/>
              <w:ind w:left="709"/>
            </w:pPr>
            <w:r w:rsidRPr="00880457">
              <w:t>Limiting the number of standard phrases to ensure recognition and memory retention</w:t>
            </w:r>
          </w:p>
          <w:p w14:paraId="48FF8A18" w14:textId="77777777" w:rsidR="00880457" w:rsidRPr="00880457" w:rsidRDefault="00880457" w:rsidP="00880457">
            <w:pPr>
              <w:pStyle w:val="Tabletext"/>
              <w:ind w:left="709"/>
            </w:pPr>
            <w:r w:rsidRPr="00880457">
              <w:t>When standard phrases are not the best method available</w:t>
            </w:r>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93D0" w14:textId="77777777" w:rsidR="00880457" w:rsidRPr="00C50983" w:rsidRDefault="00880457" w:rsidP="00880457">
            <w:pPr>
              <w:pStyle w:val="Tabletext"/>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044EA" w14:textId="77777777" w:rsidR="00880457" w:rsidRPr="00C50983" w:rsidRDefault="00880457" w:rsidP="00880457">
            <w:pPr>
              <w:pStyle w:val="Tabletext"/>
            </w:pPr>
          </w:p>
        </w:tc>
      </w:tr>
      <w:tr w:rsidR="009C68C3" w:rsidRPr="00C50983" w14:paraId="27DA13BE" w14:textId="77777777" w:rsidTr="003F033F">
        <w:trPr>
          <w:cantSplit/>
          <w:jc w:val="center"/>
          <w:ins w:id="2170" w:author="Jillian Carson-Jackson" w:date="2021-01-30T17:4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DE2645" w14:textId="0A8C3A46" w:rsidR="009C68C3" w:rsidRPr="009C68C3" w:rsidDel="00D930FF" w:rsidRDefault="009C68C3" w:rsidP="00392BB9">
            <w:pPr>
              <w:pStyle w:val="Tabletext"/>
              <w:ind w:left="0"/>
              <w:rPr>
                <w:ins w:id="2171" w:author="Jillian Carson-Jackson" w:date="2021-01-30T17:48:00Z"/>
                <w:b/>
                <w:sz w:val="22"/>
                <w:szCs w:val="22"/>
              </w:rPr>
            </w:pPr>
            <w:ins w:id="2172" w:author="Jillian Carson-Jackson" w:date="2021-01-30T17:49:00Z">
              <w:r w:rsidRPr="009C68C3">
                <w:rPr>
                  <w:b/>
                  <w:sz w:val="22"/>
                  <w:szCs w:val="22"/>
                </w:rPr>
                <w:t>Information Management</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F0EDE" w14:textId="77777777" w:rsidR="009C68C3" w:rsidRPr="00880457" w:rsidRDefault="009C68C3" w:rsidP="00880457">
            <w:pPr>
              <w:pStyle w:val="Tabletext"/>
              <w:rPr>
                <w:ins w:id="2173" w:author="Jillian Carson-Jackson" w:date="2021-01-30T17:4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A2069" w14:textId="77777777" w:rsidR="009C68C3" w:rsidRPr="00C50983" w:rsidRDefault="009C68C3" w:rsidP="00880457">
            <w:pPr>
              <w:pStyle w:val="Tabletext"/>
              <w:rPr>
                <w:ins w:id="2174" w:author="Jillian Carson-Jackson" w:date="2021-01-30T17:48:00Z"/>
              </w:rPr>
            </w:pPr>
          </w:p>
        </w:tc>
      </w:tr>
      <w:tr w:rsidR="00392BB9" w:rsidRPr="00C50983" w14:paraId="642E4C96" w14:textId="77777777" w:rsidTr="003F033F">
        <w:trPr>
          <w:cantSplit/>
          <w:jc w:val="center"/>
          <w:ins w:id="2175"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4CE59C" w14:textId="19D8782F" w:rsidR="00392BB9" w:rsidRPr="009C68C3" w:rsidRDefault="00392BB9" w:rsidP="00392BB9">
            <w:pPr>
              <w:pStyle w:val="Tabletext"/>
              <w:ind w:left="0"/>
              <w:rPr>
                <w:ins w:id="2176" w:author="Jillian Carson-Jackson" w:date="2021-02-04T21:55:00Z"/>
                <w:b/>
                <w:sz w:val="22"/>
                <w:szCs w:val="22"/>
              </w:rPr>
            </w:pPr>
            <w:ins w:id="2177" w:author="Jillian Carson-Jackson" w:date="2021-02-04T21:55:00Z">
              <w:r w:rsidRPr="00392BB9">
                <w:rPr>
                  <w:rFonts w:ascii="Calibri" w:eastAsia="Times New Roman" w:hAnsi="Calibri"/>
                  <w:i/>
                  <w:color w:val="auto"/>
                  <w:sz w:val="22"/>
                  <w:szCs w:val="22"/>
                </w:rPr>
                <w:t>Demonstrate information management in VTS.</w:t>
              </w:r>
              <w:r>
                <w:rPr>
                  <w:b/>
                  <w:sz w:val="22"/>
                  <w:szCs w:val="22"/>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1345E" w14:textId="77777777" w:rsidR="00392BB9" w:rsidRPr="00880457" w:rsidRDefault="00392BB9" w:rsidP="00880457">
            <w:pPr>
              <w:pStyle w:val="Tabletext"/>
              <w:rPr>
                <w:ins w:id="2178"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12B173" w14:textId="77777777" w:rsidR="00392BB9" w:rsidRPr="00C50983" w:rsidRDefault="00392BB9" w:rsidP="00880457">
            <w:pPr>
              <w:pStyle w:val="Tabletext"/>
              <w:rPr>
                <w:ins w:id="2179" w:author="Jillian Carson-Jackson" w:date="2021-02-04T21:55:00Z"/>
              </w:rPr>
            </w:pPr>
          </w:p>
        </w:tc>
      </w:tr>
      <w:tr w:rsidR="00E50540" w:rsidRPr="00C50983" w14:paraId="25DD4D74" w14:textId="77777777" w:rsidTr="003F033F">
        <w:trPr>
          <w:cantSplit/>
          <w:jc w:val="center"/>
          <w:ins w:id="2180" w:author="Jillian Carson-Jackson" w:date="2021-01-30T17:49: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1D733" w14:textId="71042BA8" w:rsidR="00E50540" w:rsidRPr="00392BB9" w:rsidDel="00D930FF" w:rsidRDefault="00195AD9" w:rsidP="00392BB9">
            <w:pPr>
              <w:pStyle w:val="Tablelevel1bold"/>
              <w:rPr>
                <w:ins w:id="2181" w:author="Jillian Carson-Jackson" w:date="2021-01-30T17:49:00Z"/>
                <w:rFonts w:ascii="Calibri" w:hAnsi="Calibri"/>
                <w:b w:val="0"/>
                <w:sz w:val="22"/>
                <w:szCs w:val="22"/>
              </w:rPr>
            </w:pPr>
            <w:ins w:id="2182" w:author="Jillian Carson-Jackson" w:date="2021-02-04T21:53:00Z">
              <w:r>
                <w:rPr>
                  <w:rFonts w:ascii="Calibri" w:hAnsi="Calibri"/>
                  <w:b w:val="0"/>
                  <w:sz w:val="22"/>
                  <w:szCs w:val="22"/>
                </w:rPr>
                <w:t>Collect Data</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098656" w14:textId="3486B801" w:rsidR="00E50540" w:rsidRPr="00880457" w:rsidRDefault="00E50540" w:rsidP="00E50540">
            <w:pPr>
              <w:pStyle w:val="Tabletext"/>
              <w:rPr>
                <w:ins w:id="2183" w:author="Jillian Carson-Jackson" w:date="2021-01-30T17:49:00Z"/>
                <w:sz w:val="18"/>
              </w:rPr>
            </w:pPr>
            <w:ins w:id="2184" w:author="Jillian Carson-Jackson" w:date="2021-01-30T17:56:00Z">
              <w:r w:rsidRPr="00CD1A5B">
                <w:rPr>
                  <w:rFonts w:ascii="Calibri" w:hAnsi="Calibri"/>
                  <w:sz w:val="22"/>
                  <w:szCs w:val="22"/>
                </w:rPr>
                <w:t>R2, R3, R16, R28, R35, R37, R41</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735DAC" w14:textId="2F4DD6EE" w:rsidR="00E50540" w:rsidRPr="00C50983" w:rsidRDefault="00E50540" w:rsidP="00E50540">
            <w:pPr>
              <w:pStyle w:val="Tabletext"/>
              <w:rPr>
                <w:ins w:id="2185" w:author="Jillian Carson-Jackson" w:date="2021-01-30T17:49:00Z"/>
              </w:rPr>
            </w:pPr>
            <w:ins w:id="2186" w:author="Jillian Carson-Jackson" w:date="2021-01-30T17:56:00Z">
              <w:r w:rsidRPr="00CD1A5B">
                <w:rPr>
                  <w:rFonts w:ascii="Calibri" w:hAnsi="Calibri"/>
                  <w:szCs w:val="22"/>
                </w:rPr>
                <w:t>A6 and A7 for documented case studies.</w:t>
              </w:r>
            </w:ins>
          </w:p>
        </w:tc>
      </w:tr>
      <w:tr w:rsidR="009C68C3" w:rsidRPr="00C50983" w14:paraId="57C7AA51" w14:textId="77777777" w:rsidTr="003F033F">
        <w:trPr>
          <w:cantSplit/>
          <w:jc w:val="center"/>
          <w:ins w:id="2187" w:author="Jillian Carson-Jackson" w:date="2021-01-30T17:4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D1A6E" w14:textId="2D395CD0" w:rsidR="009C68C3" w:rsidRDefault="00864F85" w:rsidP="00392BB9">
            <w:pPr>
              <w:pStyle w:val="Tabletext"/>
              <w:ind w:left="0"/>
              <w:rPr>
                <w:ins w:id="2188" w:author="Jillian Carson-Jackson" w:date="2021-01-30T17:58:00Z"/>
                <w:rFonts w:ascii="Calibri" w:eastAsia="Times New Roman" w:hAnsi="Calibri"/>
                <w:color w:val="auto"/>
                <w:sz w:val="22"/>
                <w:szCs w:val="22"/>
              </w:rPr>
            </w:pPr>
            <w:ins w:id="2189" w:author="Jillian Carson-Jackson" w:date="2021-01-30T17:57:00Z">
              <w:r w:rsidRPr="00A65C3C">
                <w:rPr>
                  <w:rFonts w:ascii="Calibri" w:eastAsia="Times New Roman" w:hAnsi="Calibri"/>
                  <w:color w:val="auto"/>
                  <w:sz w:val="22"/>
                  <w:szCs w:val="22"/>
                </w:rPr>
                <w:t xml:space="preserve">Evaluate data </w:t>
              </w:r>
            </w:ins>
            <w:ins w:id="2190" w:author="Jillian Carson-Jackson" w:date="2021-01-30T17:59:00Z">
              <w:r w:rsidR="00A74B49" w:rsidRPr="00A65C3C">
                <w:rPr>
                  <w:rFonts w:ascii="Calibri" w:eastAsia="Times New Roman" w:hAnsi="Calibri"/>
                  <w:color w:val="auto"/>
                  <w:sz w:val="22"/>
                  <w:szCs w:val="22"/>
                </w:rPr>
                <w:t>collected.</w:t>
              </w:r>
            </w:ins>
          </w:p>
          <w:p w14:paraId="775269C5" w14:textId="5989319E" w:rsidR="00A65C3C" w:rsidRDefault="00BC3FC1" w:rsidP="00E942AE">
            <w:pPr>
              <w:pStyle w:val="Tabletext"/>
              <w:ind w:left="709"/>
              <w:rPr>
                <w:ins w:id="2191" w:author="Jillian Carson-Jackson" w:date="2021-01-30T18:00:00Z"/>
              </w:rPr>
            </w:pPr>
            <w:ins w:id="2192" w:author="Jillian Carson-Jackson" w:date="2021-01-30T18:00:00Z">
              <w:r>
                <w:t>Priorit</w:t>
              </w:r>
              <w:r w:rsidR="00C0309C">
                <w:t xml:space="preserve">ise </w:t>
              </w:r>
            </w:ins>
            <w:ins w:id="2193" w:author="Jillian Carson-Jackson" w:date="2021-01-30T18:03:00Z">
              <w:r w:rsidR="00E942AE">
                <w:t xml:space="preserve">data </w:t>
              </w:r>
            </w:ins>
          </w:p>
          <w:p w14:paraId="39725B9C" w14:textId="74A45642" w:rsidR="00C0309C" w:rsidRPr="00880457" w:rsidDel="00D930FF" w:rsidRDefault="00C0309C" w:rsidP="00E942AE">
            <w:pPr>
              <w:pStyle w:val="Tabletext"/>
              <w:ind w:left="709"/>
              <w:rPr>
                <w:ins w:id="2194" w:author="Jillian Carson-Jackson" w:date="2021-01-30T17:48:00Z"/>
              </w:rPr>
            </w:pPr>
            <w:ins w:id="2195" w:author="Jillian Carson-Jackson" w:date="2021-01-30T18:00:00Z">
              <w:r>
                <w:t xml:space="preserve">Verify / validate </w:t>
              </w:r>
            </w:ins>
            <w:ins w:id="2196" w:author="Jillian Carson-Jackson" w:date="2021-01-30T18:03:00Z">
              <w:r w:rsidR="00E942AE">
                <w:t>data</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313CC5" w14:textId="77777777" w:rsidR="009C68C3" w:rsidRPr="00880457" w:rsidRDefault="009C68C3" w:rsidP="00880457">
            <w:pPr>
              <w:pStyle w:val="Tabletext"/>
              <w:rPr>
                <w:ins w:id="2197" w:author="Jillian Carson-Jackson" w:date="2021-01-30T17:4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F54E3F" w14:textId="77777777" w:rsidR="009C68C3" w:rsidRPr="00C50983" w:rsidRDefault="009C68C3" w:rsidP="00880457">
            <w:pPr>
              <w:pStyle w:val="Tabletext"/>
              <w:rPr>
                <w:ins w:id="2198" w:author="Jillian Carson-Jackson" w:date="2021-01-30T17:48:00Z"/>
              </w:rPr>
            </w:pPr>
          </w:p>
        </w:tc>
      </w:tr>
      <w:tr w:rsidR="00102E80" w:rsidRPr="00C50983" w14:paraId="65BE229D" w14:textId="77777777" w:rsidTr="003F033F">
        <w:trPr>
          <w:cantSplit/>
          <w:jc w:val="center"/>
          <w:ins w:id="2199" w:author="Jillian Carson-Jackson" w:date="2021-01-30T18:03: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DF2291" w14:textId="7FCF615C" w:rsidR="00102E80" w:rsidRDefault="00102E80" w:rsidP="00392BB9">
            <w:pPr>
              <w:pStyle w:val="Tabletext"/>
              <w:ind w:left="0"/>
              <w:rPr>
                <w:ins w:id="2200" w:author="Jillian Carson-Jackson" w:date="2021-01-30T18:03:00Z"/>
                <w:rFonts w:ascii="Calibri" w:eastAsia="Times New Roman" w:hAnsi="Calibri"/>
                <w:color w:val="auto"/>
                <w:sz w:val="22"/>
                <w:szCs w:val="22"/>
              </w:rPr>
            </w:pPr>
            <w:ins w:id="2201" w:author="Jillian Carson-Jackson" w:date="2021-01-30T18:04:00Z">
              <w:r>
                <w:rPr>
                  <w:rFonts w:ascii="Calibri" w:eastAsia="Times New Roman" w:hAnsi="Calibri"/>
                  <w:color w:val="auto"/>
                  <w:sz w:val="22"/>
                  <w:szCs w:val="22"/>
                </w:rPr>
                <w:t>Disseminate</w:t>
              </w:r>
            </w:ins>
            <w:ins w:id="2202" w:author="Jillian Carson-Jackson" w:date="2021-01-30T18:03:00Z">
              <w:r w:rsidRPr="00A65C3C">
                <w:rPr>
                  <w:rFonts w:ascii="Calibri" w:eastAsia="Times New Roman" w:hAnsi="Calibri"/>
                  <w:color w:val="auto"/>
                  <w:sz w:val="22"/>
                  <w:szCs w:val="22"/>
                </w:rPr>
                <w:t xml:space="preserve"> data.</w:t>
              </w:r>
            </w:ins>
          </w:p>
          <w:p w14:paraId="48DF3694" w14:textId="77777777" w:rsidR="00102E80" w:rsidRDefault="00BF3A68" w:rsidP="00102E80">
            <w:pPr>
              <w:pStyle w:val="Tabletext"/>
              <w:ind w:left="709"/>
              <w:rPr>
                <w:ins w:id="2203" w:author="Jillian Carson-Jackson" w:date="2021-01-30T18:04:00Z"/>
              </w:rPr>
            </w:pPr>
            <w:ins w:id="2204" w:author="Jillian Carson-Jackson" w:date="2021-01-30T18:04:00Z">
              <w:r>
                <w:t xml:space="preserve">Method for dissemination (voice, digital) </w:t>
              </w:r>
            </w:ins>
          </w:p>
          <w:p w14:paraId="70F180E0" w14:textId="7FDCB29F" w:rsidR="00865303" w:rsidRPr="00392BB9" w:rsidRDefault="00724509" w:rsidP="00392BB9">
            <w:pPr>
              <w:pStyle w:val="Tabletext"/>
              <w:ind w:left="709"/>
              <w:rPr>
                <w:ins w:id="2205" w:author="Jillian Carson-Jackson" w:date="2021-01-30T18:03:00Z"/>
                <w:rFonts w:ascii="Calibri" w:eastAsia="Times New Roman" w:hAnsi="Calibri"/>
              </w:rPr>
            </w:pPr>
            <w:ins w:id="2206" w:author="Jillian Carson-Jackson" w:date="2021-01-30T18:07:00Z">
              <w:r>
                <w:rPr>
                  <w:rFonts w:ascii="Calibri" w:eastAsia="Times New Roman" w:hAnsi="Calibri"/>
                </w:rPr>
                <w:t>Phrasing, timing and content</w:t>
              </w:r>
              <w:r w:rsidR="007970B9">
                <w:rPr>
                  <w:rFonts w:ascii="Calibri" w:eastAsia="Times New Roman" w:hAnsi="Calibri"/>
                </w:rPr>
                <w:t xml:space="preserve"> </w:t>
              </w:r>
            </w:ins>
            <w:ins w:id="2207" w:author="Jillian Carson-Jackson" w:date="2021-01-30T18:04:00Z">
              <w:r w:rsidR="00BF3A68">
                <w:rPr>
                  <w:rFonts w:ascii="Calibri" w:eastAsia="Times New Roman" w:hAnsi="Calibri"/>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9FC85" w14:textId="77777777" w:rsidR="00102E80" w:rsidRPr="00880457" w:rsidRDefault="00102E80" w:rsidP="00880457">
            <w:pPr>
              <w:pStyle w:val="Tabletext"/>
              <w:rPr>
                <w:ins w:id="2208" w:author="Jillian Carson-Jackson" w:date="2021-01-30T18:03: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970ED" w14:textId="77777777" w:rsidR="00102E80" w:rsidRPr="00C50983" w:rsidRDefault="00102E80" w:rsidP="00880457">
            <w:pPr>
              <w:pStyle w:val="Tabletext"/>
              <w:rPr>
                <w:ins w:id="2209" w:author="Jillian Carson-Jackson" w:date="2021-01-30T18:03:00Z"/>
              </w:rPr>
            </w:pPr>
          </w:p>
        </w:tc>
      </w:tr>
      <w:tr w:rsidR="007970B9" w:rsidRPr="00CD1A5B" w14:paraId="041E4084" w14:textId="77777777" w:rsidTr="00392BB9">
        <w:trPr>
          <w:cantSplit/>
          <w:jc w:val="center"/>
          <w:ins w:id="2210" w:author="Jillian Carson-Jackson" w:date="2021-01-30T18:09:00Z"/>
        </w:trPr>
        <w:tc>
          <w:tcPr>
            <w:tcW w:w="8330" w:type="dxa"/>
            <w:tcBorders>
              <w:top w:val="single" w:sz="4" w:space="0" w:color="auto"/>
              <w:left w:val="single" w:sz="4" w:space="0" w:color="auto"/>
              <w:bottom w:val="single" w:sz="4" w:space="0" w:color="auto"/>
              <w:right w:val="single" w:sz="4" w:space="0" w:color="auto"/>
            </w:tcBorders>
            <w:shd w:val="clear" w:color="auto" w:fill="auto"/>
          </w:tcPr>
          <w:p w14:paraId="5E6912B9" w14:textId="3E889BB8" w:rsidR="007970B9" w:rsidRPr="00392BB9" w:rsidRDefault="003B5B51" w:rsidP="007970B9">
            <w:pPr>
              <w:pStyle w:val="Tabletext"/>
              <w:rPr>
                <w:ins w:id="2211" w:author="Jillian Carson-Jackson" w:date="2021-01-30T18:09:00Z"/>
                <w:rFonts w:ascii="Calibri" w:eastAsia="Times New Roman" w:hAnsi="Calibri"/>
                <w:color w:val="auto"/>
                <w:sz w:val="22"/>
                <w:szCs w:val="22"/>
              </w:rPr>
            </w:pPr>
            <w:ins w:id="2212" w:author="Jillian Carson-Jackson" w:date="2021-01-30T18:10:00Z">
              <w:r w:rsidRPr="00392BB9">
                <w:rPr>
                  <w:rFonts w:ascii="Calibri" w:eastAsia="Times New Roman" w:hAnsi="Calibri"/>
                  <w:color w:val="auto"/>
                  <w:sz w:val="22"/>
                  <w:szCs w:val="22"/>
                </w:rPr>
                <w:lastRenderedPageBreak/>
                <w:t>Explain lo</w:t>
              </w:r>
            </w:ins>
            <w:ins w:id="2213" w:author="Jillian Carson-Jackson" w:date="2021-01-30T18:11:00Z">
              <w:r w:rsidRPr="00392BB9">
                <w:rPr>
                  <w:rFonts w:ascii="Calibri" w:eastAsia="Times New Roman" w:hAnsi="Calibri"/>
                  <w:color w:val="auto"/>
                  <w:sz w:val="22"/>
                  <w:szCs w:val="22"/>
                </w:rPr>
                <w:t xml:space="preserve">g keeping and recording in VTS </w:t>
              </w:r>
            </w:ins>
            <w:ins w:id="2214" w:author="Jillian Carson-Jackson" w:date="2021-01-30T18:09:00Z">
              <w:r w:rsidR="007970B9" w:rsidRPr="00392BB9">
                <w:rPr>
                  <w:rFonts w:ascii="Calibri" w:eastAsia="Times New Roman" w:hAnsi="Calibri"/>
                  <w:color w:val="auto"/>
                  <w:sz w:val="22"/>
                  <w:szCs w:val="22"/>
                </w:rPr>
                <w:t xml:space="preserve"> </w:t>
              </w:r>
            </w:ins>
          </w:p>
          <w:p w14:paraId="132C0762" w14:textId="7D454163" w:rsidR="007C72E5" w:rsidRPr="00392BB9" w:rsidRDefault="007C72E5" w:rsidP="007970B9">
            <w:pPr>
              <w:pStyle w:val="Tabletext"/>
              <w:rPr>
                <w:ins w:id="2215" w:author="Jillian Carson-Jackson" w:date="2021-01-30T18:13:00Z"/>
                <w:rFonts w:ascii="Calibri" w:eastAsia="Times New Roman" w:hAnsi="Calibri"/>
                <w:color w:val="auto"/>
                <w:sz w:val="22"/>
                <w:szCs w:val="22"/>
              </w:rPr>
            </w:pPr>
            <w:ins w:id="2216" w:author="Jillian Carson-Jackson" w:date="2021-01-30T18:11:00Z">
              <w:r w:rsidRPr="00392BB9">
                <w:rPr>
                  <w:rFonts w:ascii="Calibri" w:eastAsia="Times New Roman" w:hAnsi="Calibri"/>
                  <w:color w:val="auto"/>
                  <w:sz w:val="22"/>
                  <w:szCs w:val="22"/>
                </w:rPr>
                <w:t>Objectives of</w:t>
              </w:r>
            </w:ins>
            <w:ins w:id="2217" w:author="Jillian Carson-Jackson" w:date="2021-01-30T18:12:00Z">
              <w:r w:rsidRPr="00392BB9">
                <w:rPr>
                  <w:rFonts w:ascii="Calibri" w:eastAsia="Times New Roman" w:hAnsi="Calibri"/>
                  <w:color w:val="auto"/>
                  <w:sz w:val="22"/>
                  <w:szCs w:val="22"/>
                </w:rPr>
                <w:t xml:space="preserve"> log</w:t>
              </w:r>
            </w:ins>
            <w:ins w:id="2218" w:author="Jillian Carson-Jackson" w:date="2021-01-30T18:15:00Z">
              <w:r w:rsidR="0072582E" w:rsidRPr="00392BB9">
                <w:rPr>
                  <w:rFonts w:ascii="Calibri" w:eastAsia="Times New Roman" w:hAnsi="Calibri"/>
                  <w:color w:val="auto"/>
                  <w:sz w:val="22"/>
                  <w:szCs w:val="22"/>
                </w:rPr>
                <w:t xml:space="preserve"> </w:t>
              </w:r>
            </w:ins>
            <w:ins w:id="2219" w:author="Jillian Carson-Jackson" w:date="2021-01-30T18:12:00Z">
              <w:r w:rsidRPr="00392BB9">
                <w:rPr>
                  <w:rFonts w:ascii="Calibri" w:eastAsia="Times New Roman" w:hAnsi="Calibri"/>
                  <w:color w:val="auto"/>
                  <w:sz w:val="22"/>
                  <w:szCs w:val="22"/>
                </w:rPr>
                <w:t xml:space="preserve">keeping </w:t>
              </w:r>
              <w:r w:rsidR="003F4C01" w:rsidRPr="00392BB9">
                <w:rPr>
                  <w:rFonts w:ascii="Calibri" w:eastAsia="Times New Roman" w:hAnsi="Calibri"/>
                  <w:color w:val="auto"/>
                  <w:sz w:val="22"/>
                  <w:szCs w:val="22"/>
                </w:rPr>
                <w:t>and recording</w:t>
              </w:r>
            </w:ins>
          </w:p>
          <w:p w14:paraId="6DDBCBBB" w14:textId="5B1A523C" w:rsidR="0022171D" w:rsidRPr="00392BB9" w:rsidRDefault="0022171D" w:rsidP="007970B9">
            <w:pPr>
              <w:pStyle w:val="Tabletext"/>
              <w:rPr>
                <w:ins w:id="2220" w:author="Jillian Carson-Jackson" w:date="2021-01-30T18:12:00Z"/>
                <w:rFonts w:ascii="Calibri" w:eastAsia="Times New Roman" w:hAnsi="Calibri"/>
                <w:color w:val="auto"/>
                <w:sz w:val="22"/>
                <w:szCs w:val="22"/>
              </w:rPr>
            </w:pPr>
            <w:ins w:id="2221" w:author="Jillian Carson-Jackson" w:date="2021-01-30T18:13:00Z">
              <w:r w:rsidRPr="00392BB9">
                <w:rPr>
                  <w:rFonts w:ascii="Calibri" w:eastAsia="Times New Roman" w:hAnsi="Calibri"/>
                  <w:color w:val="auto"/>
                  <w:sz w:val="22"/>
                  <w:szCs w:val="22"/>
                </w:rPr>
                <w:t>Methods of log</w:t>
              </w:r>
            </w:ins>
            <w:ins w:id="2222" w:author="Jillian Carson-Jackson" w:date="2021-01-30T18:15:00Z">
              <w:r w:rsidR="0072582E" w:rsidRPr="00392BB9">
                <w:rPr>
                  <w:rFonts w:ascii="Calibri" w:eastAsia="Times New Roman" w:hAnsi="Calibri"/>
                  <w:color w:val="auto"/>
                  <w:sz w:val="22"/>
                  <w:szCs w:val="22"/>
                </w:rPr>
                <w:t xml:space="preserve"> </w:t>
              </w:r>
            </w:ins>
            <w:ins w:id="2223" w:author="Jillian Carson-Jackson" w:date="2021-01-30T18:13:00Z">
              <w:r w:rsidRPr="00392BB9">
                <w:rPr>
                  <w:rFonts w:ascii="Calibri" w:eastAsia="Times New Roman" w:hAnsi="Calibri"/>
                  <w:color w:val="auto"/>
                  <w:sz w:val="22"/>
                  <w:szCs w:val="22"/>
                </w:rPr>
                <w:t xml:space="preserve">keeping </w:t>
              </w:r>
            </w:ins>
          </w:p>
          <w:p w14:paraId="611A3463" w14:textId="73B02F75" w:rsidR="007C72E5" w:rsidRPr="00392BB9" w:rsidRDefault="007C72E5" w:rsidP="007970B9">
            <w:pPr>
              <w:pStyle w:val="Tabletext"/>
              <w:rPr>
                <w:ins w:id="2224" w:author="Jillian Carson-Jackson" w:date="2021-01-30T18:11:00Z"/>
                <w:rFonts w:ascii="Calibri" w:eastAsia="Times New Roman" w:hAnsi="Calibri"/>
                <w:color w:val="auto"/>
                <w:sz w:val="22"/>
                <w:szCs w:val="22"/>
              </w:rPr>
            </w:pPr>
            <w:ins w:id="2225" w:author="Jillian Carson-Jackson" w:date="2021-01-30T18:12:00Z">
              <w:r w:rsidRPr="00392BB9">
                <w:rPr>
                  <w:rFonts w:ascii="Calibri" w:eastAsia="Times New Roman" w:hAnsi="Calibri"/>
                  <w:color w:val="auto"/>
                  <w:sz w:val="22"/>
                  <w:szCs w:val="22"/>
                </w:rPr>
                <w:t>Principles of log</w:t>
              </w:r>
            </w:ins>
            <w:ins w:id="2226" w:author="Jillian Carson-Jackson" w:date="2021-01-30T18:15:00Z">
              <w:r w:rsidR="0072582E" w:rsidRPr="00392BB9">
                <w:rPr>
                  <w:rFonts w:ascii="Calibri" w:eastAsia="Times New Roman" w:hAnsi="Calibri"/>
                  <w:color w:val="auto"/>
                  <w:sz w:val="22"/>
                  <w:szCs w:val="22"/>
                </w:rPr>
                <w:t xml:space="preserve"> </w:t>
              </w:r>
            </w:ins>
            <w:ins w:id="2227" w:author="Jillian Carson-Jackson" w:date="2021-01-30T18:12:00Z">
              <w:r w:rsidRPr="00392BB9">
                <w:rPr>
                  <w:rFonts w:ascii="Calibri" w:eastAsia="Times New Roman" w:hAnsi="Calibri"/>
                  <w:color w:val="auto"/>
                  <w:sz w:val="22"/>
                  <w:szCs w:val="22"/>
                </w:rPr>
                <w:t>kee</w:t>
              </w:r>
            </w:ins>
            <w:ins w:id="2228" w:author="Jillian Carson-Jackson" w:date="2021-02-04T21:21:00Z">
              <w:r w:rsidR="004264F6" w:rsidRPr="00392BB9">
                <w:rPr>
                  <w:rFonts w:ascii="Calibri" w:eastAsia="Times New Roman" w:hAnsi="Calibri"/>
                  <w:color w:val="auto"/>
                  <w:sz w:val="22"/>
                  <w:szCs w:val="22"/>
                </w:rPr>
                <w:t>p</w:t>
              </w:r>
            </w:ins>
            <w:ins w:id="2229" w:author="Jillian Carson-Jackson" w:date="2021-01-30T18:12:00Z">
              <w:r w:rsidRPr="00392BB9">
                <w:rPr>
                  <w:rFonts w:ascii="Calibri" w:eastAsia="Times New Roman" w:hAnsi="Calibri"/>
                  <w:color w:val="auto"/>
                  <w:sz w:val="22"/>
                  <w:szCs w:val="22"/>
                </w:rPr>
                <w:t>ing</w:t>
              </w:r>
            </w:ins>
          </w:p>
          <w:p w14:paraId="6260C42D" w14:textId="290811B0" w:rsidR="007970B9" w:rsidRPr="007B3AD3" w:rsidRDefault="007970B9" w:rsidP="00392BB9">
            <w:pPr>
              <w:pStyle w:val="Tabletext"/>
              <w:rPr>
                <w:ins w:id="2230" w:author="Jillian Carson-Jackson" w:date="2021-01-30T18:09:00Z"/>
                <w:rFonts w:ascii="Calibri" w:eastAsia="Times New Roman" w:hAnsi="Calibri"/>
                <w:color w:val="auto"/>
                <w:sz w:val="22"/>
                <w:szCs w:val="22"/>
                <w:highlight w:val="yellow"/>
              </w:rPr>
            </w:pPr>
            <w:ins w:id="2231" w:author="Jillian Carson-Jackson" w:date="2021-01-30T18:09:00Z">
              <w:r w:rsidRPr="00392BB9">
                <w:rPr>
                  <w:rFonts w:ascii="Calibri" w:eastAsia="Times New Roman" w:hAnsi="Calibri"/>
                  <w:color w:val="auto"/>
                  <w:sz w:val="22"/>
                  <w:szCs w:val="22"/>
                </w:rPr>
                <w:t xml:space="preserve">Retention of logs </w:t>
              </w:r>
            </w:ins>
            <w:ins w:id="2232" w:author="Jillian Carson-Jackson" w:date="2021-01-30T18:15:00Z">
              <w:r w:rsidR="0072582E" w:rsidRPr="00392BB9">
                <w:rPr>
                  <w:rFonts w:ascii="Calibri" w:eastAsia="Times New Roman" w:hAnsi="Calibri"/>
                  <w:color w:val="auto"/>
                  <w:sz w:val="22"/>
                  <w:szCs w:val="22"/>
                </w:rPr>
                <w:t>and</w:t>
              </w:r>
            </w:ins>
            <w:ins w:id="2233" w:author="Jillian Carson-Jackson" w:date="2021-01-30T18:09:00Z">
              <w:r w:rsidRPr="00392BB9">
                <w:rPr>
                  <w:rFonts w:ascii="Calibri" w:eastAsia="Times New Roman" w:hAnsi="Calibri"/>
                  <w:color w:val="auto"/>
                  <w:sz w:val="22"/>
                  <w:szCs w:val="22"/>
                </w:rPr>
                <w:t xml:space="preserve"> records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52E643" w14:textId="77777777" w:rsidR="007970B9" w:rsidRPr="007970B9" w:rsidRDefault="007970B9" w:rsidP="007970B9">
            <w:pPr>
              <w:pStyle w:val="Tabletext"/>
              <w:rPr>
                <w:ins w:id="2234" w:author="Jillian Carson-Jackson" w:date="2021-01-30T18:09:00Z"/>
                <w:sz w:val="18"/>
              </w:rPr>
            </w:pPr>
            <w:ins w:id="2235" w:author="Jillian Carson-Jackson" w:date="2021-01-30T18:09:00Z">
              <w:r w:rsidRPr="007970B9">
                <w:rPr>
                  <w:sz w:val="18"/>
                </w:rPr>
                <w:t>R28, R37, R41, R44</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8721B" w14:textId="77777777" w:rsidR="007970B9" w:rsidRPr="007970B9" w:rsidRDefault="007970B9" w:rsidP="007970B9">
            <w:pPr>
              <w:pStyle w:val="Tabletext"/>
              <w:rPr>
                <w:ins w:id="2236" w:author="Jillian Carson-Jackson" w:date="2021-01-30T18:09:00Z"/>
              </w:rPr>
            </w:pPr>
          </w:p>
        </w:tc>
      </w:tr>
      <w:tr w:rsidR="003E3A65" w:rsidRPr="00C50983" w14:paraId="5B5D4B50" w14:textId="77777777" w:rsidTr="00CD5C9F">
        <w:trPr>
          <w:cantSplit/>
          <w:jc w:val="center"/>
          <w:ins w:id="2237" w:author="Jillian Carson-Jackson" w:date="2021-01-30T18:2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4D56" w14:textId="2760B0EC" w:rsidR="003E3A65" w:rsidRDefault="003E3A65" w:rsidP="00CD5C9F">
            <w:pPr>
              <w:pStyle w:val="Tabletext"/>
              <w:rPr>
                <w:ins w:id="2238" w:author="Jillian Carson-Jackson" w:date="2021-01-30T18:27:00Z"/>
                <w:b/>
                <w:sz w:val="22"/>
                <w:szCs w:val="22"/>
              </w:rPr>
            </w:pPr>
            <w:ins w:id="2239" w:author="Jillian Carson-Jackson" w:date="2021-01-30T18:27:00Z">
              <w:r>
                <w:rPr>
                  <w:b/>
                  <w:sz w:val="22"/>
                  <w:szCs w:val="22"/>
                </w:rPr>
                <w:t>Handovers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DD65F" w14:textId="77777777" w:rsidR="003E3A65" w:rsidRPr="00880457" w:rsidRDefault="003E3A65" w:rsidP="00CD5C9F">
            <w:pPr>
              <w:pStyle w:val="Tabletext"/>
              <w:rPr>
                <w:ins w:id="2240" w:author="Jillian Carson-Jackson" w:date="2021-01-30T18:27: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85FD90" w14:textId="77777777" w:rsidR="003E3A65" w:rsidRPr="00C50983" w:rsidRDefault="003E3A65" w:rsidP="00CD5C9F">
            <w:pPr>
              <w:pStyle w:val="Tabletext"/>
              <w:rPr>
                <w:ins w:id="2241" w:author="Jillian Carson-Jackson" w:date="2021-01-30T18:27:00Z"/>
              </w:rPr>
            </w:pPr>
          </w:p>
        </w:tc>
      </w:tr>
      <w:tr w:rsidR="00392BB9" w:rsidRPr="00C50983" w14:paraId="63F15EE9" w14:textId="77777777" w:rsidTr="00CD5C9F">
        <w:trPr>
          <w:cantSplit/>
          <w:jc w:val="center"/>
          <w:ins w:id="2242"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CF21A" w14:textId="08FEDAEF" w:rsidR="00392BB9" w:rsidRPr="00392BB9" w:rsidRDefault="00392BB9" w:rsidP="00392BB9">
            <w:pPr>
              <w:pStyle w:val="Tabletext"/>
              <w:ind w:left="0"/>
              <w:rPr>
                <w:ins w:id="2243" w:author="Jillian Carson-Jackson" w:date="2021-02-04T21:55:00Z"/>
                <w:rFonts w:ascii="Calibri" w:eastAsia="Times New Roman" w:hAnsi="Calibri"/>
                <w:color w:val="auto"/>
                <w:sz w:val="22"/>
                <w:szCs w:val="22"/>
              </w:rPr>
            </w:pPr>
            <w:ins w:id="2244" w:author="Jillian Carson-Jackson" w:date="2021-02-04T21:55:00Z">
              <w:r w:rsidRPr="00392BB9">
                <w:rPr>
                  <w:rFonts w:ascii="Calibri" w:eastAsia="Times New Roman" w:hAnsi="Calibri"/>
                  <w:i/>
                  <w:color w:val="auto"/>
                  <w:sz w:val="22"/>
                  <w:szCs w:val="22"/>
                </w:rPr>
                <w:t>Demonstrate handovers in VTS</w:t>
              </w:r>
              <w:r>
                <w:rPr>
                  <w:rFonts w:ascii="Calibri" w:eastAsia="Times New Roman" w:hAnsi="Calibri"/>
                  <w:color w:val="auto"/>
                  <w:sz w:val="22"/>
                  <w:szCs w:val="22"/>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0BA85" w14:textId="77777777" w:rsidR="00392BB9" w:rsidRPr="00880457" w:rsidRDefault="00392BB9" w:rsidP="00CD5C9F">
            <w:pPr>
              <w:pStyle w:val="Tabletext"/>
              <w:rPr>
                <w:ins w:id="2245"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604986" w14:textId="77777777" w:rsidR="00392BB9" w:rsidRPr="00C50983" w:rsidRDefault="00392BB9" w:rsidP="00CD5C9F">
            <w:pPr>
              <w:pStyle w:val="Tabletext"/>
              <w:rPr>
                <w:ins w:id="2246" w:author="Jillian Carson-Jackson" w:date="2021-02-04T21:55:00Z"/>
              </w:rPr>
            </w:pPr>
          </w:p>
        </w:tc>
      </w:tr>
      <w:tr w:rsidR="004E38D4" w:rsidRPr="008A0F75" w14:paraId="574922CC" w14:textId="77777777" w:rsidTr="00CD5C9F">
        <w:trPr>
          <w:cantSplit/>
          <w:jc w:val="center"/>
          <w:ins w:id="2247" w:author="Jillian Carson-Jackson" w:date="2021-01-30T18:2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367A48" w14:textId="5EAA8B24" w:rsidR="004E38D4" w:rsidRPr="0021274A" w:rsidRDefault="004E38D4" w:rsidP="00CD5C9F">
            <w:pPr>
              <w:pStyle w:val="Tabletext"/>
              <w:ind w:left="709"/>
              <w:rPr>
                <w:ins w:id="2248" w:author="Jillian Carson-Jackson" w:date="2021-01-30T18:27:00Z"/>
              </w:rPr>
            </w:pPr>
            <w:ins w:id="2249" w:author="Jillian Carson-Jackson" w:date="2021-01-30T18:28:00Z">
              <w:r>
                <w:t>Shift handovers</w:t>
              </w:r>
            </w:ins>
          </w:p>
          <w:p w14:paraId="0FFDF673" w14:textId="66939A82" w:rsidR="004E38D4" w:rsidRPr="00BB3935" w:rsidRDefault="004E38D4" w:rsidP="00CD5C9F">
            <w:pPr>
              <w:pStyle w:val="Tabletext"/>
              <w:ind w:left="709"/>
              <w:rPr>
                <w:ins w:id="2250" w:author="Jillian Carson-Jackson" w:date="2021-01-30T18:27:00Z"/>
                <w:rFonts w:ascii="Calibri" w:eastAsia="Times New Roman" w:hAnsi="Calibri"/>
                <w:color w:val="auto"/>
                <w:sz w:val="22"/>
                <w:szCs w:val="22"/>
              </w:rPr>
            </w:pPr>
            <w:ins w:id="2251" w:author="Jillian Carson-Jackson" w:date="2021-01-30T18:28:00Z">
              <w:r>
                <w:t>Vessel handovers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E44889" w14:textId="77777777" w:rsidR="004E38D4" w:rsidRPr="00BB3935" w:rsidRDefault="004E38D4" w:rsidP="00CD5C9F">
            <w:pPr>
              <w:pStyle w:val="Tabletext"/>
              <w:rPr>
                <w:ins w:id="2252" w:author="Jillian Carson-Jackson" w:date="2021-01-30T18:27: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F706E" w14:textId="77777777" w:rsidR="004E38D4" w:rsidRPr="00BB3935" w:rsidRDefault="004E38D4" w:rsidP="00CD5C9F">
            <w:pPr>
              <w:pStyle w:val="Tabletext"/>
              <w:rPr>
                <w:ins w:id="2253" w:author="Jillian Carson-Jackson" w:date="2021-01-30T18:27:00Z"/>
              </w:rPr>
            </w:pPr>
          </w:p>
        </w:tc>
      </w:tr>
      <w:tr w:rsidR="003F39C5" w:rsidRPr="00C50983" w14:paraId="3FF3BD2D" w14:textId="77777777" w:rsidTr="00CD5C9F">
        <w:trPr>
          <w:cantSplit/>
          <w:jc w:val="center"/>
          <w:ins w:id="2254" w:author="Jillian Carson-Jackson" w:date="2021-01-30T18:20: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731190" w14:textId="0153B957" w:rsidR="003F39C5" w:rsidRPr="009C68C3" w:rsidDel="00D930FF" w:rsidRDefault="003F39C5" w:rsidP="00CD5C9F">
            <w:pPr>
              <w:pStyle w:val="Tabletext"/>
              <w:rPr>
                <w:ins w:id="2255" w:author="Jillian Carson-Jackson" w:date="2021-01-30T18:20:00Z"/>
                <w:b/>
                <w:sz w:val="22"/>
                <w:szCs w:val="22"/>
              </w:rPr>
            </w:pPr>
            <w:ins w:id="2256" w:author="Jillian Carson-Jackson" w:date="2021-01-30T18:20:00Z">
              <w:r>
                <w:rPr>
                  <w:b/>
                  <w:sz w:val="22"/>
                  <w:szCs w:val="22"/>
                </w:rPr>
                <w:t>Use of VHF radio communications in VTS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567FB" w14:textId="77777777" w:rsidR="003F39C5" w:rsidRPr="00880457" w:rsidRDefault="003F39C5" w:rsidP="00CD5C9F">
            <w:pPr>
              <w:pStyle w:val="Tabletext"/>
              <w:rPr>
                <w:ins w:id="2257" w:author="Jillian Carson-Jackson" w:date="2021-01-30T18:20: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22B12D" w14:textId="77777777" w:rsidR="003F39C5" w:rsidRPr="00C50983" w:rsidRDefault="003F39C5" w:rsidP="00CD5C9F">
            <w:pPr>
              <w:pStyle w:val="Tabletext"/>
              <w:rPr>
                <w:ins w:id="2258" w:author="Jillian Carson-Jackson" w:date="2021-01-30T18:20:00Z"/>
              </w:rPr>
            </w:pPr>
          </w:p>
        </w:tc>
      </w:tr>
      <w:tr w:rsidR="00392BB9" w:rsidRPr="00C50983" w14:paraId="08DD6F5F" w14:textId="77777777" w:rsidTr="00CD5C9F">
        <w:trPr>
          <w:cantSplit/>
          <w:jc w:val="center"/>
          <w:ins w:id="2259"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0189D9" w14:textId="431F3330" w:rsidR="00392BB9" w:rsidRPr="00392BB9" w:rsidRDefault="00392BB9" w:rsidP="00392BB9">
            <w:pPr>
              <w:pStyle w:val="Tabletext"/>
              <w:rPr>
                <w:ins w:id="2260" w:author="Jillian Carson-Jackson" w:date="2021-02-04T21:55:00Z"/>
                <w:rFonts w:ascii="Calibri" w:eastAsia="Times New Roman" w:hAnsi="Calibri"/>
                <w:i/>
                <w:color w:val="auto"/>
                <w:sz w:val="22"/>
                <w:szCs w:val="22"/>
              </w:rPr>
            </w:pPr>
            <w:ins w:id="2261" w:author="Jillian Carson-Jackson" w:date="2021-02-04T21:55:00Z">
              <w:r w:rsidRPr="00392BB9">
                <w:rPr>
                  <w:rFonts w:ascii="Calibri" w:eastAsia="Times New Roman" w:hAnsi="Calibri"/>
                  <w:i/>
                  <w:color w:val="auto"/>
                  <w:sz w:val="22"/>
                  <w:szCs w:val="22"/>
                </w:rPr>
                <w:t xml:space="preserve">Demonstrate the use of VHF radio communications in VTS for routine communications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23BF4" w14:textId="77777777" w:rsidR="00392BB9" w:rsidRPr="00880457" w:rsidRDefault="00392BB9" w:rsidP="00CD5C9F">
            <w:pPr>
              <w:pStyle w:val="Tabletext"/>
              <w:rPr>
                <w:ins w:id="2262"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2A555" w14:textId="77777777" w:rsidR="00392BB9" w:rsidRPr="00C50983" w:rsidRDefault="00392BB9" w:rsidP="00CD5C9F">
            <w:pPr>
              <w:pStyle w:val="Tabletext"/>
              <w:rPr>
                <w:ins w:id="2263" w:author="Jillian Carson-Jackson" w:date="2021-02-04T21:55:00Z"/>
              </w:rPr>
            </w:pPr>
          </w:p>
        </w:tc>
      </w:tr>
      <w:tr w:rsidR="003F39C5" w:rsidRPr="008A0F75" w14:paraId="7525B07A" w14:textId="77777777" w:rsidTr="00CD5C9F">
        <w:trPr>
          <w:cantSplit/>
          <w:jc w:val="center"/>
          <w:ins w:id="2264" w:author="Jillian Carson-Jackson" w:date="2021-01-30T18:19: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026E4D" w14:textId="295E767F" w:rsidR="00694DF1" w:rsidRPr="00392BB9" w:rsidRDefault="00694DF1" w:rsidP="00392BB9">
            <w:pPr>
              <w:pStyle w:val="Tabletext"/>
              <w:ind w:left="709"/>
              <w:rPr>
                <w:ins w:id="2265" w:author="Jillian Carson-Jackson" w:date="2021-01-30T18:19:00Z"/>
              </w:rPr>
            </w:pPr>
            <w:ins w:id="2266" w:author="Jillian Carson-Jackson" w:date="2021-01-30T18:20:00Z">
              <w:r w:rsidRPr="0021274A">
                <w:t>VHF Radiotelephone procedures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4E3D90" w14:textId="77777777" w:rsidR="003F39C5" w:rsidRPr="00BB3935" w:rsidRDefault="003F39C5" w:rsidP="00CD5C9F">
            <w:pPr>
              <w:pStyle w:val="Tabletext"/>
              <w:rPr>
                <w:ins w:id="2267" w:author="Jillian Carson-Jackson" w:date="2021-01-30T18:19: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A2FD" w14:textId="77777777" w:rsidR="003F39C5" w:rsidRPr="00BB3935" w:rsidRDefault="003F39C5" w:rsidP="00CD5C9F">
            <w:pPr>
              <w:pStyle w:val="Tabletext"/>
              <w:rPr>
                <w:ins w:id="2268" w:author="Jillian Carson-Jackson" w:date="2021-01-30T18:19:00Z"/>
              </w:rPr>
            </w:pPr>
          </w:p>
        </w:tc>
      </w:tr>
      <w:tr w:rsidR="00392BB9" w:rsidRPr="008A0F75" w14:paraId="5B5C4754" w14:textId="77777777" w:rsidTr="00CD5C9F">
        <w:trPr>
          <w:cantSplit/>
          <w:jc w:val="center"/>
          <w:ins w:id="2269"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3A3C3E" w14:textId="48D1504A" w:rsidR="00392BB9" w:rsidRPr="00392BB9" w:rsidRDefault="00392BB9" w:rsidP="00392BB9">
            <w:pPr>
              <w:pStyle w:val="Tabletext"/>
              <w:rPr>
                <w:ins w:id="2270" w:author="Jillian Carson-Jackson" w:date="2021-02-04T21:55:00Z"/>
                <w:rFonts w:ascii="Calibri" w:eastAsia="Times New Roman" w:hAnsi="Calibri"/>
                <w:i/>
                <w:color w:val="auto"/>
                <w:sz w:val="22"/>
                <w:szCs w:val="22"/>
              </w:rPr>
            </w:pPr>
            <w:ins w:id="2271" w:author="Jillian Carson-Jackson" w:date="2021-02-04T21:55:00Z">
              <w:r w:rsidRPr="00392BB9">
                <w:rPr>
                  <w:rFonts w:ascii="Calibri" w:eastAsia="Times New Roman" w:hAnsi="Calibri"/>
                  <w:i/>
                  <w:color w:val="auto"/>
                  <w:sz w:val="22"/>
                  <w:szCs w:val="22"/>
                </w:rPr>
                <w:t xml:space="preserve">Demonstrate the use of VHF radio communications in VTS for non-routine communications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5F010" w14:textId="77777777" w:rsidR="00392BB9" w:rsidRPr="00BB3935" w:rsidRDefault="00392BB9" w:rsidP="00CD5C9F">
            <w:pPr>
              <w:pStyle w:val="Tabletext"/>
              <w:rPr>
                <w:ins w:id="2272"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7771FA" w14:textId="77777777" w:rsidR="00392BB9" w:rsidRPr="00BB3935" w:rsidRDefault="00392BB9" w:rsidP="00CD5C9F">
            <w:pPr>
              <w:pStyle w:val="Tabletext"/>
              <w:rPr>
                <w:ins w:id="2273" w:author="Jillian Carson-Jackson" w:date="2021-02-04T21:55:00Z"/>
              </w:rPr>
            </w:pPr>
          </w:p>
        </w:tc>
      </w:tr>
      <w:tr w:rsidR="00BB3935" w:rsidRPr="008A0F75" w14:paraId="1ECB505E" w14:textId="77777777" w:rsidTr="00BB3935">
        <w:trPr>
          <w:cantSplit/>
          <w:jc w:val="center"/>
          <w:ins w:id="2274" w:author="Jillian Carson-Jackson" w:date="2021-01-30T18:1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609F9" w14:textId="4B17588F" w:rsidR="006778C1" w:rsidRPr="00392BB9" w:rsidRDefault="006778C1" w:rsidP="00392BB9">
            <w:pPr>
              <w:pStyle w:val="Tabletext"/>
              <w:ind w:left="709"/>
              <w:rPr>
                <w:ins w:id="2275" w:author="Jillian Carson-Jackson" w:date="2021-01-30T18:18:00Z"/>
              </w:rPr>
            </w:pPr>
            <w:ins w:id="2276" w:author="Jillian Carson-Jackson" w:date="2021-01-30T18:23:00Z">
              <w:r w:rsidRPr="0021274A">
                <w:t>Distress, urgency, safety and calling</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093646" w14:textId="77777777" w:rsidR="00BB3935" w:rsidRPr="00BB3935" w:rsidRDefault="00BB3935" w:rsidP="00BB3935">
            <w:pPr>
              <w:pStyle w:val="Tabletext"/>
              <w:rPr>
                <w:ins w:id="2277" w:author="Jillian Carson-Jackson" w:date="2021-01-30T18:1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40AB4" w14:textId="77777777" w:rsidR="00BB3935" w:rsidRPr="00BB3935" w:rsidRDefault="00BB3935" w:rsidP="00BB3935">
            <w:pPr>
              <w:pStyle w:val="Tabletext"/>
              <w:rPr>
                <w:ins w:id="2278" w:author="Jillian Carson-Jackson" w:date="2021-01-30T18:18:00Z"/>
              </w:rPr>
            </w:pPr>
          </w:p>
        </w:tc>
      </w:tr>
    </w:tbl>
    <w:p w14:paraId="771551AE" w14:textId="0BF136B8" w:rsidR="00055E48" w:rsidRDefault="00055E48" w:rsidP="00055E48">
      <w:pPr>
        <w:rPr>
          <w:ins w:id="2279" w:author="Jillian Carson-Jackson" w:date="2020-12-27T16:41: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3"/>
        <w:gridCol w:w="2523"/>
        <w:gridCol w:w="3214"/>
      </w:tblGrid>
      <w:tr w:rsidR="00055E48" w:rsidRPr="00CD1A5B" w14:paraId="219E6F87" w14:textId="77777777" w:rsidTr="007970B9">
        <w:trPr>
          <w:cantSplit/>
          <w:tblHeader/>
          <w:jc w:val="center"/>
          <w:ins w:id="2280" w:author="Jillian Carson-Jackson" w:date="2020-12-27T16:41:00Z"/>
        </w:trPr>
        <w:tc>
          <w:tcPr>
            <w:tcW w:w="8823" w:type="dxa"/>
            <w:tcBorders>
              <w:bottom w:val="single" w:sz="12" w:space="0" w:color="auto"/>
            </w:tcBorders>
            <w:vAlign w:val="center"/>
          </w:tcPr>
          <w:p w14:paraId="07EB65BE" w14:textId="77777777" w:rsidR="00055E48" w:rsidRPr="00CD1A5B" w:rsidRDefault="00055E48" w:rsidP="00DB499E">
            <w:pPr>
              <w:pStyle w:val="Tableheading"/>
              <w:rPr>
                <w:ins w:id="2281" w:author="Jillian Carson-Jackson" w:date="2020-12-27T16:41:00Z"/>
              </w:rPr>
            </w:pPr>
            <w:ins w:id="2282" w:author="Jillian Carson-Jackson" w:date="2020-12-27T16:41:00Z">
              <w:r w:rsidRPr="00CD1A5B">
                <w:t>Subjects / Learning Objectives</w:t>
              </w:r>
            </w:ins>
          </w:p>
        </w:tc>
        <w:tc>
          <w:tcPr>
            <w:tcW w:w="2523" w:type="dxa"/>
            <w:tcBorders>
              <w:bottom w:val="single" w:sz="12" w:space="0" w:color="auto"/>
            </w:tcBorders>
            <w:vAlign w:val="center"/>
          </w:tcPr>
          <w:p w14:paraId="6CAAE24B" w14:textId="77777777" w:rsidR="00055E48" w:rsidRPr="00CD1A5B" w:rsidRDefault="00055E48" w:rsidP="00DB499E">
            <w:pPr>
              <w:pStyle w:val="Tableheading"/>
              <w:rPr>
                <w:ins w:id="2283" w:author="Jillian Carson-Jackson" w:date="2020-12-27T16:41:00Z"/>
              </w:rPr>
            </w:pPr>
            <w:ins w:id="2284" w:author="Jillian Carson-Jackson" w:date="2020-12-27T16:41:00Z">
              <w:r w:rsidRPr="00CD1A5B">
                <w:t>Reference</w:t>
              </w:r>
            </w:ins>
          </w:p>
        </w:tc>
        <w:tc>
          <w:tcPr>
            <w:tcW w:w="3214" w:type="dxa"/>
            <w:tcBorders>
              <w:bottom w:val="single" w:sz="12" w:space="0" w:color="auto"/>
            </w:tcBorders>
            <w:vAlign w:val="center"/>
          </w:tcPr>
          <w:p w14:paraId="72B840E4" w14:textId="77777777" w:rsidR="00055E48" w:rsidRPr="00CD1A5B" w:rsidRDefault="00055E48" w:rsidP="00DB499E">
            <w:pPr>
              <w:pStyle w:val="Tableheading"/>
              <w:rPr>
                <w:ins w:id="2285" w:author="Jillian Carson-Jackson" w:date="2020-12-27T16:41:00Z"/>
              </w:rPr>
            </w:pPr>
            <w:ins w:id="2286" w:author="Jillian Carson-Jackson" w:date="2020-12-27T16:41:00Z">
              <w:r w:rsidRPr="00CD1A5B">
                <w:t>Teaching Aid</w:t>
              </w:r>
            </w:ins>
          </w:p>
        </w:tc>
      </w:tr>
      <w:tr w:rsidR="00055E48" w:rsidRPr="00CD1A5B" w14:paraId="6EE21089" w14:textId="77777777" w:rsidTr="007970B9">
        <w:trPr>
          <w:cantSplit/>
          <w:trHeight w:val="1880"/>
          <w:jc w:val="center"/>
          <w:ins w:id="2287" w:author="Jillian Carson-Jackson" w:date="2020-12-27T16:41:00Z"/>
        </w:trPr>
        <w:tc>
          <w:tcPr>
            <w:tcW w:w="8823" w:type="dxa"/>
          </w:tcPr>
          <w:p w14:paraId="6D7DA67E" w14:textId="77777777" w:rsidR="00055E48" w:rsidRPr="00CD1A5B" w:rsidRDefault="00055E48" w:rsidP="00DB499E">
            <w:pPr>
              <w:pStyle w:val="Tablelevel1bold"/>
              <w:rPr>
                <w:ins w:id="2288" w:author="Jillian Carson-Jackson" w:date="2020-12-27T16:41:00Z"/>
                <w:rFonts w:ascii="Calibri" w:hAnsi="Calibri"/>
                <w:b w:val="0"/>
                <w:sz w:val="22"/>
                <w:szCs w:val="22"/>
              </w:rPr>
            </w:pPr>
            <w:commentRangeStart w:id="2289"/>
            <w:ins w:id="2290" w:author="Jillian Carson-Jackson" w:date="2020-12-27T16:41:00Z">
              <w:r w:rsidRPr="00CD1A5B">
                <w:rPr>
                  <w:rFonts w:ascii="Calibri" w:hAnsi="Calibri"/>
                  <w:b w:val="0"/>
                  <w:sz w:val="22"/>
                  <w:szCs w:val="22"/>
                </w:rPr>
                <w:t>Explain the use of a communications plan of action</w:t>
              </w:r>
            </w:ins>
          </w:p>
          <w:p w14:paraId="08691A07" w14:textId="77777777" w:rsidR="00055E48" w:rsidRPr="00CD1A5B" w:rsidRDefault="00055E48" w:rsidP="00DB499E">
            <w:pPr>
              <w:pStyle w:val="Tablelevel2"/>
              <w:rPr>
                <w:ins w:id="2291" w:author="Jillian Carson-Jackson" w:date="2020-12-27T16:41:00Z"/>
                <w:rFonts w:ascii="Calibri" w:hAnsi="Calibri"/>
                <w:sz w:val="22"/>
                <w:szCs w:val="22"/>
              </w:rPr>
            </w:pPr>
            <w:ins w:id="2292" w:author="Jillian Carson-Jackson" w:date="2020-12-27T16:41:00Z">
              <w:r w:rsidRPr="00CD1A5B">
                <w:rPr>
                  <w:rFonts w:ascii="Calibri" w:hAnsi="Calibri"/>
                  <w:sz w:val="22"/>
                  <w:szCs w:val="22"/>
                </w:rPr>
                <w:t>Define as routine / non-routine</w:t>
              </w:r>
            </w:ins>
          </w:p>
          <w:p w14:paraId="43182189" w14:textId="77777777" w:rsidR="00055E48" w:rsidRPr="00CD1A5B" w:rsidRDefault="00055E48" w:rsidP="00DB499E">
            <w:pPr>
              <w:pStyle w:val="Tablelevel2"/>
              <w:rPr>
                <w:ins w:id="2293" w:author="Jillian Carson-Jackson" w:date="2020-12-27T16:41:00Z"/>
                <w:rFonts w:ascii="Calibri" w:hAnsi="Calibri"/>
                <w:sz w:val="22"/>
                <w:szCs w:val="22"/>
              </w:rPr>
            </w:pPr>
            <w:ins w:id="2294" w:author="Jillian Carson-Jackson" w:date="2020-12-27T16:41:00Z">
              <w:r w:rsidRPr="00CD1A5B">
                <w:rPr>
                  <w:rFonts w:ascii="Calibri" w:hAnsi="Calibri"/>
                  <w:sz w:val="22"/>
                  <w:szCs w:val="22"/>
                </w:rPr>
                <w:t>Define emergencies – incidents / accidents</w:t>
              </w:r>
            </w:ins>
          </w:p>
          <w:p w14:paraId="0FCB57F1" w14:textId="77777777" w:rsidR="00055E48" w:rsidRPr="00CD1A5B" w:rsidRDefault="00055E48" w:rsidP="00DB499E">
            <w:pPr>
              <w:pStyle w:val="Tablelevel2"/>
              <w:rPr>
                <w:ins w:id="2295" w:author="Jillian Carson-Jackson" w:date="2020-12-27T16:41:00Z"/>
                <w:rFonts w:ascii="Calibri" w:hAnsi="Calibri"/>
                <w:sz w:val="22"/>
                <w:szCs w:val="22"/>
              </w:rPr>
            </w:pPr>
            <w:ins w:id="2296" w:author="Jillian Carson-Jackson" w:date="2020-12-27T16:41:00Z">
              <w:r w:rsidRPr="00CD1A5B">
                <w:rPr>
                  <w:rFonts w:ascii="Calibri" w:hAnsi="Calibri"/>
                  <w:sz w:val="22"/>
                  <w:szCs w:val="22"/>
                </w:rPr>
                <w:t>Identify objectives</w:t>
              </w:r>
            </w:ins>
          </w:p>
          <w:p w14:paraId="06F983DC" w14:textId="77777777" w:rsidR="00055E48" w:rsidRPr="00CD1A5B" w:rsidRDefault="00055E48" w:rsidP="00DB499E">
            <w:pPr>
              <w:pStyle w:val="Tablelevel2"/>
              <w:rPr>
                <w:ins w:id="2297" w:author="Jillian Carson-Jackson" w:date="2020-12-27T16:41:00Z"/>
                <w:rFonts w:ascii="Calibri" w:hAnsi="Calibri"/>
                <w:sz w:val="22"/>
                <w:szCs w:val="22"/>
              </w:rPr>
            </w:pPr>
            <w:ins w:id="2298" w:author="Jillian Carson-Jackson" w:date="2020-12-27T16:41:00Z">
              <w:r w:rsidRPr="00CD1A5B">
                <w:rPr>
                  <w:rFonts w:ascii="Calibri" w:hAnsi="Calibri"/>
                  <w:sz w:val="22"/>
                  <w:szCs w:val="22"/>
                </w:rPr>
                <w:t>Define resources</w:t>
              </w:r>
            </w:ins>
          </w:p>
          <w:p w14:paraId="2D443117" w14:textId="77777777" w:rsidR="00055E48" w:rsidRPr="00CD1A5B" w:rsidRDefault="00055E48" w:rsidP="00DB499E">
            <w:pPr>
              <w:pStyle w:val="Tablelevel2"/>
              <w:rPr>
                <w:ins w:id="2299" w:author="Jillian Carson-Jackson" w:date="2020-12-27T16:41:00Z"/>
                <w:rFonts w:ascii="Calibri" w:hAnsi="Calibri"/>
                <w:sz w:val="22"/>
                <w:szCs w:val="22"/>
              </w:rPr>
            </w:pPr>
            <w:ins w:id="2300" w:author="Jillian Carson-Jackson" w:date="2020-12-27T16:41:00Z">
              <w:r w:rsidRPr="00CD1A5B">
                <w:rPr>
                  <w:rFonts w:ascii="Calibri" w:hAnsi="Calibri"/>
                  <w:sz w:val="22"/>
                  <w:szCs w:val="22"/>
                </w:rPr>
                <w:t>Formulate plan in accordance with contingency plan</w:t>
              </w:r>
            </w:ins>
          </w:p>
          <w:p w14:paraId="2C1C129A" w14:textId="77777777" w:rsidR="00055E48" w:rsidRPr="00CD1A5B" w:rsidRDefault="00055E48" w:rsidP="00DB499E">
            <w:pPr>
              <w:pStyle w:val="Tablelevel2"/>
              <w:rPr>
                <w:ins w:id="2301" w:author="Jillian Carson-Jackson" w:date="2020-12-27T16:41:00Z"/>
                <w:rFonts w:ascii="Calibri" w:hAnsi="Calibri"/>
                <w:sz w:val="22"/>
                <w:szCs w:val="22"/>
              </w:rPr>
            </w:pPr>
            <w:ins w:id="2302" w:author="Jillian Carson-Jackson" w:date="2020-12-27T16:41:00Z">
              <w:r w:rsidRPr="00CD1A5B">
                <w:rPr>
                  <w:rFonts w:ascii="Calibri" w:hAnsi="Calibri"/>
                  <w:sz w:val="22"/>
                  <w:szCs w:val="22"/>
                </w:rPr>
                <w:t>Consider “worst case” / “what if” scenario</w:t>
              </w:r>
            </w:ins>
          </w:p>
          <w:p w14:paraId="4C027037" w14:textId="77777777" w:rsidR="00055E48" w:rsidRPr="00CD1A5B" w:rsidRDefault="00055E48" w:rsidP="00DB499E">
            <w:pPr>
              <w:pStyle w:val="Tablelevel2"/>
              <w:rPr>
                <w:ins w:id="2303" w:author="Jillian Carson-Jackson" w:date="2020-12-27T16:41:00Z"/>
                <w:rFonts w:ascii="Calibri" w:hAnsi="Calibri"/>
                <w:sz w:val="22"/>
                <w:szCs w:val="22"/>
              </w:rPr>
            </w:pPr>
            <w:ins w:id="2304" w:author="Jillian Carson-Jackson" w:date="2020-12-27T16:41:00Z">
              <w:r w:rsidRPr="00CD1A5B">
                <w:rPr>
                  <w:rFonts w:ascii="Calibri" w:hAnsi="Calibri"/>
                  <w:sz w:val="22"/>
                  <w:szCs w:val="22"/>
                </w:rPr>
                <w:t>Modify plan or objectives as necessary</w:t>
              </w:r>
            </w:ins>
            <w:commentRangeEnd w:id="2289"/>
            <w:ins w:id="2305" w:author="Jillian Carson-Jackson" w:date="2021-01-30T17:59:00Z">
              <w:r w:rsidR="00A74B49">
                <w:rPr>
                  <w:rStyle w:val="CommentReference"/>
                  <w:rFonts w:asciiTheme="minorHAnsi" w:eastAsiaTheme="minorHAnsi" w:hAnsiTheme="minorHAnsi"/>
                </w:rPr>
                <w:commentReference w:id="2289"/>
              </w:r>
            </w:ins>
          </w:p>
        </w:tc>
        <w:tc>
          <w:tcPr>
            <w:tcW w:w="2523" w:type="dxa"/>
          </w:tcPr>
          <w:p w14:paraId="1497D8C2" w14:textId="77777777" w:rsidR="00055E48" w:rsidRPr="00CD1A5B" w:rsidRDefault="00055E48" w:rsidP="00DB499E">
            <w:pPr>
              <w:pStyle w:val="Tablelevel1bold"/>
              <w:jc w:val="center"/>
              <w:rPr>
                <w:ins w:id="2306" w:author="Jillian Carson-Jackson" w:date="2020-12-27T16:41:00Z"/>
                <w:rFonts w:ascii="Calibri" w:hAnsi="Calibri"/>
                <w:b w:val="0"/>
                <w:sz w:val="22"/>
                <w:szCs w:val="22"/>
              </w:rPr>
            </w:pPr>
            <w:ins w:id="2307" w:author="Jillian Carson-Jackson" w:date="2020-12-27T16:41:00Z">
              <w:r w:rsidRPr="00CD1A5B">
                <w:rPr>
                  <w:rFonts w:ascii="Calibri" w:hAnsi="Calibri"/>
                  <w:b w:val="0"/>
                  <w:sz w:val="22"/>
                  <w:szCs w:val="22"/>
                </w:rPr>
                <w:t>R19, R28, R37, R41</w:t>
              </w:r>
            </w:ins>
          </w:p>
        </w:tc>
        <w:tc>
          <w:tcPr>
            <w:tcW w:w="3214" w:type="dxa"/>
          </w:tcPr>
          <w:p w14:paraId="206337BC" w14:textId="77777777" w:rsidR="00055E48" w:rsidRPr="00CD1A5B" w:rsidRDefault="00055E48" w:rsidP="00DB499E">
            <w:pPr>
              <w:rPr>
                <w:ins w:id="2308" w:author="Jillian Carson-Jackson" w:date="2020-12-27T16:41:00Z"/>
                <w:rFonts w:ascii="Calibri" w:hAnsi="Calibri"/>
                <w:sz w:val="22"/>
                <w:szCs w:val="22"/>
              </w:rPr>
            </w:pPr>
            <w:ins w:id="2309" w:author="Jillian Carson-Jackson" w:date="2020-12-27T16:41:00Z">
              <w:r w:rsidRPr="00CD1A5B">
                <w:rPr>
                  <w:rFonts w:ascii="Calibri" w:hAnsi="Calibri"/>
                  <w:sz w:val="22"/>
                  <w:szCs w:val="22"/>
                </w:rPr>
                <w:t>A6 and A7 for documented case studies and scenarios of maritime disasters</w:t>
              </w:r>
            </w:ins>
          </w:p>
          <w:p w14:paraId="195DF60D" w14:textId="77777777" w:rsidR="00055E48" w:rsidRPr="00CD1A5B" w:rsidRDefault="00055E48" w:rsidP="00DB499E">
            <w:pPr>
              <w:pStyle w:val="BodyText"/>
              <w:rPr>
                <w:ins w:id="2310" w:author="Jillian Carson-Jackson" w:date="2020-12-27T16:41:00Z"/>
                <w:rFonts w:ascii="Calibri" w:hAnsi="Calibri"/>
                <w:szCs w:val="22"/>
              </w:rPr>
            </w:pPr>
          </w:p>
          <w:p w14:paraId="44B50087" w14:textId="77777777" w:rsidR="00055E48" w:rsidRPr="00CD1A5B" w:rsidRDefault="00055E48" w:rsidP="00DB499E">
            <w:pPr>
              <w:pStyle w:val="BodyText"/>
              <w:rPr>
                <w:ins w:id="2311" w:author="Jillian Carson-Jackson" w:date="2020-12-27T16:41:00Z"/>
                <w:rFonts w:ascii="Calibri" w:hAnsi="Calibri"/>
                <w:szCs w:val="22"/>
              </w:rPr>
            </w:pPr>
            <w:ins w:id="2312" w:author="Jillian Carson-Jackson" w:date="2020-12-27T16:41:00Z">
              <w:r w:rsidRPr="00CD1A5B">
                <w:rPr>
                  <w:rFonts w:ascii="Calibri" w:hAnsi="Calibri"/>
                  <w:szCs w:val="22"/>
                </w:rPr>
                <w:t>Exercises</w:t>
              </w:r>
            </w:ins>
          </w:p>
        </w:tc>
      </w:tr>
    </w:tbl>
    <w:p w14:paraId="30434A50" w14:textId="0A60C33C" w:rsidR="00055E48" w:rsidRDefault="00055E48" w:rsidP="00055E48">
      <w:pPr>
        <w:rPr>
          <w:ins w:id="2313" w:author="Jillian Carson-Jackson" w:date="2020-12-27T16:45:00Z"/>
        </w:rPr>
      </w:pPr>
    </w:p>
    <w:p w14:paraId="66931734" w14:textId="77777777" w:rsidR="00055E48" w:rsidRDefault="00055E48" w:rsidP="0042518D">
      <w:pPr>
        <w:pStyle w:val="BodyText"/>
      </w:pPr>
    </w:p>
    <w:p w14:paraId="144CDE63" w14:textId="77777777" w:rsidR="0042518D" w:rsidRPr="00093294" w:rsidRDefault="0042518D" w:rsidP="0042518D">
      <w:pPr>
        <w:pStyle w:val="BodyText"/>
      </w:pPr>
    </w:p>
    <w:p w14:paraId="63FC3D3A" w14:textId="77777777" w:rsidR="0042518D" w:rsidRPr="00093294" w:rsidRDefault="0042518D" w:rsidP="0042518D">
      <w:pPr>
        <w:pStyle w:val="BodyText"/>
        <w:sectPr w:rsidR="0042518D" w:rsidRPr="00093294" w:rsidSect="000A5291">
          <w:headerReference w:type="default" r:id="rId27"/>
          <w:footerReference w:type="default" r:id="rId28"/>
          <w:pgSz w:w="16838" w:h="11906" w:orient="landscape" w:code="9"/>
          <w:pgMar w:top="907" w:right="567" w:bottom="794" w:left="567" w:header="850" w:footer="850" w:gutter="0"/>
          <w:cols w:space="708"/>
          <w:docGrid w:linePitch="360"/>
        </w:sectPr>
      </w:pPr>
    </w:p>
    <w:p w14:paraId="4908D4DA" w14:textId="093EDC07" w:rsidR="00AC0A93" w:rsidRDefault="00AC0A93" w:rsidP="00AC0A93">
      <w:pPr>
        <w:pStyle w:val="Module"/>
      </w:pPr>
      <w:bookmarkStart w:id="2314" w:name="_Toc6299029"/>
      <w:bookmarkStart w:id="2315" w:name="_Hlk59976124"/>
      <w:bookmarkStart w:id="2316" w:name="_Ref302301847"/>
      <w:bookmarkStart w:id="2317" w:name="_Ref302302106"/>
      <w:bookmarkStart w:id="2318" w:name="_Toc419881232"/>
      <w:bookmarkStart w:id="2319" w:name="_Ref442341109"/>
      <w:bookmarkStart w:id="2320" w:name="_Ref442341113"/>
      <w:bookmarkStart w:id="2321" w:name="_Ref442341758"/>
      <w:bookmarkStart w:id="2322" w:name="_Toc442347370"/>
      <w:bookmarkStart w:id="2323" w:name="_Toc442359633"/>
      <w:commentRangeStart w:id="2324"/>
      <w:r>
        <w:lastRenderedPageBreak/>
        <w:t xml:space="preserve">LEGAL </w:t>
      </w:r>
      <w:commentRangeStart w:id="2325"/>
      <w:r>
        <w:t>FRAMEWORK</w:t>
      </w:r>
      <w:commentRangeEnd w:id="2324"/>
      <w:r>
        <w:rPr>
          <w:rStyle w:val="CommentReference"/>
          <w:rFonts w:eastAsiaTheme="minorHAnsi"/>
          <w:b w:val="0"/>
          <w:color w:val="auto"/>
          <w:u w:val="none"/>
        </w:rPr>
        <w:commentReference w:id="2324"/>
      </w:r>
      <w:commentRangeEnd w:id="2325"/>
      <w:r w:rsidR="00B867BF">
        <w:rPr>
          <w:rStyle w:val="CommentReference"/>
          <w:rFonts w:eastAsiaTheme="minorHAnsi"/>
          <w:b w:val="0"/>
          <w:color w:val="auto"/>
          <w:u w:val="none"/>
        </w:rPr>
        <w:commentReference w:id="2325"/>
      </w:r>
    </w:p>
    <w:p w14:paraId="72DA9026" w14:textId="77777777" w:rsidR="00AC0A93" w:rsidRDefault="00AC0A93" w:rsidP="00AC0A93">
      <w:pPr>
        <w:pStyle w:val="ModuleHeading1"/>
      </w:pPr>
      <w:r w:rsidRPr="00011E6F">
        <w:t>INTRODUCTION</w:t>
      </w:r>
    </w:p>
    <w:p w14:paraId="45D903A8" w14:textId="77777777" w:rsidR="00AC0A93" w:rsidRDefault="00AC0A93" w:rsidP="00AC0A93">
      <w:pPr>
        <w:pStyle w:val="Heading1separatationline"/>
      </w:pPr>
    </w:p>
    <w:p w14:paraId="316E15A1" w14:textId="7D4B19D6" w:rsidR="00AC0A93" w:rsidRDefault="00AC0A93" w:rsidP="00AC0A93">
      <w:pPr>
        <w:pStyle w:val="BodyText"/>
      </w:pPr>
      <w:r>
        <w:t xml:space="preserve">Instructors for this module should have experience in </w:t>
      </w:r>
      <w:del w:id="2326" w:author="Jillian Carson-Jackson" w:date="2020-12-27T15:43:00Z">
        <w:r w:rsidDel="0075218C">
          <w:delText xml:space="preserve">traffic routeing and traffic management as well as </w:delText>
        </w:r>
      </w:del>
      <w:r>
        <w:t xml:space="preserve">in </w:t>
      </w:r>
      <w:del w:id="2327" w:author="Jillian Carson-Jackson" w:date="2020-12-27T15:44:00Z">
        <w:r w:rsidDel="00AC0FDF">
          <w:delText xml:space="preserve">the </w:delText>
        </w:r>
      </w:del>
      <w:r>
        <w:t>general VTS and maritime fields</w:t>
      </w:r>
      <w:ins w:id="2328" w:author="Jillian Carson-Jackson" w:date="2020-12-27T15:44:00Z">
        <w:r w:rsidR="00AC0FDF">
          <w:t>, including the international regulato</w:t>
        </w:r>
        <w:r w:rsidR="00DE0409">
          <w:t>ry elements of VTS</w:t>
        </w:r>
      </w:ins>
      <w:r>
        <w:t xml:space="preserve">.  If this cannot be achieved then an appropriate expert should cover certain sections of the module.  </w:t>
      </w:r>
      <w:commentRangeStart w:id="2329"/>
      <w:commentRangeStart w:id="2330"/>
      <w:del w:id="2331" w:author="Jillian Carson-Jackson" w:date="2021-03-25T20:42:00Z">
        <w:r w:rsidDel="00CA526E">
          <w:delText>Every instructor should have full access to simulated VTS.  In addition, arrangements should be made, if practicable, for trainees to visit operations VTS centres.</w:delText>
        </w:r>
        <w:commentRangeEnd w:id="2329"/>
        <w:r w:rsidR="0015419C" w:rsidDel="00CA526E">
          <w:rPr>
            <w:rStyle w:val="CommentReference"/>
          </w:rPr>
          <w:commentReference w:id="2329"/>
        </w:r>
      </w:del>
      <w:commentRangeEnd w:id="2330"/>
      <w:r w:rsidR="00CA526E">
        <w:rPr>
          <w:rStyle w:val="CommentReference"/>
        </w:rPr>
        <w:commentReference w:id="2330"/>
      </w:r>
    </w:p>
    <w:p w14:paraId="674093E8" w14:textId="77777777" w:rsidR="00AC0A93" w:rsidRDefault="00AC0A93" w:rsidP="00AC0A93">
      <w:pPr>
        <w:pStyle w:val="ModuleHeading1"/>
      </w:pPr>
      <w:r>
        <w:t>SUBJECT FRAMEWORK</w:t>
      </w:r>
    </w:p>
    <w:p w14:paraId="337723FE" w14:textId="77777777" w:rsidR="00AC0A93" w:rsidRPr="00B94E6E" w:rsidRDefault="00AC0A93" w:rsidP="00AC0A93">
      <w:pPr>
        <w:pStyle w:val="Heading1separatationline"/>
      </w:pPr>
    </w:p>
    <w:p w14:paraId="7CAC92A6" w14:textId="77777777" w:rsidR="00AC0A93" w:rsidRDefault="00AC0A93" w:rsidP="00AC0A93">
      <w:pPr>
        <w:pStyle w:val="ModuleHeading2"/>
      </w:pPr>
      <w:r>
        <w:t>Scope</w:t>
      </w:r>
    </w:p>
    <w:p w14:paraId="7CA42576" w14:textId="53A41F56" w:rsidR="00BE2CC5" w:rsidRDefault="00AC0A93" w:rsidP="00AC0A93">
      <w:pPr>
        <w:pStyle w:val="BodyText"/>
        <w:rPr>
          <w:ins w:id="2332" w:author="Jillian Carson-Jackson" w:date="2021-03-25T20:52:00Z"/>
        </w:rPr>
      </w:pPr>
      <w:r>
        <w:t xml:space="preserve">This </w:t>
      </w:r>
      <w:del w:id="2333" w:author="Jillian Carson-Jackson" w:date="2021-03-25T20:55:00Z">
        <w:r w:rsidDel="00F04A53">
          <w:delText xml:space="preserve">syllabus </w:delText>
        </w:r>
      </w:del>
      <w:ins w:id="2334" w:author="Jillian Carson-Jackson" w:date="2021-03-25T20:55:00Z">
        <w:r w:rsidR="00F04A53">
          <w:t xml:space="preserve">module </w:t>
        </w:r>
      </w:ins>
      <w:r>
        <w:t xml:space="preserve">covers the </w:t>
      </w:r>
      <w:ins w:id="2335" w:author="Jillian Carson-Jackson" w:date="2021-03-25T20:52:00Z">
        <w:r w:rsidR="00BE2CC5" w:rsidRPr="007479DB">
          <w:t>regulatory and legislative framework of VTS, including the liabilities and the responsibilities of various parties involved with VTS</w:t>
        </w:r>
      </w:ins>
    </w:p>
    <w:p w14:paraId="73196C71" w14:textId="7A1F7516" w:rsidR="004B4CD6" w:rsidDel="00F06B06" w:rsidRDefault="00AC0A93" w:rsidP="00AC0A93">
      <w:pPr>
        <w:pStyle w:val="BodyText"/>
        <w:rPr>
          <w:del w:id="2336" w:author="Jillian Carson-Jackson" w:date="2021-03-25T20:53:00Z"/>
        </w:rPr>
      </w:pPr>
      <w:del w:id="2337" w:author="Jillian Carson-Jackson" w:date="2021-03-25T20:52:00Z">
        <w:r w:rsidDel="00BE2CC5">
          <w:delText xml:space="preserve">theory and </w:delText>
        </w:r>
      </w:del>
      <w:del w:id="2338" w:author="Jillian Carson-Jackson" w:date="2020-12-27T15:45:00Z">
        <w:r w:rsidDel="00DE0409">
          <w:delText>practice of managing traffic in a VTS area,</w:delText>
        </w:r>
      </w:del>
      <w:del w:id="2339" w:author="Jillian Carson-Jackson" w:date="2020-12-27T15:46:00Z">
        <w:r w:rsidDel="004A432A">
          <w:delText xml:space="preserve"> including area limits, shipping lanes, safety zones, traffic separation schemes and geographical constraints.</w:delText>
        </w:r>
      </w:del>
    </w:p>
    <w:p w14:paraId="4EDEA0D2" w14:textId="40BAFBBD" w:rsidR="00AC0A93" w:rsidDel="00F06B06" w:rsidRDefault="00AC0A93" w:rsidP="00AC0A93">
      <w:pPr>
        <w:pStyle w:val="BodyText"/>
        <w:rPr>
          <w:del w:id="2340" w:author="Jillian Carson-Jackson" w:date="2021-03-25T20:53:00Z"/>
        </w:rPr>
      </w:pPr>
      <w:del w:id="2341" w:author="Jillian Carson-Jackson" w:date="2020-12-27T15:47:00Z">
        <w:r w:rsidDel="004A432A">
          <w:delText xml:space="preserve">It also deals </w:delText>
        </w:r>
      </w:del>
      <w:del w:id="2342" w:author="Jillian Carson-Jackson" w:date="2020-12-27T15:46:00Z">
        <w:r w:rsidDel="00DE0409">
          <w:delText>with the theory and practice of monitoring and organising traffic, as well as providing</w:delText>
        </w:r>
      </w:del>
      <w:del w:id="2343" w:author="Jillian Carson-Jackson" w:date="2020-12-27T15:47:00Z">
        <w:r w:rsidDel="004A432A">
          <w:delText xml:space="preserve"> knowledge of </w:delText>
        </w:r>
      </w:del>
      <w:del w:id="2344" w:author="Jillian Carson-Jackson" w:date="2020-12-27T15:46:00Z">
        <w:r w:rsidDel="004A432A">
          <w:delText>applicable international and national regulations and ships’ safety certificates</w:delText>
        </w:r>
      </w:del>
      <w:del w:id="2345" w:author="Jillian Carson-Jackson" w:date="2021-03-25T20:53:00Z">
        <w:r w:rsidDel="00F06B06">
          <w:delText>.</w:delText>
        </w:r>
      </w:del>
    </w:p>
    <w:p w14:paraId="4DCC71E7" w14:textId="77777777" w:rsidR="00AC0A93" w:rsidRDefault="00AC0A93" w:rsidP="00AC0A93">
      <w:pPr>
        <w:pStyle w:val="ModuleHeading2"/>
      </w:pPr>
      <w:r>
        <w:t>Aims</w:t>
      </w:r>
    </w:p>
    <w:p w14:paraId="305562D1" w14:textId="433CC526" w:rsidR="00BC740C" w:rsidRDefault="00AC0A93" w:rsidP="00AC0A93">
      <w:pPr>
        <w:pStyle w:val="BodyText"/>
        <w:rPr>
          <w:ins w:id="2346" w:author="Jillian Carson-Jackson" w:date="2021-03-25T20:48:00Z"/>
        </w:rPr>
      </w:pPr>
      <w:r>
        <w:t xml:space="preserve">On completion of the </w:t>
      </w:r>
      <w:del w:id="2347" w:author="Jillian Carson-Jackson" w:date="2021-03-25T20:48:00Z">
        <w:r w:rsidDel="009610A6">
          <w:delText xml:space="preserve">course </w:delText>
        </w:r>
      </w:del>
      <w:ins w:id="2348" w:author="Jillian Carson-Jackson" w:date="2021-03-25T20:48:00Z">
        <w:r w:rsidR="009610A6">
          <w:t xml:space="preserve">module </w:t>
        </w:r>
      </w:ins>
      <w:r>
        <w:t xml:space="preserve">the </w:t>
      </w:r>
      <w:del w:id="2349" w:author="Jillian Carson-Jackson" w:date="2021-03-25T20:56:00Z">
        <w:r w:rsidRPr="00904F03" w:rsidDel="00EB35B2">
          <w:rPr>
            <w:highlight w:val="yellow"/>
          </w:rPr>
          <w:delText>trainee</w:delText>
        </w:r>
        <w:r w:rsidDel="00EB35B2">
          <w:delText xml:space="preserve"> </w:delText>
        </w:r>
      </w:del>
      <w:ins w:id="2350" w:author="Jillian Carson-Jackson" w:date="2021-03-25T20:56:00Z">
        <w:r w:rsidR="00EB35B2">
          <w:t xml:space="preserve">student </w:t>
        </w:r>
      </w:ins>
      <w:r>
        <w:t xml:space="preserve">will </w:t>
      </w:r>
      <w:del w:id="2351" w:author="Jillian Carson-Jackson" w:date="2021-03-25T20:48:00Z">
        <w:r w:rsidDel="00904F03">
          <w:delText>possess a thorough knowledge of the</w:delText>
        </w:r>
      </w:del>
      <w:ins w:id="2352" w:author="Jillian Carson-Jackson" w:date="2021-03-25T20:48:00Z">
        <w:r w:rsidR="00904F03">
          <w:t xml:space="preserve">be able to demonstrate an </w:t>
        </w:r>
        <w:r w:rsidR="00904F03" w:rsidRPr="00BC740C">
          <w:rPr>
            <w:highlight w:val="yellow"/>
          </w:rPr>
          <w:t xml:space="preserve">understanding </w:t>
        </w:r>
        <w:r w:rsidR="00BC740C" w:rsidRPr="00BC740C">
          <w:rPr>
            <w:highlight w:val="yellow"/>
          </w:rPr>
          <w:t>and knowledge</w:t>
        </w:r>
        <w:r w:rsidR="00BC740C">
          <w:t xml:space="preserve"> of: </w:t>
        </w:r>
      </w:ins>
    </w:p>
    <w:p w14:paraId="6356D956" w14:textId="77777777" w:rsidR="0074641B" w:rsidRDefault="00AC0A93" w:rsidP="00AC0A93">
      <w:pPr>
        <w:pStyle w:val="BodyText"/>
        <w:rPr>
          <w:ins w:id="2353" w:author="Jillian Carson-Jackson" w:date="2021-03-25T20:49:00Z"/>
        </w:rPr>
      </w:pPr>
      <w:r>
        <w:t xml:space="preserve"> </w:t>
      </w:r>
      <w:del w:id="2354" w:author="Jillian Carson-Jackson" w:date="2021-01-30T20:42:00Z">
        <w:r w:rsidDel="00C304F3">
          <w:delText>principles of traffic management and the skills to analyse and apply the knowledge</w:delText>
        </w:r>
      </w:del>
    </w:p>
    <w:p w14:paraId="5A6B5748" w14:textId="51868555" w:rsidR="0074641B" w:rsidRDefault="00C304F3" w:rsidP="00E72F8D">
      <w:pPr>
        <w:pStyle w:val="BodyText"/>
        <w:numPr>
          <w:ilvl w:val="0"/>
          <w:numId w:val="57"/>
        </w:numPr>
        <w:rPr>
          <w:ins w:id="2355" w:author="Jillian Carson-Jackson" w:date="2021-03-25T20:51:00Z"/>
        </w:rPr>
      </w:pPr>
      <w:ins w:id="2356" w:author="Jillian Carson-Jackson" w:date="2021-01-30T20:42:00Z">
        <w:r>
          <w:t>legal framework of VTS</w:t>
        </w:r>
      </w:ins>
      <w:ins w:id="2357" w:author="Jillian Carson-Jackson" w:date="2021-03-25T20:50:00Z">
        <w:r w:rsidR="008F7910" w:rsidRPr="008F7910">
          <w:t xml:space="preserve"> </w:t>
        </w:r>
        <w:r w:rsidR="008F7910">
          <w:t>including national and international regulations</w:t>
        </w:r>
      </w:ins>
    </w:p>
    <w:p w14:paraId="40C33E32" w14:textId="77777777" w:rsidR="006D0C20" w:rsidRDefault="006D0C20" w:rsidP="00E72F8D">
      <w:pPr>
        <w:pStyle w:val="BodyText"/>
        <w:numPr>
          <w:ilvl w:val="0"/>
          <w:numId w:val="57"/>
        </w:numPr>
        <w:rPr>
          <w:ins w:id="2358" w:author="Jillian Carson-Jackson" w:date="2021-03-25T20:51:00Z"/>
        </w:rPr>
      </w:pPr>
      <w:ins w:id="2359" w:author="Jillian Carson-Jackson" w:date="2021-03-25T20:51:00Z">
        <w:r>
          <w:t>legal liabilities and their implications to VTS</w:t>
        </w:r>
      </w:ins>
    </w:p>
    <w:p w14:paraId="1D35CA73" w14:textId="77777777" w:rsidR="006D0C20" w:rsidRDefault="006D0C20" w:rsidP="00E72F8D">
      <w:pPr>
        <w:pStyle w:val="BodyText"/>
        <w:numPr>
          <w:ilvl w:val="0"/>
          <w:numId w:val="57"/>
        </w:numPr>
        <w:rPr>
          <w:ins w:id="2360" w:author="Jillian Carson-Jackson" w:date="2021-03-25T20:51:00Z"/>
        </w:rPr>
      </w:pPr>
      <w:ins w:id="2361" w:author="Jillian Carson-Jackson" w:date="2021-03-25T20:51:00Z">
        <w:r>
          <w:t>the roles and responsibilities of the parties involved in VTS</w:t>
        </w:r>
      </w:ins>
    </w:p>
    <w:p w14:paraId="30B5E805" w14:textId="32146CF1" w:rsidR="008F7910" w:rsidRDefault="006D0C20" w:rsidP="00E72F8D">
      <w:pPr>
        <w:pStyle w:val="BodyText"/>
        <w:numPr>
          <w:ilvl w:val="0"/>
          <w:numId w:val="57"/>
        </w:numPr>
        <w:rPr>
          <w:ins w:id="2362" w:author="Jillian Carson-Jackson" w:date="2021-03-25T20:49:00Z"/>
        </w:rPr>
      </w:pPr>
      <w:ins w:id="2363" w:author="Jillian Carson-Jackson" w:date="2021-03-25T20:51:00Z">
        <w:r>
          <w:t>the importance of record and log keeping.</w:t>
        </w:r>
      </w:ins>
    </w:p>
    <w:p w14:paraId="373A8E0D" w14:textId="689C03EE" w:rsidR="00AC0A93" w:rsidRDefault="00AC0A93" w:rsidP="00AC0A93">
      <w:pPr>
        <w:pStyle w:val="BodyText"/>
      </w:pPr>
      <w:del w:id="2364" w:author="Jillian Carson-Jackson" w:date="2021-01-30T20:42:00Z">
        <w:r w:rsidDel="006717C5">
          <w:delText>.  In addition, the trainee will have a good understanding of</w:delText>
        </w:r>
      </w:del>
      <w:del w:id="2365" w:author="Jillian Carson-Jackson" w:date="2021-03-25T20:50:00Z">
        <w:r w:rsidDel="008F7910">
          <w:delText xml:space="preserve"> national and international regulations </w:delText>
        </w:r>
      </w:del>
      <w:del w:id="2366" w:author="Jillian Carson-Jackson" w:date="2021-03-25T20:53:00Z">
        <w:r w:rsidDel="007479DB">
          <w:delText>as</w:delText>
        </w:r>
      </w:del>
      <w:r>
        <w:t xml:space="preserve"> </w:t>
      </w:r>
      <w:del w:id="2367" w:author="Jillian Carson-Jackson" w:date="2021-03-25T20:50:00Z">
        <w:r w:rsidDel="008F7910">
          <w:delText>pertaining to the provision and conduct of vessel traffic services.</w:delText>
        </w:r>
      </w:del>
    </w:p>
    <w:p w14:paraId="5C68481C" w14:textId="6912F120" w:rsidR="00AC0A93" w:rsidRDefault="00AC0A93" w:rsidP="00AC0A93">
      <w:pPr>
        <w:pStyle w:val="BodyText"/>
      </w:pPr>
      <w:commentRangeStart w:id="2368"/>
      <w:r>
        <w:t xml:space="preserve">The understanding by </w:t>
      </w:r>
      <w:del w:id="2369" w:author="Jillian Carson-Jackson" w:date="2021-03-25T20:58:00Z">
        <w:r w:rsidDel="002B5364">
          <w:delText xml:space="preserve">trainees </w:delText>
        </w:r>
      </w:del>
      <w:ins w:id="2370" w:author="Jillian Carson-Jackson" w:date="2021-03-25T20:58:00Z">
        <w:r w:rsidR="002B5364">
          <w:t xml:space="preserve">student </w:t>
        </w:r>
      </w:ins>
      <w:r>
        <w:t xml:space="preserve">of the subject and knowledge and skills gained in other areas, including on-the-job training, will enable the routine day-to-day duties of a VTS Operator to be carried out </w:t>
      </w:r>
      <w:del w:id="2371" w:author="Jillian Carson-Jackson" w:date="2021-01-30T20:43:00Z">
        <w:r w:rsidDel="006717C5">
          <w:delText>in an efficient and safe manner</w:delText>
        </w:r>
      </w:del>
      <w:ins w:id="2372" w:author="Jillian Carson-Jackson" w:date="2021-01-30T20:43:00Z">
        <w:r w:rsidR="006717C5">
          <w:t>in a professional manner with due regard for the legal and regulatory structure within which they operate</w:t>
        </w:r>
      </w:ins>
      <w:r>
        <w:t>.</w:t>
      </w:r>
      <w:ins w:id="2373" w:author="Jillian Carson-Jackson" w:date="2021-03-25T17:58:00Z">
        <w:r w:rsidR="00132C31">
          <w:t xml:space="preserve"> </w:t>
        </w:r>
        <w:commentRangeStart w:id="2374"/>
        <w:commentRangeStart w:id="2375"/>
        <w:r w:rsidR="00132C31">
          <w:t xml:space="preserve">including aspects related </w:t>
        </w:r>
      </w:ins>
      <w:ins w:id="2376" w:author="Jillian Carson-Jackson" w:date="2021-03-25T20:43:00Z">
        <w:r w:rsidR="00CA526E">
          <w:t>responsibilities</w:t>
        </w:r>
      </w:ins>
      <w:ins w:id="2377" w:author="Jillian Carson-Jackson" w:date="2021-03-25T17:58:00Z">
        <w:r w:rsidR="00132C31">
          <w:t xml:space="preserve"> and liabilities</w:t>
        </w:r>
        <w:commentRangeEnd w:id="2374"/>
        <w:r w:rsidR="00132C31">
          <w:rPr>
            <w:rStyle w:val="CommentReference"/>
          </w:rPr>
          <w:commentReference w:id="2374"/>
        </w:r>
      </w:ins>
      <w:commentRangeEnd w:id="2375"/>
      <w:ins w:id="2378" w:author="Jillian Carson-Jackson" w:date="2021-03-25T20:59:00Z">
        <w:r w:rsidR="009F798B">
          <w:rPr>
            <w:rStyle w:val="CommentReference"/>
          </w:rPr>
          <w:commentReference w:id="2375"/>
        </w:r>
      </w:ins>
    </w:p>
    <w:p w14:paraId="27A34DA3" w14:textId="77777777" w:rsidR="00AC0A93" w:rsidRDefault="00AC0A93" w:rsidP="00AC0A93">
      <w:pPr>
        <w:pStyle w:val="BodyText"/>
      </w:pPr>
      <w:r>
        <w:t>They will also have sufficient knowledge, comprehension and skills in the subject to serve as the basis for further training to the level of VTS Supervisor.</w:t>
      </w:r>
      <w:commentRangeEnd w:id="2368"/>
      <w:r w:rsidR="009F798B">
        <w:rPr>
          <w:rStyle w:val="CommentReference"/>
        </w:rPr>
        <w:commentReference w:id="2368"/>
      </w:r>
    </w:p>
    <w:p w14:paraId="3EE63C88" w14:textId="5340B809" w:rsidR="00AC0A93" w:rsidDel="006717C5" w:rsidRDefault="00AC0A93" w:rsidP="00AC0A93">
      <w:pPr>
        <w:pStyle w:val="BodyText"/>
        <w:rPr>
          <w:del w:id="2379" w:author="Jillian Carson-Jackson" w:date="2021-01-30T20:43:00Z"/>
        </w:rPr>
      </w:pPr>
      <w:del w:id="2380" w:author="Jillian Carson-Jackson" w:date="2021-01-30T20:43:00Z">
        <w:r w:rsidDel="006717C5">
          <w:delText>Every effort should be made to give the trainees realistic exercises on the role of VTS in assisting a ship to navigate safely and expeditiously through a VTS area.  Integrated exercises on handling emergency situations should also be carried out.</w:delText>
        </w:r>
      </w:del>
    </w:p>
    <w:p w14:paraId="21AD10D7" w14:textId="77777777" w:rsidR="00AC0A93" w:rsidRDefault="00AC0A93" w:rsidP="00AC0A93">
      <w:pPr>
        <w:spacing w:after="200" w:line="276" w:lineRule="auto"/>
        <w:rPr>
          <w:sz w:val="22"/>
        </w:rPr>
      </w:pPr>
      <w:r>
        <w:br w:type="page"/>
      </w:r>
    </w:p>
    <w:p w14:paraId="076BBD02" w14:textId="77777777" w:rsidR="00AC0A93" w:rsidRDefault="00AC0A93" w:rsidP="00AC0A93">
      <w:pPr>
        <w:pStyle w:val="ModuleHeading1"/>
      </w:pPr>
      <w:r w:rsidRPr="00C50983">
        <w:lastRenderedPageBreak/>
        <w:t>SUBJECT OUTLINE OF MODULE 2</w:t>
      </w:r>
    </w:p>
    <w:p w14:paraId="4B3EB258" w14:textId="77777777" w:rsidR="00AC0A93" w:rsidRPr="006B0203" w:rsidRDefault="00AC0A93" w:rsidP="00AC0A93">
      <w:pPr>
        <w:pStyle w:val="Heading1separatationline"/>
      </w:pPr>
    </w:p>
    <w:p w14:paraId="3F4CB1C9" w14:textId="68FFA9C4" w:rsidR="00AC0A93" w:rsidRPr="00C50983" w:rsidRDefault="00AC0A93" w:rsidP="00AC0A93">
      <w:pPr>
        <w:pStyle w:val="Tablecaption"/>
      </w:pPr>
      <w:r w:rsidRPr="006B0203">
        <w:t>Subject</w:t>
      </w:r>
      <w:r w:rsidRPr="00C50983">
        <w:t xml:space="preserve"> outline – </w:t>
      </w:r>
      <w:del w:id="2381" w:author="Jillian Carson-Jackson" w:date="2020-12-27T15:47:00Z">
        <w:r w:rsidRPr="00C50983" w:rsidDel="004A432A">
          <w:delText xml:space="preserve">Traffic </w:delText>
        </w:r>
        <w:r w:rsidDel="004A432A">
          <w:delText>m</w:delText>
        </w:r>
        <w:r w:rsidRPr="00C50983" w:rsidDel="004A432A">
          <w:delText>anagement</w:delText>
        </w:r>
      </w:del>
      <w:ins w:id="2382" w:author="Jillian Carson-Jackson" w:date="2020-12-27T15:47:00Z">
        <w:r w:rsidR="004A432A">
          <w:t>Legal Framework</w:t>
        </w:r>
      </w:ins>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40BA6C79" w14:textId="77777777" w:rsidTr="00DB499E">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7C4D415C" w14:textId="77777777" w:rsidR="00AC0A93" w:rsidRPr="00C50983" w:rsidRDefault="00AC0A93" w:rsidP="00DB499E">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3AD1625B" w14:textId="77777777" w:rsidR="00AC0A93" w:rsidRPr="00C50983" w:rsidRDefault="00AC0A93" w:rsidP="00DB499E">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B70152" w14:textId="77777777" w:rsidR="00AC0A93" w:rsidRPr="00C50983" w:rsidRDefault="00AC0A93" w:rsidP="00DB499E">
            <w:pPr>
              <w:pStyle w:val="Tableheading"/>
            </w:pPr>
            <w:r w:rsidRPr="00C50983">
              <w:rPr>
                <w:szCs w:val="22"/>
              </w:rPr>
              <w:t>Recommended Hours</w:t>
            </w:r>
          </w:p>
        </w:tc>
      </w:tr>
      <w:tr w:rsidR="00AC0A93" w:rsidRPr="00C50983" w14:paraId="7B74F838" w14:textId="77777777" w:rsidTr="00DB499E">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4AE034F3" w14:textId="77777777" w:rsidR="00AC0A93" w:rsidRPr="00C50983" w:rsidRDefault="00AC0A93" w:rsidP="00DB499E">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165C23B3" w14:textId="77777777" w:rsidR="00AC0A93" w:rsidRPr="00C50983" w:rsidRDefault="00AC0A93" w:rsidP="00DB499E">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67D24033" w14:textId="77777777" w:rsidR="00AC0A93" w:rsidRPr="00B67457" w:rsidRDefault="00AC0A93" w:rsidP="00DB499E">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7F5CAE2" w14:textId="544CFAC8" w:rsidR="00AC0A93" w:rsidRPr="00B67457" w:rsidRDefault="00AC0A93" w:rsidP="00DB499E">
            <w:pPr>
              <w:pStyle w:val="Tableheading"/>
              <w:rPr>
                <w:szCs w:val="22"/>
              </w:rPr>
            </w:pPr>
            <w:r w:rsidRPr="00B67457">
              <w:rPr>
                <w:szCs w:val="22"/>
              </w:rPr>
              <w:t>Exercises</w:t>
            </w:r>
            <w:del w:id="2383" w:author="Jillian Carson-Jackson" w:date="2021-03-25T21:00:00Z">
              <w:r w:rsidRPr="00B67457" w:rsidDel="00871929">
                <w:rPr>
                  <w:szCs w:val="22"/>
                </w:rPr>
                <w:delText>/</w:delText>
              </w:r>
            </w:del>
            <w:r w:rsidRPr="00B67457">
              <w:rPr>
                <w:szCs w:val="22"/>
              </w:rPr>
              <w:t xml:space="preserve"> </w:t>
            </w:r>
            <w:del w:id="2384" w:author="Jillian Carson-Jackson" w:date="2021-03-25T21:00:00Z">
              <w:r w:rsidRPr="00B67457" w:rsidDel="00871929">
                <w:rPr>
                  <w:szCs w:val="22"/>
                </w:rPr>
                <w:delText>Simulation</w:delText>
              </w:r>
            </w:del>
          </w:p>
        </w:tc>
      </w:tr>
      <w:tr w:rsidR="00AC0A93" w:rsidRPr="00C50983" w14:paraId="3FA14DE8" w14:textId="77777777" w:rsidTr="00DB499E">
        <w:trPr>
          <w:jc w:val="center"/>
        </w:trPr>
        <w:tc>
          <w:tcPr>
            <w:tcW w:w="3958" w:type="dxa"/>
            <w:tcBorders>
              <w:top w:val="single" w:sz="4" w:space="0" w:color="auto"/>
              <w:left w:val="single" w:sz="6" w:space="0" w:color="auto"/>
            </w:tcBorders>
          </w:tcPr>
          <w:p w14:paraId="51637E6B" w14:textId="5FF6D423" w:rsidR="00AC0A93" w:rsidRPr="00581508" w:rsidRDefault="00AC0A93" w:rsidP="00DB499E">
            <w:pPr>
              <w:pStyle w:val="Tabletext"/>
              <w:rPr>
                <w:rFonts w:ascii="Calibri" w:hAnsi="Calibri"/>
                <w:b/>
                <w:sz w:val="22"/>
                <w:szCs w:val="22"/>
              </w:rPr>
            </w:pPr>
            <w:r w:rsidRPr="00581508">
              <w:rPr>
                <w:rFonts w:ascii="Calibri" w:hAnsi="Calibri"/>
                <w:b/>
                <w:sz w:val="22"/>
                <w:szCs w:val="22"/>
              </w:rPr>
              <w:t>Regulatory requirements</w:t>
            </w:r>
          </w:p>
          <w:p w14:paraId="70F5B54C"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International regulations</w:t>
            </w:r>
          </w:p>
          <w:p w14:paraId="1D390A1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National regulations </w:t>
            </w:r>
            <w:commentRangeStart w:id="2385"/>
            <w:commentRangeStart w:id="2386"/>
            <w:commentRangeStart w:id="2387"/>
            <w:r w:rsidRPr="00581508">
              <w:rPr>
                <w:rFonts w:ascii="Calibri" w:hAnsi="Calibri"/>
                <w:sz w:val="22"/>
                <w:szCs w:val="22"/>
              </w:rPr>
              <w:t>including local bye laws</w:t>
            </w:r>
            <w:commentRangeEnd w:id="2385"/>
            <w:r w:rsidR="0062391F">
              <w:rPr>
                <w:rStyle w:val="CommentReference"/>
                <w:color w:val="auto"/>
              </w:rPr>
              <w:commentReference w:id="2385"/>
            </w:r>
            <w:commentRangeEnd w:id="2386"/>
            <w:r w:rsidR="00CC21E1">
              <w:rPr>
                <w:rStyle w:val="CommentReference"/>
                <w:color w:val="auto"/>
              </w:rPr>
              <w:commentReference w:id="2386"/>
            </w:r>
            <w:commentRangeEnd w:id="2387"/>
            <w:r w:rsidR="00AA3FE1">
              <w:rPr>
                <w:rStyle w:val="CommentReference"/>
                <w:color w:val="auto"/>
              </w:rPr>
              <w:commentReference w:id="2387"/>
            </w:r>
          </w:p>
          <w:p w14:paraId="575AFB20" w14:textId="5BF6A8C4" w:rsidR="00C407E7" w:rsidRDefault="00C407E7" w:rsidP="00C407E7">
            <w:pPr>
              <w:pStyle w:val="Tabletext"/>
              <w:rPr>
                <w:ins w:id="2388" w:author="Jillian Carson-Jackson" w:date="2021-03-25T21:09:00Z"/>
                <w:rFonts w:ascii="Calibri" w:hAnsi="Calibri"/>
                <w:sz w:val="22"/>
                <w:szCs w:val="22"/>
              </w:rPr>
            </w:pPr>
            <w:commentRangeStart w:id="2389"/>
            <w:commentRangeStart w:id="2390"/>
            <w:ins w:id="2391" w:author="Jillian Carson-Jackson" w:date="2021-03-25T17:59:00Z">
              <w:r>
                <w:rPr>
                  <w:rFonts w:ascii="Calibri" w:hAnsi="Calibri"/>
                  <w:sz w:val="22"/>
                  <w:szCs w:val="22"/>
                </w:rPr>
                <w:t>Promulgation of Marine Notice</w:t>
              </w:r>
              <w:commentRangeEnd w:id="2389"/>
              <w:r>
                <w:rPr>
                  <w:rStyle w:val="CommentReference"/>
                  <w:color w:val="auto"/>
                </w:rPr>
                <w:commentReference w:id="2389"/>
              </w:r>
            </w:ins>
            <w:commentRangeEnd w:id="2390"/>
            <w:ins w:id="2392" w:author="Jillian Carson-Jackson" w:date="2021-03-25T21:07:00Z">
              <w:r w:rsidR="00396090">
                <w:rPr>
                  <w:rStyle w:val="CommentReference"/>
                  <w:color w:val="auto"/>
                </w:rPr>
                <w:commentReference w:id="2390"/>
              </w:r>
            </w:ins>
          </w:p>
          <w:p w14:paraId="20B54936" w14:textId="77777777" w:rsidR="00CA3923" w:rsidRDefault="00CA3923" w:rsidP="00C407E7">
            <w:pPr>
              <w:pStyle w:val="Tabletext"/>
              <w:rPr>
                <w:ins w:id="2393" w:author="Jillian Carson-Jackson" w:date="2021-03-25T17:59:00Z"/>
                <w:rFonts w:ascii="Calibri" w:hAnsi="Calibri"/>
                <w:sz w:val="22"/>
                <w:szCs w:val="22"/>
              </w:rPr>
            </w:pPr>
          </w:p>
          <w:p w14:paraId="3043DF8E" w14:textId="27A7EDD1" w:rsidR="00AC0A93" w:rsidRDefault="00AC0A93" w:rsidP="00DB499E">
            <w:pPr>
              <w:pStyle w:val="Tabletext"/>
              <w:rPr>
                <w:ins w:id="2394" w:author="Jillian Carson-Jackson" w:date="2021-03-25T21:09:00Z"/>
                <w:rFonts w:ascii="Calibri" w:hAnsi="Calibri"/>
                <w:sz w:val="22"/>
                <w:szCs w:val="22"/>
              </w:rPr>
            </w:pPr>
            <w:r w:rsidRPr="00581508">
              <w:rPr>
                <w:rFonts w:ascii="Calibri" w:hAnsi="Calibri"/>
                <w:sz w:val="22"/>
                <w:szCs w:val="22"/>
              </w:rPr>
              <w:t xml:space="preserve">Legal liabilities of VTS </w:t>
            </w:r>
            <w:commentRangeStart w:id="2395"/>
            <w:commentRangeEnd w:id="2395"/>
            <w:ins w:id="2396" w:author="Jillian Carson-Jackson" w:date="2021-03-25T18:02:00Z">
              <w:r w:rsidR="00306A8C">
                <w:rPr>
                  <w:rStyle w:val="CommentReference"/>
                  <w:color w:val="auto"/>
                </w:rPr>
                <w:commentReference w:id="2395"/>
              </w:r>
            </w:ins>
            <w:del w:id="2397" w:author="Jillian Carson-Jackson" w:date="2021-03-25T18:02:00Z">
              <w:r w:rsidRPr="00581508" w:rsidDel="00306A8C">
                <w:rPr>
                  <w:rFonts w:ascii="Calibri" w:hAnsi="Calibri"/>
                  <w:sz w:val="22"/>
                  <w:szCs w:val="22"/>
                </w:rPr>
                <w:delText>functions</w:delText>
              </w:r>
            </w:del>
          </w:p>
          <w:p w14:paraId="705B3181" w14:textId="77777777" w:rsidR="00CA3923" w:rsidRPr="00581508" w:rsidRDefault="00CA3923" w:rsidP="00DB499E">
            <w:pPr>
              <w:pStyle w:val="Tabletext"/>
              <w:rPr>
                <w:rFonts w:ascii="Calibri" w:hAnsi="Calibri"/>
                <w:sz w:val="22"/>
                <w:szCs w:val="22"/>
              </w:rPr>
            </w:pPr>
          </w:p>
          <w:p w14:paraId="36E418F6" w14:textId="50564EFD" w:rsidR="00AC0A93" w:rsidRPr="00581508" w:rsidRDefault="00AC0A93" w:rsidP="00DB499E">
            <w:pPr>
              <w:pStyle w:val="Tabletext"/>
              <w:rPr>
                <w:rFonts w:ascii="Calibri" w:hAnsi="Calibri"/>
                <w:sz w:val="22"/>
                <w:szCs w:val="22"/>
              </w:rPr>
            </w:pPr>
            <w:commentRangeStart w:id="2398"/>
            <w:commentRangeStart w:id="2399"/>
            <w:del w:id="2400" w:author="Jillian Carson-Jackson" w:date="2021-03-25T21:12:00Z">
              <w:r w:rsidRPr="00581508" w:rsidDel="00F32F86">
                <w:rPr>
                  <w:rFonts w:ascii="Calibri" w:hAnsi="Calibri"/>
                  <w:sz w:val="22"/>
                  <w:szCs w:val="22"/>
                </w:rPr>
                <w:delText xml:space="preserve">Safety related ship certificates </w:delText>
              </w:r>
              <w:commentRangeEnd w:id="2398"/>
              <w:r w:rsidR="00685596" w:rsidDel="00F32F86">
                <w:rPr>
                  <w:rStyle w:val="CommentReference"/>
                  <w:color w:val="auto"/>
                </w:rPr>
                <w:commentReference w:id="2398"/>
              </w:r>
              <w:commentRangeEnd w:id="2399"/>
              <w:r w:rsidR="00DC12B0" w:rsidDel="00F32F86">
                <w:rPr>
                  <w:rStyle w:val="CommentReference"/>
                  <w:color w:val="auto"/>
                </w:rPr>
                <w:commentReference w:id="2399"/>
              </w:r>
            </w:del>
          </w:p>
        </w:tc>
        <w:tc>
          <w:tcPr>
            <w:tcW w:w="1962" w:type="dxa"/>
            <w:tcBorders>
              <w:top w:val="single" w:sz="4" w:space="0" w:color="auto"/>
              <w:left w:val="single" w:sz="6" w:space="0" w:color="auto"/>
            </w:tcBorders>
          </w:tcPr>
          <w:p w14:paraId="679E6F0E" w14:textId="77777777" w:rsidR="00AC0A93" w:rsidRPr="00581508" w:rsidRDefault="00AC0A93" w:rsidP="00DB499E">
            <w:pPr>
              <w:pStyle w:val="Tabletext"/>
              <w:rPr>
                <w:rFonts w:ascii="Calibri" w:hAnsi="Calibri"/>
                <w:sz w:val="22"/>
                <w:szCs w:val="22"/>
              </w:rPr>
            </w:pPr>
          </w:p>
          <w:p w14:paraId="4417562F"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2</w:t>
            </w:r>
          </w:p>
          <w:p w14:paraId="4E522AB5" w14:textId="00B8A16A" w:rsidR="00AC0A93" w:rsidRPr="00581508" w:rsidRDefault="00AC0A93" w:rsidP="00DB499E">
            <w:pPr>
              <w:pStyle w:val="Tabletext"/>
              <w:rPr>
                <w:rFonts w:ascii="Calibri" w:hAnsi="Calibri"/>
                <w:sz w:val="22"/>
                <w:szCs w:val="22"/>
              </w:rPr>
            </w:pPr>
            <w:commentRangeStart w:id="2401"/>
            <w:commentRangeStart w:id="2402"/>
            <w:r w:rsidRPr="00581508">
              <w:rPr>
                <w:rFonts w:ascii="Calibri" w:hAnsi="Calibri"/>
                <w:sz w:val="22"/>
                <w:szCs w:val="22"/>
              </w:rPr>
              <w:t xml:space="preserve">Level </w:t>
            </w:r>
            <w:del w:id="2403" w:author="Jillian Carson-Jackson" w:date="2021-03-25T17:24:00Z">
              <w:r w:rsidRPr="00581508" w:rsidDel="00372164">
                <w:rPr>
                  <w:rFonts w:ascii="Calibri" w:hAnsi="Calibri"/>
                  <w:sz w:val="22"/>
                  <w:szCs w:val="22"/>
                </w:rPr>
                <w:delText>1</w:delText>
              </w:r>
            </w:del>
            <w:ins w:id="2404" w:author="Jillian Carson-Jackson" w:date="2021-03-25T17:24:00Z">
              <w:r w:rsidR="00372164">
                <w:rPr>
                  <w:rFonts w:ascii="Calibri" w:hAnsi="Calibri"/>
                  <w:sz w:val="22"/>
                  <w:szCs w:val="22"/>
                </w:rPr>
                <w:t xml:space="preserve"> 2</w:t>
              </w:r>
              <w:commentRangeEnd w:id="2401"/>
              <w:r w:rsidR="00372164">
                <w:rPr>
                  <w:rStyle w:val="CommentReference"/>
                  <w:color w:val="auto"/>
                </w:rPr>
                <w:commentReference w:id="2401"/>
              </w:r>
            </w:ins>
            <w:commentRangeEnd w:id="2402"/>
            <w:ins w:id="2405" w:author="Jillian Carson-Jackson" w:date="2021-03-25T21:05:00Z">
              <w:r w:rsidR="00F56C26">
                <w:rPr>
                  <w:rStyle w:val="CommentReference"/>
                  <w:color w:val="auto"/>
                </w:rPr>
                <w:commentReference w:id="2402"/>
              </w:r>
            </w:ins>
          </w:p>
          <w:p w14:paraId="4F792250" w14:textId="77777777" w:rsidR="00DB73C8" w:rsidRDefault="00DB73C8" w:rsidP="00DB499E">
            <w:pPr>
              <w:pStyle w:val="Tabletext"/>
              <w:rPr>
                <w:ins w:id="2406" w:author="Jillian Carson-Jackson" w:date="2021-03-25T21:06:00Z"/>
                <w:rFonts w:ascii="Calibri" w:hAnsi="Calibri"/>
                <w:sz w:val="22"/>
                <w:szCs w:val="22"/>
              </w:rPr>
            </w:pPr>
          </w:p>
          <w:p w14:paraId="413D2F3B" w14:textId="3D6464BB" w:rsidR="00AC0A93" w:rsidRPr="00581508" w:rsidDel="005579C2" w:rsidRDefault="00AC0A93" w:rsidP="00DB499E">
            <w:pPr>
              <w:pStyle w:val="Tabletext"/>
              <w:rPr>
                <w:del w:id="2407" w:author="Jillian Carson-Jackson" w:date="2021-03-25T21:09:00Z"/>
                <w:rFonts w:ascii="Calibri" w:hAnsi="Calibri"/>
                <w:sz w:val="22"/>
                <w:szCs w:val="22"/>
              </w:rPr>
            </w:pPr>
            <w:r w:rsidRPr="00581508">
              <w:rPr>
                <w:rFonts w:ascii="Calibri" w:hAnsi="Calibri"/>
                <w:sz w:val="22"/>
                <w:szCs w:val="22"/>
              </w:rPr>
              <w:t>Level 1</w:t>
            </w:r>
          </w:p>
          <w:p w14:paraId="4D83C7B5" w14:textId="77777777" w:rsidR="00DB73C8" w:rsidRDefault="00DB73C8" w:rsidP="005579C2">
            <w:pPr>
              <w:pStyle w:val="Tabletext"/>
              <w:rPr>
                <w:ins w:id="2408" w:author="Jillian Carson-Jackson" w:date="2021-03-25T21:06:00Z"/>
                <w:rFonts w:ascii="Calibri" w:hAnsi="Calibri"/>
                <w:sz w:val="22"/>
                <w:szCs w:val="22"/>
              </w:rPr>
            </w:pPr>
          </w:p>
          <w:p w14:paraId="6349BD3A" w14:textId="1ED787DC" w:rsidR="00AC0A93" w:rsidRPr="00581508" w:rsidRDefault="00AC0A93" w:rsidP="00DB499E">
            <w:pPr>
              <w:pStyle w:val="Tabletext"/>
              <w:rPr>
                <w:rFonts w:ascii="Calibri" w:hAnsi="Calibri"/>
                <w:sz w:val="22"/>
                <w:szCs w:val="22"/>
              </w:rPr>
            </w:pPr>
            <w:commentRangeStart w:id="2409"/>
            <w:r w:rsidRPr="00581508">
              <w:rPr>
                <w:rFonts w:ascii="Calibri" w:hAnsi="Calibri"/>
                <w:sz w:val="22"/>
                <w:szCs w:val="22"/>
              </w:rPr>
              <w:t xml:space="preserve">Level </w:t>
            </w:r>
            <w:del w:id="2410" w:author="Jillian Carson-Jackson" w:date="2021-03-25T17:24:00Z">
              <w:r w:rsidRPr="00581508" w:rsidDel="00372164">
                <w:rPr>
                  <w:rFonts w:ascii="Calibri" w:hAnsi="Calibri"/>
                  <w:sz w:val="22"/>
                  <w:szCs w:val="22"/>
                </w:rPr>
                <w:delText>1</w:delText>
              </w:r>
            </w:del>
            <w:ins w:id="2411" w:author="Jillian Carson-Jackson" w:date="2021-03-25T17:24:00Z">
              <w:r w:rsidR="00372164">
                <w:rPr>
                  <w:rFonts w:ascii="Calibri" w:hAnsi="Calibri"/>
                  <w:sz w:val="22"/>
                  <w:szCs w:val="22"/>
                </w:rPr>
                <w:t>2</w:t>
              </w:r>
            </w:ins>
            <w:commentRangeEnd w:id="2409"/>
            <w:ins w:id="2412" w:author="Jillian Carson-Jackson" w:date="2021-03-25T17:25:00Z">
              <w:r w:rsidR="00BF25E3">
                <w:rPr>
                  <w:rStyle w:val="CommentReference"/>
                  <w:color w:val="auto"/>
                </w:rPr>
                <w:commentReference w:id="2409"/>
              </w:r>
            </w:ins>
            <w:ins w:id="2413" w:author="Jillian Carson-Jackson" w:date="2021-03-25T18:02:00Z">
              <w:r w:rsidR="00306A8C">
                <w:rPr>
                  <w:rFonts w:ascii="Calibri" w:hAnsi="Calibri"/>
                  <w:sz w:val="22"/>
                  <w:szCs w:val="22"/>
                </w:rPr>
                <w:t xml:space="preserve"> </w:t>
              </w:r>
              <w:commentRangeStart w:id="2414"/>
              <w:commentRangeStart w:id="2415"/>
              <w:r w:rsidR="00306A8C">
                <w:rPr>
                  <w:rFonts w:ascii="Calibri" w:hAnsi="Calibri"/>
                  <w:sz w:val="22"/>
                  <w:szCs w:val="22"/>
                </w:rPr>
                <w:t>3</w:t>
              </w:r>
              <w:commentRangeEnd w:id="2414"/>
              <w:r w:rsidR="00306A8C">
                <w:rPr>
                  <w:rStyle w:val="CommentReference"/>
                  <w:color w:val="auto"/>
                </w:rPr>
                <w:commentReference w:id="2414"/>
              </w:r>
            </w:ins>
            <w:commentRangeEnd w:id="2415"/>
            <w:ins w:id="2416" w:author="Jillian Carson-Jackson" w:date="2021-03-25T21:10:00Z">
              <w:r w:rsidR="00976AEE">
                <w:rPr>
                  <w:rStyle w:val="CommentReference"/>
                  <w:color w:val="auto"/>
                </w:rPr>
                <w:commentReference w:id="2415"/>
              </w:r>
            </w:ins>
          </w:p>
        </w:tc>
        <w:tc>
          <w:tcPr>
            <w:tcW w:w="1843" w:type="dxa"/>
            <w:tcBorders>
              <w:top w:val="single" w:sz="4" w:space="0" w:color="auto"/>
              <w:left w:val="single" w:sz="6" w:space="0" w:color="auto"/>
              <w:right w:val="single" w:sz="6" w:space="0" w:color="auto"/>
            </w:tcBorders>
          </w:tcPr>
          <w:p w14:paraId="1EED4F43" w14:textId="77777777" w:rsidR="00AC0A93" w:rsidRPr="00581508" w:rsidRDefault="00AC0A93" w:rsidP="00DB499E">
            <w:pPr>
              <w:pStyle w:val="Tabletext"/>
              <w:rPr>
                <w:rFonts w:ascii="Calibri" w:hAnsi="Calibri"/>
                <w:sz w:val="22"/>
                <w:szCs w:val="22"/>
              </w:rPr>
            </w:pPr>
          </w:p>
        </w:tc>
        <w:tc>
          <w:tcPr>
            <w:tcW w:w="1701" w:type="dxa"/>
            <w:tcBorders>
              <w:top w:val="single" w:sz="4" w:space="0" w:color="auto"/>
              <w:right w:val="single" w:sz="6" w:space="0" w:color="auto"/>
            </w:tcBorders>
          </w:tcPr>
          <w:p w14:paraId="1106741E" w14:textId="77777777" w:rsidR="00AC0A93" w:rsidRPr="00581508" w:rsidRDefault="00AC0A93" w:rsidP="00DB499E">
            <w:pPr>
              <w:pStyle w:val="Tabletext"/>
              <w:rPr>
                <w:rFonts w:ascii="Calibri" w:hAnsi="Calibri"/>
                <w:sz w:val="22"/>
                <w:szCs w:val="22"/>
              </w:rPr>
            </w:pPr>
          </w:p>
        </w:tc>
      </w:tr>
      <w:tr w:rsidR="00AC0A93" w:rsidRPr="00C50983" w14:paraId="567B1F59" w14:textId="77777777" w:rsidTr="00DB499E">
        <w:trPr>
          <w:jc w:val="center"/>
        </w:trPr>
        <w:tc>
          <w:tcPr>
            <w:tcW w:w="3958" w:type="dxa"/>
            <w:tcBorders>
              <w:top w:val="single" w:sz="6" w:space="0" w:color="auto"/>
              <w:left w:val="single" w:sz="6" w:space="0" w:color="auto"/>
            </w:tcBorders>
          </w:tcPr>
          <w:p w14:paraId="2A36A12A"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Roles and responsibilities</w:t>
            </w:r>
          </w:p>
          <w:p w14:paraId="0CD1809B"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Ship masters</w:t>
            </w:r>
          </w:p>
          <w:p w14:paraId="5C3F8490"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Marine </w:t>
            </w:r>
            <w:commentRangeStart w:id="2417"/>
            <w:commentRangeStart w:id="2418"/>
            <w:r w:rsidRPr="00581508">
              <w:rPr>
                <w:rFonts w:ascii="Calibri" w:hAnsi="Calibri"/>
                <w:sz w:val="22"/>
                <w:szCs w:val="22"/>
              </w:rPr>
              <w:t>pilots</w:t>
            </w:r>
            <w:commentRangeEnd w:id="2417"/>
            <w:r w:rsidR="00DC12B0">
              <w:rPr>
                <w:rStyle w:val="CommentReference"/>
                <w:color w:val="auto"/>
              </w:rPr>
              <w:commentReference w:id="2417"/>
            </w:r>
            <w:commentRangeEnd w:id="2418"/>
            <w:r w:rsidR="006D50F0">
              <w:rPr>
                <w:rStyle w:val="CommentReference"/>
                <w:color w:val="auto"/>
              </w:rPr>
              <w:commentReference w:id="2418"/>
            </w:r>
          </w:p>
          <w:p w14:paraId="0BCD626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VTS</w:t>
            </w:r>
          </w:p>
          <w:p w14:paraId="6143E37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Allied services</w:t>
            </w:r>
          </w:p>
        </w:tc>
        <w:tc>
          <w:tcPr>
            <w:tcW w:w="1962" w:type="dxa"/>
            <w:tcBorders>
              <w:top w:val="single" w:sz="6" w:space="0" w:color="auto"/>
              <w:left w:val="single" w:sz="6" w:space="0" w:color="auto"/>
            </w:tcBorders>
          </w:tcPr>
          <w:p w14:paraId="0479A62C" w14:textId="77777777" w:rsidR="00AC0A93" w:rsidRPr="00581508" w:rsidRDefault="00AC0A93" w:rsidP="00DB499E">
            <w:pPr>
              <w:pStyle w:val="Tabletext"/>
              <w:rPr>
                <w:rFonts w:ascii="Calibri" w:hAnsi="Calibri"/>
                <w:sz w:val="22"/>
                <w:szCs w:val="22"/>
              </w:rPr>
            </w:pPr>
          </w:p>
          <w:p w14:paraId="49E88EF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79C1A7A4"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15493FD5"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3</w:t>
            </w:r>
          </w:p>
          <w:p w14:paraId="36228E9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tc>
        <w:tc>
          <w:tcPr>
            <w:tcW w:w="1843" w:type="dxa"/>
            <w:tcBorders>
              <w:top w:val="single" w:sz="6" w:space="0" w:color="auto"/>
              <w:left w:val="single" w:sz="6" w:space="0" w:color="auto"/>
              <w:right w:val="single" w:sz="6" w:space="0" w:color="auto"/>
            </w:tcBorders>
          </w:tcPr>
          <w:p w14:paraId="66C52A3E"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right w:val="single" w:sz="6" w:space="0" w:color="auto"/>
            </w:tcBorders>
          </w:tcPr>
          <w:p w14:paraId="34F2823D" w14:textId="77777777" w:rsidR="00AC0A93" w:rsidRPr="00581508" w:rsidRDefault="00AC0A93" w:rsidP="00DB499E">
            <w:pPr>
              <w:pStyle w:val="Tabletext"/>
              <w:rPr>
                <w:rFonts w:ascii="Calibri" w:hAnsi="Calibri"/>
                <w:sz w:val="22"/>
                <w:szCs w:val="22"/>
              </w:rPr>
            </w:pPr>
          </w:p>
        </w:tc>
      </w:tr>
      <w:tr w:rsidR="00F4462B" w:rsidRPr="0076035F" w14:paraId="63EF0D11" w14:textId="77777777" w:rsidTr="00F4462B">
        <w:trPr>
          <w:jc w:val="center"/>
          <w:ins w:id="2419" w:author="Jillian Carson-Jackson" w:date="2020-12-27T15:50:00Z"/>
        </w:trPr>
        <w:tc>
          <w:tcPr>
            <w:tcW w:w="3958" w:type="dxa"/>
            <w:tcBorders>
              <w:top w:val="single" w:sz="6" w:space="0" w:color="auto"/>
              <w:left w:val="single" w:sz="6" w:space="0" w:color="auto"/>
            </w:tcBorders>
          </w:tcPr>
          <w:p w14:paraId="06CB7EC4" w14:textId="77777777" w:rsidR="00F4462B" w:rsidRPr="0076035F" w:rsidRDefault="00F4462B" w:rsidP="00F4462B">
            <w:pPr>
              <w:pStyle w:val="Tabletext"/>
              <w:rPr>
                <w:ins w:id="2420" w:author="Jillian Carson-Jackson" w:date="2020-12-27T15:50:00Z"/>
                <w:rFonts w:ascii="Calibri" w:hAnsi="Calibri"/>
                <w:b/>
                <w:sz w:val="22"/>
                <w:szCs w:val="22"/>
              </w:rPr>
            </w:pPr>
            <w:commentRangeStart w:id="2421"/>
            <w:ins w:id="2422" w:author="Jillian Carson-Jackson" w:date="2020-12-27T15:50:00Z">
              <w:r w:rsidRPr="0076035F">
                <w:rPr>
                  <w:rFonts w:ascii="Calibri" w:hAnsi="Calibri"/>
                  <w:b/>
                  <w:sz w:val="22"/>
                  <w:szCs w:val="22"/>
                </w:rPr>
                <w:t>Log and record keeping</w:t>
              </w:r>
              <w:commentRangeEnd w:id="2421"/>
              <w:r>
                <w:rPr>
                  <w:rStyle w:val="CommentReference"/>
                  <w:color w:val="auto"/>
                </w:rPr>
                <w:commentReference w:id="2421"/>
              </w:r>
            </w:ins>
          </w:p>
          <w:p w14:paraId="47CAD947" w14:textId="77777777" w:rsidR="00F4462B" w:rsidRPr="00F4462B" w:rsidRDefault="00F4462B" w:rsidP="00F4462B">
            <w:pPr>
              <w:pStyle w:val="Tabletext"/>
              <w:rPr>
                <w:ins w:id="2423" w:author="Jillian Carson-Jackson" w:date="2020-12-27T15:50:00Z"/>
                <w:rFonts w:ascii="Calibri" w:hAnsi="Calibri"/>
                <w:bCs/>
                <w:sz w:val="22"/>
                <w:szCs w:val="22"/>
              </w:rPr>
            </w:pPr>
            <w:ins w:id="2424" w:author="Jillian Carson-Jackson" w:date="2020-12-27T15:50:00Z">
              <w:r w:rsidRPr="00F4462B">
                <w:rPr>
                  <w:rFonts w:ascii="Calibri" w:hAnsi="Calibri"/>
                  <w:bCs/>
                  <w:sz w:val="22"/>
                  <w:szCs w:val="22"/>
                </w:rPr>
                <w:t>Objective</w:t>
              </w:r>
            </w:ins>
          </w:p>
          <w:p w14:paraId="4BFE5BD9" w14:textId="77777777" w:rsidR="00F4462B" w:rsidRPr="00F4462B" w:rsidRDefault="00F4462B" w:rsidP="00F4462B">
            <w:pPr>
              <w:pStyle w:val="Tabletext"/>
              <w:rPr>
                <w:ins w:id="2425" w:author="Jillian Carson-Jackson" w:date="2020-12-27T15:50:00Z"/>
                <w:rFonts w:ascii="Calibri" w:hAnsi="Calibri"/>
                <w:bCs/>
                <w:sz w:val="22"/>
                <w:szCs w:val="22"/>
              </w:rPr>
            </w:pPr>
            <w:ins w:id="2426" w:author="Jillian Carson-Jackson" w:date="2020-12-27T15:50:00Z">
              <w:r w:rsidRPr="00F4462B">
                <w:rPr>
                  <w:rFonts w:ascii="Calibri" w:hAnsi="Calibri"/>
                  <w:bCs/>
                  <w:sz w:val="22"/>
                  <w:szCs w:val="22"/>
                </w:rPr>
                <w:t>Manual log keeping</w:t>
              </w:r>
            </w:ins>
          </w:p>
          <w:p w14:paraId="7816729D" w14:textId="77777777" w:rsidR="00F4462B" w:rsidRPr="00F4462B" w:rsidRDefault="00F4462B" w:rsidP="00F4462B">
            <w:pPr>
              <w:pStyle w:val="Tabletext"/>
              <w:rPr>
                <w:ins w:id="2427" w:author="Jillian Carson-Jackson" w:date="2020-12-27T15:50:00Z"/>
                <w:rFonts w:ascii="Calibri" w:hAnsi="Calibri"/>
                <w:bCs/>
                <w:sz w:val="22"/>
                <w:szCs w:val="22"/>
              </w:rPr>
            </w:pPr>
            <w:ins w:id="2428" w:author="Jillian Carson-Jackson" w:date="2020-12-27T15:50:00Z">
              <w:r w:rsidRPr="00F4462B">
                <w:rPr>
                  <w:rFonts w:ascii="Calibri" w:hAnsi="Calibri"/>
                  <w:bCs/>
                  <w:sz w:val="22"/>
                  <w:szCs w:val="22"/>
                </w:rPr>
                <w:t>Electronic log keeping</w:t>
              </w:r>
            </w:ins>
          </w:p>
          <w:p w14:paraId="1037E8A0" w14:textId="75F45699" w:rsidR="00F4462B" w:rsidRPr="00F4462B" w:rsidRDefault="002811DF" w:rsidP="00F4462B">
            <w:pPr>
              <w:pStyle w:val="Tabletext"/>
              <w:rPr>
                <w:ins w:id="2429" w:author="Jillian Carson-Jackson" w:date="2020-12-27T15:50:00Z"/>
                <w:rFonts w:ascii="Calibri" w:hAnsi="Calibri"/>
                <w:b/>
                <w:sz w:val="22"/>
                <w:szCs w:val="22"/>
              </w:rPr>
            </w:pPr>
            <w:ins w:id="2430" w:author="Jillian Carson-Jackson" w:date="2021-03-25T21:19:00Z">
              <w:r>
                <w:rPr>
                  <w:rFonts w:ascii="Calibri" w:hAnsi="Calibri"/>
                  <w:bCs/>
                  <w:sz w:val="22"/>
                  <w:szCs w:val="22"/>
                </w:rPr>
                <w:t>R</w:t>
              </w:r>
            </w:ins>
            <w:ins w:id="2431" w:author="Jillian Carson-Jackson" w:date="2020-12-27T15:50:00Z">
              <w:r w:rsidR="00F4462B" w:rsidRPr="00F4462B">
                <w:rPr>
                  <w:rFonts w:ascii="Calibri" w:hAnsi="Calibri"/>
                  <w:bCs/>
                  <w:sz w:val="22"/>
                  <w:szCs w:val="22"/>
                </w:rPr>
                <w:t>eport writing</w:t>
              </w:r>
            </w:ins>
          </w:p>
        </w:tc>
        <w:tc>
          <w:tcPr>
            <w:tcW w:w="1962" w:type="dxa"/>
            <w:tcBorders>
              <w:top w:val="single" w:sz="6" w:space="0" w:color="auto"/>
              <w:left w:val="single" w:sz="6" w:space="0" w:color="auto"/>
            </w:tcBorders>
          </w:tcPr>
          <w:p w14:paraId="59BD684C" w14:textId="77777777" w:rsidR="002811DF" w:rsidRDefault="002811DF" w:rsidP="002811DF">
            <w:pPr>
              <w:pStyle w:val="Tabletext"/>
              <w:ind w:left="0"/>
              <w:rPr>
                <w:ins w:id="2432" w:author="Jillian Carson-Jackson" w:date="2021-03-25T21:18:00Z"/>
                <w:rFonts w:ascii="Calibri" w:hAnsi="Calibri"/>
                <w:sz w:val="22"/>
                <w:szCs w:val="22"/>
              </w:rPr>
            </w:pPr>
          </w:p>
          <w:p w14:paraId="57A8F7FB" w14:textId="6B6997F9" w:rsidR="00F4462B" w:rsidRDefault="00F4462B" w:rsidP="002811DF">
            <w:pPr>
              <w:pStyle w:val="Tabletext"/>
              <w:ind w:left="0"/>
              <w:rPr>
                <w:ins w:id="2433" w:author="Jillian Carson-Jackson" w:date="2021-03-25T21:18:00Z"/>
                <w:rFonts w:ascii="Calibri" w:hAnsi="Calibri"/>
                <w:sz w:val="22"/>
                <w:szCs w:val="22"/>
              </w:rPr>
            </w:pPr>
            <w:commentRangeStart w:id="2434"/>
            <w:ins w:id="2435" w:author="Jillian Carson-Jackson" w:date="2020-12-27T15:50:00Z">
              <w:r w:rsidRPr="0076035F">
                <w:rPr>
                  <w:rFonts w:ascii="Calibri" w:hAnsi="Calibri"/>
                  <w:sz w:val="22"/>
                  <w:szCs w:val="22"/>
                </w:rPr>
                <w:t xml:space="preserve">Level </w:t>
              </w:r>
            </w:ins>
            <w:ins w:id="2436" w:author="Jillian Carson-Jackson" w:date="2021-03-25T21:19:00Z">
              <w:r w:rsidR="002811DF">
                <w:rPr>
                  <w:rFonts w:ascii="Calibri" w:hAnsi="Calibri"/>
                  <w:sz w:val="22"/>
                  <w:szCs w:val="22"/>
                </w:rPr>
                <w:t>1</w:t>
              </w:r>
              <w:commentRangeEnd w:id="2434"/>
              <w:r w:rsidR="009672E7">
                <w:rPr>
                  <w:rStyle w:val="CommentReference"/>
                  <w:color w:val="auto"/>
                </w:rPr>
                <w:commentReference w:id="2434"/>
              </w:r>
            </w:ins>
          </w:p>
          <w:p w14:paraId="29E6FF68" w14:textId="77777777" w:rsidR="007560BA" w:rsidRDefault="007560BA" w:rsidP="00F4462B">
            <w:pPr>
              <w:pStyle w:val="Tabletext"/>
              <w:rPr>
                <w:ins w:id="2437" w:author="Jillian Carson-Jackson" w:date="2021-03-25T21:18:00Z"/>
                <w:rFonts w:ascii="Calibri" w:hAnsi="Calibri"/>
                <w:sz w:val="22"/>
                <w:szCs w:val="22"/>
              </w:rPr>
            </w:pPr>
          </w:p>
          <w:p w14:paraId="4906E413" w14:textId="77777777" w:rsidR="007560BA" w:rsidRDefault="007560BA" w:rsidP="002811DF">
            <w:pPr>
              <w:pStyle w:val="Tabletext"/>
              <w:ind w:left="0"/>
              <w:rPr>
                <w:ins w:id="2438" w:author="Jillian Carson-Jackson" w:date="2021-03-25T21:18:00Z"/>
                <w:rFonts w:ascii="Calibri" w:hAnsi="Calibri"/>
                <w:sz w:val="22"/>
                <w:szCs w:val="22"/>
              </w:rPr>
            </w:pPr>
          </w:p>
          <w:p w14:paraId="4BE3F1B4" w14:textId="5B2FA39A" w:rsidR="007560BA" w:rsidRPr="0076035F" w:rsidRDefault="007560BA" w:rsidP="00F4462B">
            <w:pPr>
              <w:pStyle w:val="Tabletext"/>
              <w:rPr>
                <w:ins w:id="2439" w:author="Jillian Carson-Jackson" w:date="2020-12-27T15:50:00Z"/>
                <w:rFonts w:ascii="Calibri" w:hAnsi="Calibri"/>
                <w:sz w:val="22"/>
                <w:szCs w:val="22"/>
              </w:rPr>
            </w:pPr>
          </w:p>
        </w:tc>
        <w:tc>
          <w:tcPr>
            <w:tcW w:w="1843" w:type="dxa"/>
            <w:tcBorders>
              <w:top w:val="single" w:sz="6" w:space="0" w:color="auto"/>
              <w:left w:val="single" w:sz="6" w:space="0" w:color="auto"/>
              <w:right w:val="single" w:sz="6" w:space="0" w:color="auto"/>
            </w:tcBorders>
          </w:tcPr>
          <w:p w14:paraId="02BC6D59" w14:textId="77777777" w:rsidR="00F4462B" w:rsidRPr="0076035F" w:rsidRDefault="00F4462B" w:rsidP="00F4462B">
            <w:pPr>
              <w:pStyle w:val="Tabletext"/>
              <w:rPr>
                <w:ins w:id="2440" w:author="Jillian Carson-Jackson" w:date="2020-12-27T15:50:00Z"/>
                <w:rFonts w:ascii="Calibri" w:hAnsi="Calibri"/>
                <w:sz w:val="22"/>
                <w:szCs w:val="22"/>
              </w:rPr>
            </w:pPr>
          </w:p>
        </w:tc>
        <w:tc>
          <w:tcPr>
            <w:tcW w:w="1701" w:type="dxa"/>
            <w:tcBorders>
              <w:top w:val="single" w:sz="6" w:space="0" w:color="auto"/>
              <w:right w:val="single" w:sz="6" w:space="0" w:color="auto"/>
            </w:tcBorders>
          </w:tcPr>
          <w:p w14:paraId="11BB927A" w14:textId="77777777" w:rsidR="00F4462B" w:rsidRPr="0076035F" w:rsidRDefault="00F4462B" w:rsidP="00F4462B">
            <w:pPr>
              <w:pStyle w:val="Tabletext"/>
              <w:rPr>
                <w:ins w:id="2441" w:author="Jillian Carson-Jackson" w:date="2020-12-27T15:50:00Z"/>
                <w:rFonts w:ascii="Calibri" w:hAnsi="Calibri"/>
                <w:sz w:val="22"/>
                <w:szCs w:val="22"/>
              </w:rPr>
            </w:pPr>
          </w:p>
        </w:tc>
      </w:tr>
      <w:tr w:rsidR="00AC0A93" w:rsidRPr="00C50983" w14:paraId="3FBEDBB8" w14:textId="77777777" w:rsidTr="00DB499E">
        <w:trPr>
          <w:trHeight w:val="378"/>
          <w:jc w:val="center"/>
        </w:trPr>
        <w:tc>
          <w:tcPr>
            <w:tcW w:w="3958" w:type="dxa"/>
            <w:tcBorders>
              <w:top w:val="single" w:sz="6" w:space="0" w:color="auto"/>
              <w:left w:val="single" w:sz="6" w:space="0" w:color="auto"/>
              <w:bottom w:val="single" w:sz="6" w:space="0" w:color="auto"/>
            </w:tcBorders>
          </w:tcPr>
          <w:p w14:paraId="58D65D4C" w14:textId="77777777" w:rsidR="00AC0A93" w:rsidRPr="00581508" w:rsidRDefault="00AC0A93" w:rsidP="00DB499E">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32C60F37" w14:textId="77777777" w:rsidR="00AC0A93" w:rsidRPr="00581508" w:rsidRDefault="00AC0A93" w:rsidP="00DB499E">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73428C51" w14:textId="6FC8314F" w:rsidR="00AC0A93" w:rsidRPr="00581508" w:rsidRDefault="00AC0A93" w:rsidP="00DB499E">
            <w:pPr>
              <w:pStyle w:val="Tabletext"/>
              <w:rPr>
                <w:rFonts w:ascii="Calibri" w:hAnsi="Calibri"/>
                <w:sz w:val="22"/>
                <w:szCs w:val="22"/>
              </w:rPr>
            </w:pPr>
            <w:commentRangeStart w:id="2442"/>
            <w:r w:rsidRPr="00581508">
              <w:rPr>
                <w:rFonts w:ascii="Calibri" w:hAnsi="Calibri"/>
                <w:sz w:val="22"/>
                <w:szCs w:val="22"/>
              </w:rPr>
              <w:t xml:space="preserve">Total </w:t>
            </w:r>
            <w:r w:rsidR="00504281">
              <w:rPr>
                <w:rFonts w:ascii="Calibri" w:hAnsi="Calibri"/>
                <w:sz w:val="22"/>
                <w:szCs w:val="22"/>
              </w:rPr>
              <w:t>10</w:t>
            </w:r>
            <w:r w:rsidRPr="00581508">
              <w:rPr>
                <w:rFonts w:ascii="Calibri" w:hAnsi="Calibri"/>
                <w:sz w:val="22"/>
                <w:szCs w:val="22"/>
              </w:rPr>
              <w:t xml:space="preserve"> </w:t>
            </w:r>
            <w:commentRangeEnd w:id="2442"/>
            <w:r w:rsidR="00857B0D">
              <w:rPr>
                <w:rStyle w:val="CommentReference"/>
                <w:color w:val="auto"/>
              </w:rPr>
              <w:commentReference w:id="2442"/>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5B0DE960" w14:textId="571387F7" w:rsidR="00AC0A93" w:rsidRPr="00581508" w:rsidRDefault="00AC0A93" w:rsidP="00DB499E">
            <w:pPr>
              <w:pStyle w:val="Tabletext"/>
              <w:rPr>
                <w:rFonts w:ascii="Calibri" w:hAnsi="Calibri"/>
                <w:sz w:val="22"/>
                <w:szCs w:val="22"/>
              </w:rPr>
            </w:pPr>
            <w:r w:rsidRPr="00581508">
              <w:rPr>
                <w:rFonts w:ascii="Calibri" w:hAnsi="Calibri"/>
                <w:sz w:val="22"/>
                <w:szCs w:val="22"/>
              </w:rPr>
              <w:t>Total</w:t>
            </w:r>
            <w:r w:rsidR="00504281">
              <w:rPr>
                <w:rFonts w:ascii="Calibri" w:hAnsi="Calibri"/>
                <w:sz w:val="22"/>
                <w:szCs w:val="22"/>
              </w:rPr>
              <w:t>8</w:t>
            </w:r>
            <w:r w:rsidRPr="00581508">
              <w:rPr>
                <w:rFonts w:ascii="Calibri" w:hAnsi="Calibri"/>
                <w:sz w:val="22"/>
                <w:szCs w:val="22"/>
              </w:rPr>
              <w:t xml:space="preserve"> hours</w:t>
            </w:r>
          </w:p>
        </w:tc>
      </w:tr>
    </w:tbl>
    <w:p w14:paraId="18000580" w14:textId="77777777" w:rsidR="00AC0A93" w:rsidRPr="00C50983" w:rsidRDefault="00AC0A93" w:rsidP="00AC0A93">
      <w:pPr>
        <w:jc w:val="both"/>
        <w:sectPr w:rsidR="00AC0A93" w:rsidRPr="00C50983" w:rsidSect="009862C5">
          <w:headerReference w:type="default" r:id="rId29"/>
          <w:pgSz w:w="11906" w:h="16838" w:code="9"/>
          <w:pgMar w:top="1134" w:right="1134" w:bottom="1134" w:left="1134" w:header="709" w:footer="709" w:gutter="0"/>
          <w:cols w:space="708"/>
          <w:docGrid w:linePitch="360"/>
        </w:sectPr>
      </w:pPr>
    </w:p>
    <w:p w14:paraId="6C06B03E" w14:textId="77777777" w:rsidR="00D2783E" w:rsidRDefault="00D2783E" w:rsidP="00D2783E">
      <w:pPr>
        <w:pStyle w:val="ModuleHeading1"/>
      </w:pPr>
      <w:r w:rsidRPr="00C50983">
        <w:lastRenderedPageBreak/>
        <w:t>DETAILED TEACHING SYLLABUS OF MODULE 2</w:t>
      </w:r>
    </w:p>
    <w:p w14:paraId="57A41CAE" w14:textId="77777777" w:rsidR="00D2783E" w:rsidRPr="006B0203" w:rsidRDefault="00D2783E" w:rsidP="00D2783E">
      <w:pPr>
        <w:pStyle w:val="Heading1separatationline"/>
      </w:pPr>
    </w:p>
    <w:p w14:paraId="4DED1740" w14:textId="1CB9BDC6" w:rsidR="00D2783E" w:rsidRPr="00934580" w:rsidRDefault="00D2783E" w:rsidP="00D2783E">
      <w:pPr>
        <w:pStyle w:val="Tablecaption"/>
      </w:pPr>
      <w:r w:rsidRPr="00934580">
        <w:t>Detailed teaching syllabus – Legal Framework</w:t>
      </w:r>
    </w:p>
    <w:p w14:paraId="11BF177E" w14:textId="29AA096A" w:rsidR="00D27E94" w:rsidRDefault="00D27E94" w:rsidP="00D27E94">
      <w:pPr>
        <w:pStyle w:val="BodyText"/>
        <w:rPr>
          <w:u w:color="009FD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D2783E" w:rsidRPr="00C50983" w14:paraId="21DD4A7E" w14:textId="77777777" w:rsidTr="00575E73">
        <w:trPr>
          <w:cantSplit/>
          <w:tblHeader/>
          <w:jc w:val="center"/>
        </w:trPr>
        <w:tc>
          <w:tcPr>
            <w:tcW w:w="8330" w:type="dxa"/>
            <w:tcBorders>
              <w:bottom w:val="single" w:sz="12" w:space="0" w:color="auto"/>
            </w:tcBorders>
            <w:shd w:val="clear" w:color="auto" w:fill="D9D9D9" w:themeFill="background1" w:themeFillShade="D9"/>
          </w:tcPr>
          <w:p w14:paraId="431E5FE1" w14:textId="77777777" w:rsidR="00D2783E" w:rsidRPr="00C50983" w:rsidRDefault="00D2783E" w:rsidP="00DB499E">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7F512150" w14:textId="77777777" w:rsidR="00D2783E" w:rsidRPr="00C50983" w:rsidRDefault="00D2783E" w:rsidP="00DB499E">
            <w:pPr>
              <w:pStyle w:val="Tableheading"/>
            </w:pPr>
            <w:r w:rsidRPr="00C50983">
              <w:t>Reference</w:t>
            </w:r>
          </w:p>
        </w:tc>
        <w:tc>
          <w:tcPr>
            <w:tcW w:w="2835" w:type="dxa"/>
            <w:tcBorders>
              <w:bottom w:val="single" w:sz="12" w:space="0" w:color="auto"/>
            </w:tcBorders>
            <w:shd w:val="clear" w:color="auto" w:fill="D9D9D9" w:themeFill="background1" w:themeFillShade="D9"/>
          </w:tcPr>
          <w:p w14:paraId="6677ED73" w14:textId="77777777" w:rsidR="00D2783E" w:rsidRPr="00C50983" w:rsidRDefault="00D2783E" w:rsidP="00DB499E">
            <w:pPr>
              <w:pStyle w:val="Tableheading"/>
            </w:pPr>
            <w:r w:rsidRPr="00C50983">
              <w:t>Teaching Aid</w:t>
            </w:r>
          </w:p>
        </w:tc>
      </w:tr>
      <w:tr w:rsidR="00D2783E" w:rsidRPr="006B0203" w14:paraId="5821E4F5" w14:textId="77777777" w:rsidTr="00575E73">
        <w:trPr>
          <w:cantSplit/>
          <w:trHeight w:val="463"/>
          <w:jc w:val="center"/>
        </w:trPr>
        <w:tc>
          <w:tcPr>
            <w:tcW w:w="8330" w:type="dxa"/>
            <w:shd w:val="clear" w:color="auto" w:fill="D9D9D9" w:themeFill="background1" w:themeFillShade="D9"/>
            <w:vAlign w:val="center"/>
          </w:tcPr>
          <w:p w14:paraId="417F84F6" w14:textId="5C1C2D15" w:rsidR="00D2783E" w:rsidRPr="006B0203" w:rsidRDefault="00D2783E" w:rsidP="00DB499E">
            <w:pPr>
              <w:pStyle w:val="Tablelevel1bold"/>
              <w:rPr>
                <w:rFonts w:ascii="Calibri" w:hAnsi="Calibri"/>
                <w:sz w:val="22"/>
                <w:szCs w:val="22"/>
              </w:rPr>
            </w:pPr>
            <w:r w:rsidRPr="006B0203">
              <w:rPr>
                <w:rFonts w:ascii="Calibri" w:hAnsi="Calibri"/>
                <w:sz w:val="22"/>
                <w:szCs w:val="22"/>
              </w:rPr>
              <w:t>Regulatory requirements</w:t>
            </w:r>
          </w:p>
        </w:tc>
        <w:tc>
          <w:tcPr>
            <w:tcW w:w="3118" w:type="dxa"/>
            <w:shd w:val="clear" w:color="auto" w:fill="D9D9D9" w:themeFill="background1" w:themeFillShade="D9"/>
            <w:vAlign w:val="center"/>
          </w:tcPr>
          <w:p w14:paraId="541CAC41" w14:textId="77777777" w:rsidR="00D2783E" w:rsidRPr="006B0203" w:rsidRDefault="00D2783E" w:rsidP="00DB499E">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835" w:type="dxa"/>
            <w:shd w:val="clear" w:color="auto" w:fill="D9D9D9" w:themeFill="background1" w:themeFillShade="D9"/>
            <w:vAlign w:val="center"/>
          </w:tcPr>
          <w:p w14:paraId="6B09201D" w14:textId="77777777" w:rsidR="00D2783E" w:rsidRPr="006B0203" w:rsidRDefault="00D2783E" w:rsidP="00DB499E">
            <w:pPr>
              <w:pStyle w:val="Tablelevel2"/>
              <w:ind w:left="0"/>
              <w:jc w:val="center"/>
              <w:rPr>
                <w:rFonts w:ascii="Calibri" w:hAnsi="Calibri"/>
                <w:sz w:val="22"/>
                <w:szCs w:val="22"/>
              </w:rPr>
            </w:pPr>
          </w:p>
        </w:tc>
      </w:tr>
      <w:tr w:rsidR="00D2783E" w:rsidRPr="006B0203" w14:paraId="1AB2A2CA" w14:textId="77777777" w:rsidTr="00575E73">
        <w:trPr>
          <w:cantSplit/>
          <w:jc w:val="center"/>
        </w:trPr>
        <w:tc>
          <w:tcPr>
            <w:tcW w:w="8330" w:type="dxa"/>
            <w:tcBorders>
              <w:top w:val="single" w:sz="4" w:space="0" w:color="auto"/>
            </w:tcBorders>
            <w:shd w:val="clear" w:color="auto" w:fill="D9D9D9" w:themeFill="background1" w:themeFillShade="D9"/>
          </w:tcPr>
          <w:p w14:paraId="27595E8D" w14:textId="228827D0" w:rsidR="00D2783E" w:rsidRPr="006B0203" w:rsidRDefault="00D2783E" w:rsidP="00DB499E">
            <w:pPr>
              <w:pStyle w:val="Tablelevel1"/>
              <w:rPr>
                <w:rFonts w:ascii="Calibri" w:hAnsi="Calibri"/>
                <w:i/>
                <w:szCs w:val="22"/>
                <w:lang w:eastAsia="en-GB"/>
              </w:rPr>
            </w:pPr>
            <w:del w:id="2443" w:author="Jillian Carson-Jackson" w:date="2021-03-25T21:32:00Z">
              <w:r w:rsidRPr="006B0203" w:rsidDel="00B135DD">
                <w:rPr>
                  <w:rFonts w:ascii="Calibri" w:hAnsi="Calibri"/>
                  <w:i/>
                  <w:szCs w:val="22"/>
                  <w:lang w:eastAsia="en-GB"/>
                </w:rPr>
                <w:delText xml:space="preserve">Identify </w:delText>
              </w:r>
            </w:del>
            <w:ins w:id="2444" w:author="Jillian Carson-Jackson" w:date="2021-03-25T21:32:00Z">
              <w:r w:rsidR="00B135DD">
                <w:rPr>
                  <w:rFonts w:ascii="Calibri" w:hAnsi="Calibri"/>
                  <w:i/>
                  <w:szCs w:val="22"/>
                  <w:lang w:eastAsia="en-GB"/>
                </w:rPr>
                <w:t xml:space="preserve">Describe </w:t>
              </w:r>
            </w:ins>
            <w:r w:rsidRPr="006B0203">
              <w:rPr>
                <w:rFonts w:ascii="Calibri" w:hAnsi="Calibri"/>
                <w:i/>
                <w:szCs w:val="22"/>
                <w:lang w:eastAsia="en-GB"/>
              </w:rPr>
              <w:t xml:space="preserve">the legislative requirements relating to </w:t>
            </w:r>
            <w:del w:id="2445" w:author="Jillian Carson-Jackson" w:date="2021-01-30T20:51:00Z">
              <w:r w:rsidRPr="006B0203" w:rsidDel="007077C8">
                <w:rPr>
                  <w:rFonts w:ascii="Calibri" w:hAnsi="Calibri"/>
                  <w:i/>
                  <w:szCs w:val="22"/>
                  <w:lang w:eastAsia="en-GB"/>
                </w:rPr>
                <w:delText xml:space="preserve">the </w:delText>
              </w:r>
            </w:del>
            <w:r w:rsidRPr="006B0203">
              <w:rPr>
                <w:rFonts w:ascii="Calibri" w:hAnsi="Calibri"/>
                <w:i/>
                <w:szCs w:val="22"/>
                <w:lang w:eastAsia="en-GB"/>
              </w:rPr>
              <w:t xml:space="preserve">VTS </w:t>
            </w:r>
            <w:del w:id="2446" w:author="Jillian Carson-Jackson" w:date="2021-01-30T20:51:00Z">
              <w:r w:rsidRPr="006B0203" w:rsidDel="007077C8">
                <w:rPr>
                  <w:rFonts w:ascii="Calibri" w:hAnsi="Calibri"/>
                  <w:i/>
                  <w:szCs w:val="22"/>
                  <w:lang w:eastAsia="en-GB"/>
                </w:rPr>
                <w:delText xml:space="preserve">area </w:delText>
              </w:r>
            </w:del>
            <w:del w:id="2447" w:author="Jillian Carson-Jackson" w:date="2021-03-25T21:33:00Z">
              <w:r w:rsidRPr="006B0203" w:rsidDel="00B135DD">
                <w:rPr>
                  <w:rFonts w:ascii="Calibri" w:hAnsi="Calibri"/>
                  <w:i/>
                  <w:szCs w:val="22"/>
                  <w:lang w:eastAsia="en-GB"/>
                </w:rPr>
                <w:delText xml:space="preserve">and protection of the marine environment </w:delText>
              </w:r>
            </w:del>
          </w:p>
        </w:tc>
        <w:tc>
          <w:tcPr>
            <w:tcW w:w="3118" w:type="dxa"/>
            <w:tcBorders>
              <w:top w:val="single" w:sz="4" w:space="0" w:color="auto"/>
            </w:tcBorders>
            <w:shd w:val="clear" w:color="auto" w:fill="D9D9D9" w:themeFill="background1" w:themeFillShade="D9"/>
          </w:tcPr>
          <w:p w14:paraId="2A8D0F01" w14:textId="77777777" w:rsidR="00D2783E" w:rsidRPr="006B0203" w:rsidRDefault="00D2783E" w:rsidP="00DB499E">
            <w:pPr>
              <w:pStyle w:val="Tablelevel2"/>
              <w:ind w:left="0"/>
              <w:jc w:val="center"/>
              <w:rPr>
                <w:rFonts w:ascii="Calibri" w:hAnsi="Calibri"/>
                <w:sz w:val="22"/>
                <w:szCs w:val="22"/>
              </w:rPr>
            </w:pPr>
          </w:p>
        </w:tc>
        <w:tc>
          <w:tcPr>
            <w:tcW w:w="2835" w:type="dxa"/>
            <w:tcBorders>
              <w:top w:val="single" w:sz="4" w:space="0" w:color="auto"/>
            </w:tcBorders>
            <w:shd w:val="clear" w:color="auto" w:fill="D9D9D9" w:themeFill="background1" w:themeFillShade="D9"/>
          </w:tcPr>
          <w:p w14:paraId="008573A8" w14:textId="77777777" w:rsidR="00D2783E" w:rsidRPr="006B0203" w:rsidRDefault="00D2783E" w:rsidP="00DB499E">
            <w:pPr>
              <w:pStyle w:val="Tablelevel2"/>
              <w:ind w:left="0"/>
              <w:jc w:val="center"/>
              <w:rPr>
                <w:rFonts w:ascii="Calibri" w:hAnsi="Calibri"/>
                <w:sz w:val="22"/>
                <w:szCs w:val="22"/>
              </w:rPr>
            </w:pPr>
          </w:p>
        </w:tc>
      </w:tr>
      <w:tr w:rsidR="00D2783E" w:rsidRPr="006B0203" w14:paraId="7B98B53F" w14:textId="77777777" w:rsidTr="00575E73">
        <w:trPr>
          <w:cantSplit/>
          <w:trHeight w:val="1294"/>
          <w:jc w:val="center"/>
        </w:trPr>
        <w:tc>
          <w:tcPr>
            <w:tcW w:w="8330" w:type="dxa"/>
            <w:shd w:val="clear" w:color="auto" w:fill="D9D9D9" w:themeFill="background1" w:themeFillShade="D9"/>
          </w:tcPr>
          <w:p w14:paraId="521BE00C"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International</w:t>
            </w:r>
            <w:commentRangeStart w:id="2448"/>
            <w:r w:rsidRPr="006B0203">
              <w:rPr>
                <w:rFonts w:ascii="Calibri" w:hAnsi="Calibri"/>
                <w:b w:val="0"/>
                <w:sz w:val="22"/>
                <w:szCs w:val="22"/>
              </w:rPr>
              <w:t xml:space="preserve"> regulations </w:t>
            </w:r>
            <w:commentRangeEnd w:id="2448"/>
            <w:r w:rsidR="00932C9D">
              <w:rPr>
                <w:rStyle w:val="CommentReference"/>
                <w:rFonts w:asciiTheme="minorHAnsi" w:eastAsiaTheme="minorHAnsi" w:hAnsiTheme="minorHAnsi"/>
                <w:b w:val="0"/>
              </w:rPr>
              <w:commentReference w:id="2448"/>
            </w:r>
          </w:p>
          <w:p w14:paraId="126F0856" w14:textId="627CF486" w:rsidR="00D2783E" w:rsidDel="0027207F" w:rsidRDefault="00D2783E" w:rsidP="00DB499E">
            <w:pPr>
              <w:pStyle w:val="Tablelevel2"/>
              <w:rPr>
                <w:del w:id="2449" w:author="Jillian Carson-Jackson" w:date="2021-01-30T20:51:00Z"/>
                <w:rFonts w:ascii="Calibri" w:hAnsi="Calibri"/>
                <w:sz w:val="22"/>
                <w:szCs w:val="22"/>
              </w:rPr>
            </w:pPr>
            <w:del w:id="2450" w:author="Jillian Carson-Jackson" w:date="2021-01-30T20:51:00Z">
              <w:r w:rsidRPr="006B0203" w:rsidDel="0027207F">
                <w:rPr>
                  <w:rFonts w:ascii="Calibri" w:hAnsi="Calibri"/>
                  <w:sz w:val="22"/>
                  <w:szCs w:val="22"/>
                </w:rPr>
                <w:delText>Sources of literature on international legislative requirements</w:delText>
              </w:r>
            </w:del>
          </w:p>
          <w:p w14:paraId="2BE3AC02" w14:textId="4AB329C2" w:rsidR="00BB714B" w:rsidRDefault="0027207F" w:rsidP="00DB499E">
            <w:pPr>
              <w:pStyle w:val="Tablelevel2"/>
              <w:rPr>
                <w:ins w:id="2451" w:author="Jillian Carson-Jackson" w:date="2021-01-30T20:52:00Z"/>
                <w:rFonts w:ascii="Calibri" w:hAnsi="Calibri"/>
                <w:sz w:val="22"/>
                <w:szCs w:val="22"/>
              </w:rPr>
            </w:pPr>
            <w:ins w:id="2452" w:author="Jillian Carson-Jackson" w:date="2021-01-30T20:52:00Z">
              <w:r>
                <w:rPr>
                  <w:rFonts w:ascii="Calibri" w:hAnsi="Calibri"/>
                  <w:sz w:val="22"/>
                  <w:szCs w:val="22"/>
                </w:rPr>
                <w:t>UN / UNCLOS</w:t>
              </w:r>
            </w:ins>
            <w:ins w:id="2453" w:author="Jillian Carson-Jackson" w:date="2021-03-25T21:33:00Z">
              <w:r w:rsidR="0096397B">
                <w:rPr>
                  <w:rFonts w:ascii="Calibri" w:hAnsi="Calibri"/>
                  <w:sz w:val="22"/>
                  <w:szCs w:val="22"/>
                </w:rPr>
                <w:t xml:space="preserve"> (</w:t>
              </w:r>
            </w:ins>
            <w:ins w:id="2454" w:author="Jillian Carson-Jackson" w:date="2021-03-25T21:34:00Z">
              <w:r w:rsidR="0096397B">
                <w:rPr>
                  <w:rFonts w:ascii="Calibri" w:hAnsi="Calibri"/>
                  <w:sz w:val="22"/>
                  <w:szCs w:val="22"/>
                </w:rPr>
                <w:t xml:space="preserve">relevant sections: </w:t>
              </w:r>
              <w:r w:rsidR="00E10BDA">
                <w:rPr>
                  <w:rFonts w:ascii="Calibri" w:hAnsi="Calibri"/>
                  <w:sz w:val="22"/>
                  <w:szCs w:val="22"/>
                </w:rPr>
                <w:t>innocent passage, sea areas)</w:t>
              </w:r>
            </w:ins>
            <w:ins w:id="2455" w:author="Jillian Carson-Jackson" w:date="2021-01-30T20:52:00Z">
              <w:r>
                <w:rPr>
                  <w:rFonts w:ascii="Calibri" w:hAnsi="Calibri"/>
                  <w:sz w:val="22"/>
                  <w:szCs w:val="22"/>
                </w:rPr>
                <w:t xml:space="preserve">; </w:t>
              </w:r>
            </w:ins>
          </w:p>
          <w:p w14:paraId="6EBDB3A2" w14:textId="1332E997" w:rsidR="0027207F" w:rsidRDefault="0027207F" w:rsidP="00DB499E">
            <w:pPr>
              <w:pStyle w:val="Tablelevel2"/>
              <w:rPr>
                <w:ins w:id="2456" w:author="Jillian Carson-Jackson" w:date="2021-03-25T17:26:00Z"/>
                <w:rFonts w:ascii="Calibri" w:hAnsi="Calibri"/>
                <w:sz w:val="22"/>
                <w:szCs w:val="22"/>
              </w:rPr>
            </w:pPr>
            <w:ins w:id="2457" w:author="Jillian Carson-Jackson" w:date="2021-01-30T20:52:00Z">
              <w:r>
                <w:rPr>
                  <w:rFonts w:ascii="Calibri" w:hAnsi="Calibri"/>
                  <w:sz w:val="22"/>
                  <w:szCs w:val="22"/>
                </w:rPr>
                <w:t>IMO</w:t>
              </w:r>
              <w:r w:rsidR="00BB714B">
                <w:rPr>
                  <w:rFonts w:ascii="Calibri" w:hAnsi="Calibri"/>
                  <w:sz w:val="22"/>
                  <w:szCs w:val="22"/>
                </w:rPr>
                <w:t xml:space="preserve"> Conventions (SOLAS</w:t>
              </w:r>
            </w:ins>
            <w:ins w:id="2458" w:author="Jillian Carson-Jackson" w:date="2021-03-25T21:32:00Z">
              <w:r w:rsidR="00175C94">
                <w:rPr>
                  <w:rFonts w:ascii="Calibri" w:hAnsi="Calibri"/>
                  <w:sz w:val="22"/>
                  <w:szCs w:val="22"/>
                </w:rPr>
                <w:t>)</w:t>
              </w:r>
              <w:r w:rsidR="00B135DD">
                <w:rPr>
                  <w:rFonts w:ascii="Calibri" w:hAnsi="Calibri"/>
                  <w:sz w:val="22"/>
                  <w:szCs w:val="22"/>
                </w:rPr>
                <w:t xml:space="preserve"> VTS related</w:t>
              </w:r>
            </w:ins>
            <w:ins w:id="2459" w:author="Jillian Carson-Jackson" w:date="2021-01-30T20:53:00Z">
              <w:r w:rsidR="006D1686">
                <w:rPr>
                  <w:rFonts w:ascii="Calibri" w:hAnsi="Calibri"/>
                  <w:sz w:val="22"/>
                  <w:szCs w:val="22"/>
                </w:rPr>
                <w:t xml:space="preserve"> </w:t>
              </w:r>
            </w:ins>
            <w:ins w:id="2460" w:author="Jillian Carson-Jackson" w:date="2021-01-30T20:52:00Z">
              <w:r w:rsidR="00BB714B">
                <w:rPr>
                  <w:rFonts w:ascii="Calibri" w:hAnsi="Calibri"/>
                  <w:sz w:val="22"/>
                  <w:szCs w:val="22"/>
                </w:rPr>
                <w:t>IMO Resolutions and Circulars</w:t>
              </w:r>
            </w:ins>
          </w:p>
          <w:p w14:paraId="59FB7488" w14:textId="3E14FB96" w:rsidR="00205F24" w:rsidRDefault="00205F24" w:rsidP="00DB499E">
            <w:pPr>
              <w:pStyle w:val="Tablelevel2"/>
              <w:rPr>
                <w:ins w:id="2461" w:author="Jillian Carson-Jackson" w:date="2021-01-30T20:52:00Z"/>
                <w:rFonts w:ascii="Calibri" w:hAnsi="Calibri"/>
                <w:sz w:val="22"/>
                <w:szCs w:val="22"/>
              </w:rPr>
            </w:pPr>
            <w:ins w:id="2462" w:author="Jillian Carson-Jackson" w:date="2021-03-25T17:26:00Z">
              <w:r>
                <w:rPr>
                  <w:rFonts w:ascii="Calibri" w:hAnsi="Calibri"/>
                  <w:sz w:val="22"/>
                  <w:szCs w:val="22"/>
                </w:rPr>
                <w:t>SOLAS Chapters V Regulati</w:t>
              </w:r>
            </w:ins>
            <w:ins w:id="2463" w:author="Jillian Carson-Jackson" w:date="2021-03-25T17:27:00Z">
              <w:r>
                <w:rPr>
                  <w:rFonts w:ascii="Calibri" w:hAnsi="Calibri"/>
                  <w:sz w:val="22"/>
                  <w:szCs w:val="22"/>
                </w:rPr>
                <w:t>o</w:t>
              </w:r>
            </w:ins>
            <w:ins w:id="2464" w:author="Jillian Carson-Jackson" w:date="2021-03-25T17:26:00Z">
              <w:r>
                <w:rPr>
                  <w:rFonts w:ascii="Calibri" w:hAnsi="Calibri"/>
                  <w:sz w:val="22"/>
                  <w:szCs w:val="22"/>
                </w:rPr>
                <w:t xml:space="preserve">ns </w:t>
              </w:r>
            </w:ins>
            <w:ins w:id="2465" w:author="Jillian Carson-Jackson" w:date="2021-03-25T17:27:00Z">
              <w:r>
                <w:rPr>
                  <w:rFonts w:ascii="Calibri" w:hAnsi="Calibri"/>
                  <w:sz w:val="22"/>
                  <w:szCs w:val="22"/>
                </w:rPr>
                <w:t xml:space="preserve">12 </w:t>
              </w:r>
            </w:ins>
          </w:p>
          <w:p w14:paraId="267F199B" w14:textId="5D7F29CD" w:rsidR="000F69BE" w:rsidRPr="006B0203" w:rsidRDefault="000F69BE" w:rsidP="00DB499E">
            <w:pPr>
              <w:pStyle w:val="Tablelevel2"/>
              <w:rPr>
                <w:ins w:id="2466" w:author="Jillian Carson-Jackson" w:date="2021-01-30T20:52:00Z"/>
                <w:rFonts w:ascii="Calibri" w:hAnsi="Calibri"/>
                <w:sz w:val="22"/>
                <w:szCs w:val="22"/>
              </w:rPr>
            </w:pPr>
            <w:ins w:id="2467" w:author="Jillian Carson-Jackson" w:date="2021-03-25T18:05:00Z">
              <w:r>
                <w:rPr>
                  <w:rFonts w:ascii="Calibri" w:hAnsi="Calibri"/>
                  <w:sz w:val="22"/>
                  <w:szCs w:val="22"/>
                </w:rPr>
                <w:t xml:space="preserve">IALA </w:t>
              </w:r>
            </w:ins>
            <w:ins w:id="2468" w:author="Jillian Carson-Jackson" w:date="2021-03-25T21:34:00Z">
              <w:r w:rsidR="00E10BDA">
                <w:rPr>
                  <w:rFonts w:ascii="Calibri" w:hAnsi="Calibri"/>
                  <w:sz w:val="22"/>
                  <w:szCs w:val="22"/>
                </w:rPr>
                <w:t>standards, recommendations and guidelines</w:t>
              </w:r>
            </w:ins>
          </w:p>
          <w:p w14:paraId="489F907A" w14:textId="11E6BC4B" w:rsidR="00D2783E" w:rsidRPr="006B0203" w:rsidRDefault="00D2783E" w:rsidP="0027207F">
            <w:pPr>
              <w:pStyle w:val="Tablelevel2"/>
              <w:ind w:left="0"/>
              <w:rPr>
                <w:rFonts w:ascii="Calibri" w:hAnsi="Calibri"/>
                <w:sz w:val="22"/>
                <w:szCs w:val="22"/>
              </w:rPr>
            </w:pPr>
            <w:del w:id="2469" w:author="Jillian Carson-Jackson" w:date="2021-01-30T20:53:00Z">
              <w:r w:rsidRPr="006B0203" w:rsidDel="00DC6B3F">
                <w:rPr>
                  <w:rFonts w:ascii="Calibri" w:hAnsi="Calibri"/>
                  <w:sz w:val="22"/>
                  <w:szCs w:val="22"/>
                </w:rPr>
                <w:delText>(IMO Resolution 857(20); Ship reporting systems; carriage of dangerous goods;</w:delText>
              </w:r>
            </w:del>
            <w:del w:id="2470" w:author="Jillian Carson-Jackson" w:date="2021-01-30T20:51:00Z">
              <w:r w:rsidRPr="006B0203" w:rsidDel="0027207F">
                <w:rPr>
                  <w:rFonts w:ascii="Calibri" w:hAnsi="Calibri"/>
                  <w:sz w:val="22"/>
                  <w:szCs w:val="22"/>
                </w:rPr>
                <w:delText xml:space="preserve"> World VTS Guide; etc</w:delText>
              </w:r>
            </w:del>
            <w:r w:rsidRPr="006B0203">
              <w:rPr>
                <w:rFonts w:ascii="Calibri" w:hAnsi="Calibri"/>
                <w:sz w:val="22"/>
                <w:szCs w:val="22"/>
              </w:rPr>
              <w:t>.</w:t>
            </w:r>
          </w:p>
        </w:tc>
        <w:tc>
          <w:tcPr>
            <w:tcW w:w="3118" w:type="dxa"/>
            <w:shd w:val="clear" w:color="auto" w:fill="D9D9D9" w:themeFill="background1" w:themeFillShade="D9"/>
          </w:tcPr>
          <w:p w14:paraId="2C766BDE"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5614EB6E" w14:textId="77777777" w:rsidR="00D2783E" w:rsidRPr="006B0203" w:rsidRDefault="00D2783E" w:rsidP="00DB499E">
            <w:pPr>
              <w:pStyle w:val="Tablelevel2"/>
              <w:ind w:left="0"/>
              <w:jc w:val="center"/>
              <w:rPr>
                <w:rFonts w:ascii="Calibri" w:hAnsi="Calibri"/>
                <w:sz w:val="22"/>
                <w:szCs w:val="22"/>
              </w:rPr>
            </w:pPr>
          </w:p>
        </w:tc>
      </w:tr>
      <w:tr w:rsidR="00FE0F29" w:rsidRPr="006B0203" w14:paraId="4BB58FE5" w14:textId="77777777" w:rsidTr="00FE0F29">
        <w:trPr>
          <w:cantSplit/>
          <w:trHeight w:val="422"/>
          <w:jc w:val="center"/>
          <w:ins w:id="2471" w:author="Jillian Carson-Jackson" w:date="2021-03-25T21:28:00Z"/>
        </w:trPr>
        <w:tc>
          <w:tcPr>
            <w:tcW w:w="8330" w:type="dxa"/>
            <w:shd w:val="clear" w:color="auto" w:fill="D9D9D9" w:themeFill="background1" w:themeFillShade="D9"/>
          </w:tcPr>
          <w:p w14:paraId="2EB7058F" w14:textId="77777777" w:rsidR="00175C94" w:rsidRDefault="00175C94" w:rsidP="00175C94">
            <w:pPr>
              <w:pStyle w:val="Tablelevel2"/>
              <w:rPr>
                <w:ins w:id="2472" w:author="Jillian Carson-Jackson" w:date="2021-03-25T21:31:00Z"/>
                <w:rFonts w:ascii="Calibri" w:hAnsi="Calibri"/>
                <w:sz w:val="22"/>
                <w:szCs w:val="22"/>
              </w:rPr>
            </w:pPr>
          </w:p>
          <w:p w14:paraId="0AE77DEB" w14:textId="0EB709F8" w:rsidR="00B135DD" w:rsidRPr="00E10BDA" w:rsidRDefault="00B135DD" w:rsidP="00E10BDA">
            <w:pPr>
              <w:pStyle w:val="Tablelevel2"/>
              <w:ind w:left="0"/>
              <w:rPr>
                <w:ins w:id="2473" w:author="Jillian Carson-Jackson" w:date="2021-03-25T21:33:00Z"/>
                <w:rFonts w:ascii="Calibri" w:hAnsi="Calibri"/>
                <w:i/>
                <w:iCs/>
                <w:sz w:val="22"/>
                <w:szCs w:val="22"/>
              </w:rPr>
            </w:pPr>
            <w:ins w:id="2474" w:author="Jillian Carson-Jackson" w:date="2021-03-25T21:32:00Z">
              <w:r w:rsidRPr="00E10BDA">
                <w:rPr>
                  <w:rFonts w:ascii="Calibri" w:hAnsi="Calibri"/>
                  <w:i/>
                  <w:iCs/>
                  <w:sz w:val="22"/>
                  <w:szCs w:val="22"/>
                </w:rPr>
                <w:t xml:space="preserve">Identify the legislative requirements relating to </w:t>
              </w:r>
            </w:ins>
            <w:ins w:id="2475" w:author="Jillian Carson-Jackson" w:date="2021-03-25T21:33:00Z">
              <w:r w:rsidRPr="00E10BDA">
                <w:rPr>
                  <w:rFonts w:ascii="Calibri" w:hAnsi="Calibri"/>
                  <w:i/>
                  <w:iCs/>
                  <w:sz w:val="22"/>
                  <w:szCs w:val="22"/>
                </w:rPr>
                <w:t>maritime operations</w:t>
              </w:r>
            </w:ins>
            <w:ins w:id="2476" w:author="Jillian Carson-Jackson" w:date="2021-03-25T21:32:00Z">
              <w:r w:rsidRPr="00E10BDA">
                <w:rPr>
                  <w:rFonts w:ascii="Calibri" w:hAnsi="Calibri"/>
                  <w:i/>
                  <w:iCs/>
                  <w:sz w:val="22"/>
                  <w:szCs w:val="22"/>
                </w:rPr>
                <w:t xml:space="preserve"> and protection of the marine environment</w:t>
              </w:r>
            </w:ins>
          </w:p>
          <w:p w14:paraId="1F063441" w14:textId="77777777" w:rsidR="00B135DD" w:rsidRDefault="00B135DD" w:rsidP="00175C94">
            <w:pPr>
              <w:pStyle w:val="Tablelevel2"/>
              <w:rPr>
                <w:ins w:id="2477" w:author="Jillian Carson-Jackson" w:date="2021-03-25T21:32:00Z"/>
                <w:rFonts w:ascii="Calibri" w:hAnsi="Calibri"/>
                <w:sz w:val="22"/>
                <w:szCs w:val="22"/>
              </w:rPr>
            </w:pPr>
          </w:p>
          <w:p w14:paraId="34922FE3" w14:textId="7D02A9C6" w:rsidR="00175C94" w:rsidRDefault="00175C94" w:rsidP="00B135DD">
            <w:pPr>
              <w:pStyle w:val="Tablelevel2"/>
              <w:rPr>
                <w:ins w:id="2478" w:author="Jillian Carson-Jackson" w:date="2021-03-25T21:31:00Z"/>
                <w:rFonts w:ascii="Calibri" w:hAnsi="Calibri"/>
                <w:sz w:val="22"/>
                <w:szCs w:val="22"/>
              </w:rPr>
            </w:pPr>
            <w:ins w:id="2479" w:author="Jillian Carson-Jackson" w:date="2021-03-25T21:31:00Z">
              <w:r>
                <w:rPr>
                  <w:rFonts w:ascii="Calibri" w:hAnsi="Calibri"/>
                  <w:sz w:val="22"/>
                  <w:szCs w:val="22"/>
                </w:rPr>
                <w:t xml:space="preserve">IMO Conventions </w:t>
              </w:r>
              <w:commentRangeStart w:id="2480"/>
              <w:commentRangeStart w:id="2481"/>
              <w:r>
                <w:rPr>
                  <w:rFonts w:ascii="Calibri" w:hAnsi="Calibri"/>
                  <w:sz w:val="22"/>
                  <w:szCs w:val="22"/>
                </w:rPr>
                <w:t>(SOLAS, MARPOL, SAR, FAL)</w:t>
              </w:r>
              <w:commentRangeEnd w:id="2480"/>
              <w:r>
                <w:rPr>
                  <w:rStyle w:val="CommentReference"/>
                  <w:rFonts w:asciiTheme="minorHAnsi" w:eastAsiaTheme="minorHAnsi" w:hAnsiTheme="minorHAnsi"/>
                </w:rPr>
                <w:commentReference w:id="2480"/>
              </w:r>
            </w:ins>
            <w:commentRangeEnd w:id="2481"/>
            <w:ins w:id="2482" w:author="Jillian Carson-Jackson" w:date="2021-03-25T21:35:00Z">
              <w:r w:rsidR="00823025">
                <w:rPr>
                  <w:rStyle w:val="CommentReference"/>
                  <w:rFonts w:asciiTheme="minorHAnsi" w:eastAsiaTheme="minorHAnsi" w:hAnsiTheme="minorHAnsi"/>
                </w:rPr>
                <w:commentReference w:id="2481"/>
              </w:r>
            </w:ins>
            <w:ins w:id="2483" w:author="Jillian Carson-Jackson" w:date="2021-03-25T21:31:00Z">
              <w:r>
                <w:rPr>
                  <w:rFonts w:ascii="Calibri" w:hAnsi="Calibri"/>
                  <w:sz w:val="22"/>
                  <w:szCs w:val="22"/>
                </w:rPr>
                <w:t>; IMDG; IMO Resolutions and Circulars</w:t>
              </w:r>
            </w:ins>
          </w:p>
          <w:p w14:paraId="6DDB6604" w14:textId="2B2B3B64" w:rsidR="00175C94" w:rsidRDefault="00175C94" w:rsidP="00175C94">
            <w:pPr>
              <w:pStyle w:val="Tablelevel2"/>
              <w:rPr>
                <w:ins w:id="2484" w:author="Jillian Carson-Jackson" w:date="2021-03-25T21:31:00Z"/>
                <w:rFonts w:ascii="Calibri" w:hAnsi="Calibri"/>
                <w:sz w:val="22"/>
                <w:szCs w:val="22"/>
              </w:rPr>
            </w:pPr>
            <w:commentRangeStart w:id="2485"/>
            <w:commentRangeStart w:id="2486"/>
            <w:ins w:id="2487" w:author="Jillian Carson-Jackson" w:date="2021-03-25T21:31:00Z">
              <w:r>
                <w:rPr>
                  <w:rFonts w:ascii="Calibri" w:hAnsi="Calibri"/>
                  <w:sz w:val="22"/>
                  <w:szCs w:val="22"/>
                </w:rPr>
                <w:t>SOLAS Chapters V Regulations 10, 11, and 13</w:t>
              </w:r>
              <w:commentRangeEnd w:id="2485"/>
              <w:r>
                <w:rPr>
                  <w:rStyle w:val="CommentReference"/>
                  <w:rFonts w:asciiTheme="minorHAnsi" w:eastAsiaTheme="minorHAnsi" w:hAnsiTheme="minorHAnsi"/>
                </w:rPr>
                <w:commentReference w:id="2485"/>
              </w:r>
            </w:ins>
            <w:commentRangeEnd w:id="2486"/>
            <w:ins w:id="2488" w:author="Jillian Carson-Jackson" w:date="2021-03-25T21:35:00Z">
              <w:r w:rsidR="00823025">
                <w:rPr>
                  <w:rStyle w:val="CommentReference"/>
                  <w:rFonts w:asciiTheme="minorHAnsi" w:eastAsiaTheme="minorHAnsi" w:hAnsiTheme="minorHAnsi"/>
                </w:rPr>
                <w:commentReference w:id="2486"/>
              </w:r>
            </w:ins>
          </w:p>
          <w:p w14:paraId="14E58CC2" w14:textId="77777777" w:rsidR="00175C94" w:rsidRDefault="00175C94" w:rsidP="00175C94">
            <w:pPr>
              <w:pStyle w:val="Tablelevel2"/>
              <w:rPr>
                <w:ins w:id="2489" w:author="Jillian Carson-Jackson" w:date="2021-03-25T21:31:00Z"/>
                <w:rFonts w:ascii="Calibri" w:hAnsi="Calibri"/>
                <w:sz w:val="22"/>
                <w:szCs w:val="22"/>
              </w:rPr>
            </w:pPr>
            <w:commentRangeStart w:id="2490"/>
            <w:commentRangeStart w:id="2491"/>
            <w:ins w:id="2492" w:author="Jillian Carson-Jackson" w:date="2021-03-25T21:31:00Z">
              <w:r>
                <w:rPr>
                  <w:rFonts w:ascii="Calibri" w:hAnsi="Calibri"/>
                  <w:sz w:val="22"/>
                  <w:szCs w:val="22"/>
                </w:rPr>
                <w:t>ITU - radio spectrum</w:t>
              </w:r>
              <w:commentRangeEnd w:id="2490"/>
              <w:r>
                <w:rPr>
                  <w:rStyle w:val="CommentReference"/>
                  <w:rFonts w:asciiTheme="minorHAnsi" w:eastAsiaTheme="minorHAnsi" w:hAnsiTheme="minorHAnsi"/>
                </w:rPr>
                <w:commentReference w:id="2490"/>
              </w:r>
            </w:ins>
            <w:commentRangeEnd w:id="2491"/>
            <w:ins w:id="2493" w:author="Jillian Carson-Jackson" w:date="2021-03-25T21:35:00Z">
              <w:r w:rsidR="00823025">
                <w:rPr>
                  <w:rStyle w:val="CommentReference"/>
                  <w:rFonts w:asciiTheme="minorHAnsi" w:eastAsiaTheme="minorHAnsi" w:hAnsiTheme="minorHAnsi"/>
                </w:rPr>
                <w:commentReference w:id="2491"/>
              </w:r>
            </w:ins>
          </w:p>
          <w:p w14:paraId="0405F392" w14:textId="77777777" w:rsidR="00FE0F29" w:rsidRPr="006B0203" w:rsidRDefault="00FE0F29" w:rsidP="00DB499E">
            <w:pPr>
              <w:pStyle w:val="Tablelevel1bold"/>
              <w:rPr>
                <w:ins w:id="2494" w:author="Jillian Carson-Jackson" w:date="2021-03-25T21:28:00Z"/>
                <w:rFonts w:ascii="Calibri" w:hAnsi="Calibri"/>
                <w:b w:val="0"/>
                <w:sz w:val="22"/>
                <w:szCs w:val="22"/>
              </w:rPr>
            </w:pPr>
          </w:p>
        </w:tc>
        <w:tc>
          <w:tcPr>
            <w:tcW w:w="3118" w:type="dxa"/>
            <w:shd w:val="clear" w:color="auto" w:fill="D9D9D9" w:themeFill="background1" w:themeFillShade="D9"/>
          </w:tcPr>
          <w:p w14:paraId="735DED1F" w14:textId="77777777" w:rsidR="00FE0F29" w:rsidRPr="006B0203" w:rsidRDefault="00FE0F29" w:rsidP="00DB499E">
            <w:pPr>
              <w:pStyle w:val="Tablelevel2"/>
              <w:ind w:left="0"/>
              <w:jc w:val="center"/>
              <w:rPr>
                <w:ins w:id="2495" w:author="Jillian Carson-Jackson" w:date="2021-03-25T21:28:00Z"/>
                <w:rFonts w:ascii="Calibri" w:hAnsi="Calibri"/>
                <w:sz w:val="22"/>
                <w:szCs w:val="22"/>
              </w:rPr>
            </w:pPr>
          </w:p>
        </w:tc>
        <w:tc>
          <w:tcPr>
            <w:tcW w:w="2835" w:type="dxa"/>
            <w:shd w:val="clear" w:color="auto" w:fill="D9D9D9" w:themeFill="background1" w:themeFillShade="D9"/>
          </w:tcPr>
          <w:p w14:paraId="755EAA3B" w14:textId="77777777" w:rsidR="00FE0F29" w:rsidRPr="006B0203" w:rsidRDefault="00FE0F29" w:rsidP="00DB499E">
            <w:pPr>
              <w:pStyle w:val="Tablelevel2"/>
              <w:ind w:left="0"/>
              <w:jc w:val="center"/>
              <w:rPr>
                <w:ins w:id="2496" w:author="Jillian Carson-Jackson" w:date="2021-03-25T21:28:00Z"/>
                <w:rFonts w:ascii="Calibri" w:hAnsi="Calibri"/>
                <w:sz w:val="22"/>
                <w:szCs w:val="22"/>
              </w:rPr>
            </w:pPr>
          </w:p>
        </w:tc>
      </w:tr>
      <w:tr w:rsidR="00F97068" w:rsidRPr="006B0203" w14:paraId="24C516C9" w14:textId="77777777" w:rsidTr="00575E73">
        <w:trPr>
          <w:cantSplit/>
          <w:trHeight w:hRule="exact" w:val="1249"/>
          <w:jc w:val="center"/>
          <w:ins w:id="2497" w:author="Jillian Carson-Jackson" w:date="2021-03-25T17:35:00Z"/>
        </w:trPr>
        <w:tc>
          <w:tcPr>
            <w:tcW w:w="8330" w:type="dxa"/>
            <w:shd w:val="clear" w:color="auto" w:fill="D9D9D9" w:themeFill="background1" w:themeFillShade="D9"/>
          </w:tcPr>
          <w:p w14:paraId="582F5195" w14:textId="5F60B05F" w:rsidR="00F97068" w:rsidRDefault="00953F5E" w:rsidP="000944BE">
            <w:pPr>
              <w:pStyle w:val="Tablelevel1bold"/>
              <w:rPr>
                <w:ins w:id="2498" w:author="Jillian Carson-Jackson" w:date="2021-03-25T17:43:00Z"/>
                <w:rFonts w:ascii="Calibri" w:hAnsi="Calibri"/>
                <w:b w:val="0"/>
                <w:sz w:val="22"/>
                <w:szCs w:val="22"/>
              </w:rPr>
            </w:pPr>
            <w:commentRangeStart w:id="2499"/>
            <w:ins w:id="2500" w:author="Jillian Carson-Jackson" w:date="2021-03-25T17:41:00Z">
              <w:r>
                <w:rPr>
                  <w:rFonts w:ascii="Calibri" w:hAnsi="Calibri"/>
                  <w:b w:val="0"/>
                  <w:sz w:val="22"/>
                  <w:szCs w:val="22"/>
                </w:rPr>
                <w:t>Maritime</w:t>
              </w:r>
            </w:ins>
            <w:ins w:id="2501" w:author="Jillian Carson-Jackson" w:date="2021-03-25T17:40:00Z">
              <w:r w:rsidR="007C3669" w:rsidRPr="006B0203">
                <w:rPr>
                  <w:rFonts w:ascii="Calibri" w:hAnsi="Calibri"/>
                  <w:b w:val="0"/>
                  <w:sz w:val="22"/>
                  <w:szCs w:val="22"/>
                </w:rPr>
                <w:t xml:space="preserve"> </w:t>
              </w:r>
              <w:r w:rsidR="007C3669">
                <w:rPr>
                  <w:rFonts w:ascii="Calibri" w:hAnsi="Calibri"/>
                  <w:b w:val="0"/>
                  <w:sz w:val="22"/>
                  <w:szCs w:val="22"/>
                </w:rPr>
                <w:t>organisations</w:t>
              </w:r>
              <w:r w:rsidR="007C3669" w:rsidRPr="006B0203">
                <w:rPr>
                  <w:rFonts w:ascii="Calibri" w:hAnsi="Calibri"/>
                  <w:b w:val="0"/>
                  <w:sz w:val="22"/>
                  <w:szCs w:val="22"/>
                </w:rPr>
                <w:t xml:space="preserve"> </w:t>
              </w:r>
            </w:ins>
          </w:p>
          <w:p w14:paraId="1B5B1530" w14:textId="39B8B4DF" w:rsidR="000944BE" w:rsidRPr="000944BE" w:rsidRDefault="0084118C" w:rsidP="000944BE">
            <w:pPr>
              <w:pStyle w:val="Tablelevel1bold"/>
              <w:rPr>
                <w:ins w:id="2502" w:author="Jillian Carson-Jackson" w:date="2021-03-25T17:35:00Z"/>
                <w:rFonts w:ascii="Calibri" w:hAnsi="Calibri"/>
                <w:b w:val="0"/>
                <w:sz w:val="22"/>
                <w:szCs w:val="22"/>
              </w:rPr>
            </w:pPr>
            <w:ins w:id="2503" w:author="Jillian Carson-Jackson" w:date="2021-03-25T21:36:00Z">
              <w:r>
                <w:rPr>
                  <w:rFonts w:ascii="Calibri" w:hAnsi="Calibri"/>
                  <w:b w:val="0"/>
                  <w:sz w:val="22"/>
                  <w:szCs w:val="22"/>
                </w:rPr>
                <w:t xml:space="preserve">     </w:t>
              </w:r>
            </w:ins>
            <w:ins w:id="2504" w:author="Jillian Carson-Jackson" w:date="2021-03-25T17:43:00Z">
              <w:r w:rsidR="000944BE">
                <w:rPr>
                  <w:rFonts w:ascii="Calibri" w:hAnsi="Calibri"/>
                  <w:b w:val="0"/>
                  <w:sz w:val="22"/>
                  <w:szCs w:val="22"/>
                </w:rPr>
                <w:t>UN organisations – IMO, ITU</w:t>
              </w:r>
            </w:ins>
          </w:p>
          <w:p w14:paraId="1EC7F8D2" w14:textId="751C427B" w:rsidR="00F97068" w:rsidRDefault="00F97068" w:rsidP="00F97068">
            <w:pPr>
              <w:pStyle w:val="Tablelevel2"/>
              <w:rPr>
                <w:ins w:id="2505" w:author="Jillian Carson-Jackson" w:date="2021-03-25T17:35:00Z"/>
                <w:rFonts w:ascii="Calibri" w:hAnsi="Calibri"/>
                <w:sz w:val="22"/>
                <w:szCs w:val="22"/>
              </w:rPr>
            </w:pPr>
            <w:ins w:id="2506" w:author="Jillian Carson-Jackson" w:date="2021-03-25T17:35:00Z">
              <w:r>
                <w:rPr>
                  <w:rFonts w:ascii="Calibri" w:hAnsi="Calibri"/>
                  <w:sz w:val="22"/>
                  <w:szCs w:val="22"/>
                </w:rPr>
                <w:t>IGOs and NGOs, including IALA, IHO, ISO, IEC</w:t>
              </w:r>
            </w:ins>
            <w:commentRangeEnd w:id="2499"/>
            <w:ins w:id="2507" w:author="Jillian Carson-Jackson" w:date="2021-03-25T17:44:00Z">
              <w:r w:rsidR="000944BE">
                <w:rPr>
                  <w:rStyle w:val="CommentReference"/>
                  <w:rFonts w:asciiTheme="minorHAnsi" w:eastAsiaTheme="minorHAnsi" w:hAnsiTheme="minorHAnsi"/>
                </w:rPr>
                <w:commentReference w:id="2499"/>
              </w:r>
            </w:ins>
          </w:p>
          <w:p w14:paraId="7A65A705" w14:textId="77777777" w:rsidR="00F97068" w:rsidRPr="006B0203" w:rsidRDefault="00F97068" w:rsidP="00DB499E">
            <w:pPr>
              <w:pStyle w:val="Tablelevel1bold"/>
              <w:rPr>
                <w:ins w:id="2508" w:author="Jillian Carson-Jackson" w:date="2021-03-25T17:35:00Z"/>
                <w:rFonts w:ascii="Calibri" w:hAnsi="Calibri"/>
                <w:b w:val="0"/>
                <w:sz w:val="22"/>
                <w:szCs w:val="22"/>
              </w:rPr>
            </w:pPr>
          </w:p>
        </w:tc>
        <w:tc>
          <w:tcPr>
            <w:tcW w:w="3118" w:type="dxa"/>
            <w:shd w:val="clear" w:color="auto" w:fill="D9D9D9" w:themeFill="background1" w:themeFillShade="D9"/>
          </w:tcPr>
          <w:p w14:paraId="28C553A5" w14:textId="77777777" w:rsidR="00F97068" w:rsidRPr="006B0203" w:rsidRDefault="00F97068" w:rsidP="00DB499E">
            <w:pPr>
              <w:pStyle w:val="Tablelevel2"/>
              <w:ind w:left="0"/>
              <w:jc w:val="center"/>
              <w:rPr>
                <w:ins w:id="2509" w:author="Jillian Carson-Jackson" w:date="2021-03-25T17:35:00Z"/>
                <w:rFonts w:ascii="Calibri" w:hAnsi="Calibri"/>
                <w:sz w:val="22"/>
                <w:szCs w:val="22"/>
              </w:rPr>
            </w:pPr>
          </w:p>
        </w:tc>
        <w:tc>
          <w:tcPr>
            <w:tcW w:w="2835" w:type="dxa"/>
            <w:shd w:val="clear" w:color="auto" w:fill="D9D9D9" w:themeFill="background1" w:themeFillShade="D9"/>
          </w:tcPr>
          <w:p w14:paraId="352698EA" w14:textId="77777777" w:rsidR="00F97068" w:rsidRPr="006B0203" w:rsidRDefault="00F97068" w:rsidP="00DB499E">
            <w:pPr>
              <w:pStyle w:val="Tablelevel2"/>
              <w:ind w:left="0"/>
              <w:jc w:val="center"/>
              <w:rPr>
                <w:ins w:id="2510" w:author="Jillian Carson-Jackson" w:date="2021-03-25T17:35:00Z"/>
                <w:rFonts w:ascii="Calibri" w:hAnsi="Calibri"/>
                <w:sz w:val="22"/>
                <w:szCs w:val="22"/>
              </w:rPr>
            </w:pPr>
          </w:p>
        </w:tc>
      </w:tr>
      <w:tr w:rsidR="00D2783E" w:rsidRPr="006B0203" w14:paraId="1B2052C3" w14:textId="77777777" w:rsidTr="00575E73">
        <w:trPr>
          <w:cantSplit/>
          <w:trHeight w:hRule="exact" w:val="1249"/>
          <w:jc w:val="center"/>
        </w:trPr>
        <w:tc>
          <w:tcPr>
            <w:tcW w:w="8330" w:type="dxa"/>
            <w:shd w:val="clear" w:color="auto" w:fill="D9D9D9" w:themeFill="background1" w:themeFillShade="D9"/>
          </w:tcPr>
          <w:p w14:paraId="2C6E2D5F" w14:textId="4B56AE63"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lastRenderedPageBreak/>
              <w:t>National regulations, including local bye laws</w:t>
            </w:r>
          </w:p>
          <w:p w14:paraId="19CF562D" w14:textId="7476676A" w:rsidR="00D2783E" w:rsidRPr="006B0203" w:rsidRDefault="00D2783E" w:rsidP="00DB499E">
            <w:pPr>
              <w:pStyle w:val="Tablelevel2"/>
              <w:rPr>
                <w:rFonts w:ascii="Calibri" w:hAnsi="Calibri"/>
                <w:sz w:val="22"/>
                <w:szCs w:val="22"/>
              </w:rPr>
            </w:pPr>
            <w:commentRangeStart w:id="2511"/>
            <w:commentRangeStart w:id="2512"/>
            <w:del w:id="2513" w:author="Jillian Carson-Jackson" w:date="2021-03-25T18:12:00Z">
              <w:r w:rsidRPr="006B0203" w:rsidDel="00E61315">
                <w:rPr>
                  <w:rFonts w:ascii="Calibri" w:hAnsi="Calibri"/>
                  <w:sz w:val="22"/>
                  <w:szCs w:val="22"/>
                </w:rPr>
                <w:delText xml:space="preserve">Sources of </w:delText>
              </w:r>
            </w:del>
            <w:commentRangeEnd w:id="2511"/>
            <w:r w:rsidR="00E61315">
              <w:rPr>
                <w:rStyle w:val="CommentReference"/>
                <w:rFonts w:asciiTheme="minorHAnsi" w:eastAsiaTheme="minorHAnsi" w:hAnsiTheme="minorHAnsi"/>
              </w:rPr>
              <w:commentReference w:id="2511"/>
            </w:r>
            <w:commentRangeEnd w:id="2512"/>
            <w:r w:rsidR="009E58A1">
              <w:rPr>
                <w:rStyle w:val="CommentReference"/>
                <w:rFonts w:asciiTheme="minorHAnsi" w:eastAsiaTheme="minorHAnsi" w:hAnsiTheme="minorHAnsi"/>
              </w:rPr>
              <w:commentReference w:id="2512"/>
            </w:r>
            <w:r w:rsidRPr="006B0203">
              <w:rPr>
                <w:rFonts w:ascii="Calibri" w:hAnsi="Calibri"/>
                <w:sz w:val="22"/>
                <w:szCs w:val="22"/>
              </w:rPr>
              <w:t xml:space="preserve">national legislation </w:t>
            </w:r>
            <w:commentRangeStart w:id="2514"/>
            <w:commentRangeStart w:id="2515"/>
            <w:del w:id="2516" w:author="Jillian Carson-Jackson" w:date="2021-03-25T17:45:00Z">
              <w:r w:rsidRPr="006B0203" w:rsidDel="00603FDF">
                <w:rPr>
                  <w:rFonts w:ascii="Calibri" w:hAnsi="Calibri"/>
                  <w:sz w:val="22"/>
                  <w:szCs w:val="22"/>
                </w:rPr>
                <w:delText>and promulgation</w:delText>
              </w:r>
            </w:del>
            <w:commentRangeEnd w:id="2514"/>
            <w:r w:rsidR="00603FDF">
              <w:rPr>
                <w:rStyle w:val="CommentReference"/>
                <w:rFonts w:asciiTheme="minorHAnsi" w:eastAsiaTheme="minorHAnsi" w:hAnsiTheme="minorHAnsi"/>
              </w:rPr>
              <w:commentReference w:id="2514"/>
            </w:r>
            <w:commentRangeEnd w:id="2515"/>
            <w:r w:rsidR="009E58A1">
              <w:rPr>
                <w:rStyle w:val="CommentReference"/>
                <w:rFonts w:asciiTheme="minorHAnsi" w:eastAsiaTheme="minorHAnsi" w:hAnsiTheme="minorHAnsi"/>
              </w:rPr>
              <w:commentReference w:id="2515"/>
            </w:r>
          </w:p>
          <w:p w14:paraId="4229CCD2" w14:textId="0DA5986F" w:rsidR="00D2783E" w:rsidRPr="006B0203" w:rsidRDefault="00D2783E" w:rsidP="00DB499E">
            <w:pPr>
              <w:pStyle w:val="Tablelevel2"/>
              <w:rPr>
                <w:rFonts w:ascii="Calibri" w:hAnsi="Calibri"/>
                <w:sz w:val="22"/>
                <w:szCs w:val="22"/>
              </w:rPr>
            </w:pPr>
            <w:commentRangeStart w:id="2517"/>
            <w:r w:rsidRPr="006B0203">
              <w:rPr>
                <w:rFonts w:ascii="Calibri" w:hAnsi="Calibri"/>
                <w:sz w:val="22"/>
                <w:szCs w:val="22"/>
              </w:rPr>
              <w:t>Bye laws</w:t>
            </w:r>
          </w:p>
          <w:p w14:paraId="58A37146" w14:textId="77220455" w:rsidR="00D2783E" w:rsidRPr="006B0203" w:rsidRDefault="00D2783E" w:rsidP="00DB499E">
            <w:pPr>
              <w:pStyle w:val="Tablelevel2"/>
              <w:rPr>
                <w:rFonts w:ascii="Calibri" w:hAnsi="Calibri"/>
                <w:sz w:val="22"/>
                <w:szCs w:val="22"/>
              </w:rPr>
            </w:pPr>
            <w:del w:id="2518" w:author="Jillian Carson-Jackson" w:date="2021-03-25T21:46:00Z">
              <w:r w:rsidRPr="006B0203" w:rsidDel="00AE275E">
                <w:rPr>
                  <w:rFonts w:ascii="Calibri" w:hAnsi="Calibri"/>
                  <w:sz w:val="22"/>
                  <w:szCs w:val="22"/>
                </w:rPr>
                <w:delText>Notices to Mariners and other nautical publications</w:delText>
              </w:r>
              <w:commentRangeEnd w:id="2517"/>
              <w:r w:rsidR="00433616" w:rsidDel="00AE275E">
                <w:rPr>
                  <w:rStyle w:val="CommentReference"/>
                  <w:rFonts w:asciiTheme="minorHAnsi" w:eastAsiaTheme="minorHAnsi" w:hAnsiTheme="minorHAnsi"/>
                </w:rPr>
                <w:commentReference w:id="2517"/>
              </w:r>
            </w:del>
          </w:p>
        </w:tc>
        <w:tc>
          <w:tcPr>
            <w:tcW w:w="3118" w:type="dxa"/>
            <w:shd w:val="clear" w:color="auto" w:fill="D9D9D9" w:themeFill="background1" w:themeFillShade="D9"/>
          </w:tcPr>
          <w:p w14:paraId="113D743B"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A0C130" w14:textId="77777777" w:rsidR="00D2783E" w:rsidRPr="006B0203" w:rsidRDefault="00D2783E" w:rsidP="00DB499E">
            <w:pPr>
              <w:pStyle w:val="Tablelevel2"/>
              <w:ind w:left="0"/>
              <w:jc w:val="center"/>
              <w:rPr>
                <w:rFonts w:ascii="Calibri" w:hAnsi="Calibri"/>
                <w:sz w:val="22"/>
                <w:szCs w:val="22"/>
              </w:rPr>
            </w:pPr>
          </w:p>
        </w:tc>
      </w:tr>
      <w:tr w:rsidR="006D1686" w:rsidRPr="006B0203" w14:paraId="2B861341" w14:textId="77777777" w:rsidTr="00AE275E">
        <w:trPr>
          <w:cantSplit/>
          <w:trHeight w:hRule="exact" w:val="1873"/>
          <w:jc w:val="center"/>
          <w:ins w:id="2519" w:author="Jillian Carson-Jackson" w:date="2021-01-30T20:54:00Z"/>
        </w:trPr>
        <w:tc>
          <w:tcPr>
            <w:tcW w:w="8330" w:type="dxa"/>
            <w:shd w:val="clear" w:color="auto" w:fill="D9D9D9" w:themeFill="background1" w:themeFillShade="D9"/>
          </w:tcPr>
          <w:p w14:paraId="23EC148E" w14:textId="77777777" w:rsidR="006D1686" w:rsidRDefault="006D1686" w:rsidP="00DB499E">
            <w:pPr>
              <w:pStyle w:val="Tablelevel1bold"/>
              <w:rPr>
                <w:ins w:id="2520" w:author="Jillian Carson-Jackson" w:date="2021-01-30T20:54:00Z"/>
                <w:rFonts w:ascii="Calibri" w:hAnsi="Calibri"/>
                <w:b w:val="0"/>
                <w:sz w:val="22"/>
                <w:szCs w:val="22"/>
              </w:rPr>
            </w:pPr>
            <w:commentRangeStart w:id="2521"/>
            <w:ins w:id="2522" w:author="Jillian Carson-Jackson" w:date="2021-01-30T20:54:00Z">
              <w:r>
                <w:rPr>
                  <w:rFonts w:ascii="Calibri" w:hAnsi="Calibri"/>
                  <w:b w:val="0"/>
                  <w:sz w:val="22"/>
                  <w:szCs w:val="22"/>
                </w:rPr>
                <w:t xml:space="preserve">Promulgation of maritime </w:t>
              </w:r>
              <w:commentRangeStart w:id="2523"/>
              <w:commentRangeStart w:id="2524"/>
              <w:r>
                <w:rPr>
                  <w:rFonts w:ascii="Calibri" w:hAnsi="Calibri"/>
                  <w:b w:val="0"/>
                  <w:sz w:val="22"/>
                  <w:szCs w:val="22"/>
                </w:rPr>
                <w:t xml:space="preserve">information </w:t>
              </w:r>
            </w:ins>
            <w:commentRangeEnd w:id="2523"/>
            <w:ins w:id="2525" w:author="Jillian Carson-Jackson" w:date="2021-03-25T18:13:00Z">
              <w:r w:rsidR="002D5AEC">
                <w:rPr>
                  <w:rStyle w:val="CommentReference"/>
                  <w:rFonts w:asciiTheme="minorHAnsi" w:eastAsiaTheme="minorHAnsi" w:hAnsiTheme="minorHAnsi"/>
                  <w:b w:val="0"/>
                </w:rPr>
                <w:commentReference w:id="2523"/>
              </w:r>
            </w:ins>
            <w:commentRangeEnd w:id="2524"/>
            <w:ins w:id="2526" w:author="Jillian Carson-Jackson" w:date="2021-03-25T21:44:00Z">
              <w:r w:rsidR="0023513E">
                <w:rPr>
                  <w:rStyle w:val="CommentReference"/>
                  <w:rFonts w:asciiTheme="minorHAnsi" w:eastAsiaTheme="minorHAnsi" w:hAnsiTheme="minorHAnsi"/>
                  <w:b w:val="0"/>
                </w:rPr>
                <w:commentReference w:id="2524"/>
              </w:r>
            </w:ins>
          </w:p>
          <w:p w14:paraId="33D70F04" w14:textId="77777777" w:rsidR="00AE275E" w:rsidRPr="00AE275E" w:rsidRDefault="00AE275E" w:rsidP="006D1686">
            <w:pPr>
              <w:pStyle w:val="Tablelevel1bold"/>
              <w:ind w:left="337"/>
              <w:rPr>
                <w:ins w:id="2527" w:author="Jillian Carson-Jackson" w:date="2021-03-25T21:46:00Z"/>
                <w:rFonts w:ascii="Calibri" w:hAnsi="Calibri"/>
                <w:b w:val="0"/>
                <w:bCs/>
                <w:sz w:val="22"/>
                <w:szCs w:val="22"/>
              </w:rPr>
            </w:pPr>
            <w:ins w:id="2528" w:author="Jillian Carson-Jackson" w:date="2021-03-25T21:46:00Z">
              <w:r w:rsidRPr="00AE275E">
                <w:rPr>
                  <w:rFonts w:ascii="Calibri" w:hAnsi="Calibri"/>
                  <w:b w:val="0"/>
                  <w:bCs/>
                  <w:sz w:val="22"/>
                  <w:szCs w:val="22"/>
                </w:rPr>
                <w:t>Notices to Mariners, ALRS and other nautical publications</w:t>
              </w:r>
              <w:commentRangeStart w:id="2529"/>
              <w:commentRangeEnd w:id="2529"/>
              <w:r w:rsidRPr="00AE275E">
                <w:rPr>
                  <w:rStyle w:val="CommentReference"/>
                  <w:rFonts w:asciiTheme="minorHAnsi" w:eastAsiaTheme="minorHAnsi" w:hAnsiTheme="minorHAnsi"/>
                  <w:b w:val="0"/>
                  <w:bCs/>
                </w:rPr>
                <w:commentReference w:id="2529"/>
              </w:r>
            </w:ins>
          </w:p>
          <w:p w14:paraId="7845AF46" w14:textId="18A2AD17" w:rsidR="006D1686" w:rsidRDefault="006D1686" w:rsidP="006D1686">
            <w:pPr>
              <w:pStyle w:val="Tablelevel1bold"/>
              <w:ind w:left="337"/>
              <w:rPr>
                <w:ins w:id="2530" w:author="Jillian Carson-Jackson" w:date="2021-01-30T20:54:00Z"/>
                <w:rFonts w:ascii="Calibri" w:hAnsi="Calibri"/>
                <w:b w:val="0"/>
                <w:sz w:val="22"/>
                <w:szCs w:val="22"/>
              </w:rPr>
            </w:pPr>
            <w:ins w:id="2531" w:author="Jillian Carson-Jackson" w:date="2021-01-30T20:54:00Z">
              <w:r w:rsidRPr="006D1686">
                <w:rPr>
                  <w:rFonts w:ascii="Calibri" w:hAnsi="Calibri"/>
                  <w:b w:val="0"/>
                  <w:sz w:val="22"/>
                  <w:szCs w:val="22"/>
                </w:rPr>
                <w:t xml:space="preserve">Notices to Mariners </w:t>
              </w:r>
            </w:ins>
          </w:p>
          <w:p w14:paraId="24722BDE" w14:textId="77777777" w:rsidR="006D1686" w:rsidRDefault="006D1686" w:rsidP="006D1686">
            <w:pPr>
              <w:pStyle w:val="Tablelevel1bold"/>
              <w:ind w:left="337"/>
              <w:rPr>
                <w:ins w:id="2532" w:author="Jillian Carson-Jackson" w:date="2021-01-30T20:55:00Z"/>
                <w:rFonts w:ascii="Calibri" w:hAnsi="Calibri"/>
                <w:b w:val="0"/>
                <w:sz w:val="22"/>
                <w:szCs w:val="22"/>
              </w:rPr>
            </w:pPr>
            <w:ins w:id="2533" w:author="Jillian Carson-Jackson" w:date="2021-01-30T20:54:00Z">
              <w:r>
                <w:rPr>
                  <w:rFonts w:ascii="Calibri" w:hAnsi="Calibri"/>
                  <w:b w:val="0"/>
                  <w:sz w:val="22"/>
                  <w:szCs w:val="22"/>
                </w:rPr>
                <w:t>Admiralty List of Radio Signals</w:t>
              </w:r>
            </w:ins>
          </w:p>
          <w:p w14:paraId="13D669C1" w14:textId="27ED99C2" w:rsidR="006D1686" w:rsidRPr="006B0203" w:rsidRDefault="006D1686" w:rsidP="006D1686">
            <w:pPr>
              <w:pStyle w:val="Tablelevel1bold"/>
              <w:ind w:left="337"/>
              <w:rPr>
                <w:ins w:id="2534" w:author="Jillian Carson-Jackson" w:date="2021-01-30T20:54:00Z"/>
                <w:rFonts w:ascii="Calibri" w:hAnsi="Calibri"/>
                <w:b w:val="0"/>
                <w:sz w:val="22"/>
                <w:szCs w:val="22"/>
              </w:rPr>
            </w:pPr>
            <w:ins w:id="2535" w:author="Jillian Carson-Jackson" w:date="2021-01-30T20:55:00Z">
              <w:r>
                <w:rPr>
                  <w:rFonts w:ascii="Calibri" w:hAnsi="Calibri"/>
                  <w:b w:val="0"/>
                  <w:sz w:val="22"/>
                  <w:szCs w:val="22"/>
                </w:rPr>
                <w:t xml:space="preserve">Other </w:t>
              </w:r>
              <w:commentRangeStart w:id="2536"/>
              <w:r>
                <w:rPr>
                  <w:rFonts w:ascii="Calibri" w:hAnsi="Calibri"/>
                  <w:b w:val="0"/>
                  <w:sz w:val="22"/>
                  <w:szCs w:val="22"/>
                </w:rPr>
                <w:t xml:space="preserve">publications. </w:t>
              </w:r>
            </w:ins>
            <w:commentRangeEnd w:id="2521"/>
            <w:ins w:id="2537" w:author="Jillian Carson-Jackson" w:date="2021-03-25T17:29:00Z">
              <w:r w:rsidR="001630D8">
                <w:rPr>
                  <w:rStyle w:val="CommentReference"/>
                  <w:rFonts w:asciiTheme="minorHAnsi" w:eastAsiaTheme="minorHAnsi" w:hAnsiTheme="minorHAnsi"/>
                  <w:b w:val="0"/>
                </w:rPr>
                <w:commentReference w:id="2521"/>
              </w:r>
            </w:ins>
            <w:commentRangeEnd w:id="2536"/>
            <w:ins w:id="2538" w:author="Jillian Carson-Jackson" w:date="2021-03-25T18:04:00Z">
              <w:r w:rsidR="008736F9">
                <w:rPr>
                  <w:rStyle w:val="CommentReference"/>
                  <w:rFonts w:asciiTheme="minorHAnsi" w:eastAsiaTheme="minorHAnsi" w:hAnsiTheme="minorHAnsi"/>
                  <w:b w:val="0"/>
                </w:rPr>
                <w:commentReference w:id="2536"/>
              </w:r>
            </w:ins>
          </w:p>
        </w:tc>
        <w:tc>
          <w:tcPr>
            <w:tcW w:w="3118" w:type="dxa"/>
            <w:shd w:val="clear" w:color="auto" w:fill="D9D9D9" w:themeFill="background1" w:themeFillShade="D9"/>
          </w:tcPr>
          <w:p w14:paraId="23A3D47A" w14:textId="77777777" w:rsidR="006D1686" w:rsidRPr="006B0203" w:rsidRDefault="006D1686" w:rsidP="00DB499E">
            <w:pPr>
              <w:pStyle w:val="Tablelevel2"/>
              <w:ind w:left="0"/>
              <w:jc w:val="center"/>
              <w:rPr>
                <w:ins w:id="2539" w:author="Jillian Carson-Jackson" w:date="2021-01-30T20:54:00Z"/>
                <w:rFonts w:ascii="Calibri" w:hAnsi="Calibri"/>
                <w:sz w:val="22"/>
                <w:szCs w:val="22"/>
              </w:rPr>
            </w:pPr>
          </w:p>
        </w:tc>
        <w:tc>
          <w:tcPr>
            <w:tcW w:w="2835" w:type="dxa"/>
            <w:shd w:val="clear" w:color="auto" w:fill="D9D9D9" w:themeFill="background1" w:themeFillShade="D9"/>
          </w:tcPr>
          <w:p w14:paraId="5F1B0B1C" w14:textId="77777777" w:rsidR="006D1686" w:rsidRPr="006B0203" w:rsidRDefault="006D1686" w:rsidP="00DB499E">
            <w:pPr>
              <w:pStyle w:val="Tablelevel2"/>
              <w:ind w:left="0"/>
              <w:jc w:val="center"/>
              <w:rPr>
                <w:ins w:id="2540" w:author="Jillian Carson-Jackson" w:date="2021-01-30T20:54:00Z"/>
                <w:rFonts w:ascii="Calibri" w:hAnsi="Calibri"/>
                <w:sz w:val="22"/>
                <w:szCs w:val="22"/>
              </w:rPr>
            </w:pPr>
          </w:p>
        </w:tc>
      </w:tr>
      <w:tr w:rsidR="00094CED" w:rsidRPr="006B0203" w14:paraId="70078931" w14:textId="77777777" w:rsidTr="00094CED">
        <w:trPr>
          <w:cantSplit/>
          <w:trHeight w:hRule="exact" w:val="460"/>
          <w:jc w:val="center"/>
          <w:ins w:id="2541" w:author="Jillian Carson-Jackson" w:date="2021-03-25T21:47:00Z"/>
        </w:trPr>
        <w:tc>
          <w:tcPr>
            <w:tcW w:w="8330" w:type="dxa"/>
            <w:shd w:val="clear" w:color="auto" w:fill="D9D9D9" w:themeFill="background1" w:themeFillShade="D9"/>
          </w:tcPr>
          <w:p w14:paraId="79D76A57" w14:textId="3A975474" w:rsidR="00094CED" w:rsidRDefault="00094CED" w:rsidP="00DB499E">
            <w:pPr>
              <w:pStyle w:val="Tablelevel1bold"/>
              <w:rPr>
                <w:ins w:id="2542" w:author="Jillian Carson-Jackson" w:date="2021-03-25T21:47:00Z"/>
                <w:rFonts w:ascii="Calibri" w:hAnsi="Calibri"/>
                <w:b w:val="0"/>
                <w:sz w:val="22"/>
                <w:szCs w:val="22"/>
              </w:rPr>
            </w:pPr>
            <w:ins w:id="2543" w:author="Jillian Carson-Jackson" w:date="2021-03-25T21:47:00Z">
              <w:r>
                <w:rPr>
                  <w:rFonts w:ascii="Calibri" w:hAnsi="Calibri"/>
                  <w:b w:val="0"/>
                  <w:sz w:val="22"/>
                  <w:szCs w:val="22"/>
                </w:rPr>
                <w:t>[verb statement at level 3</w:t>
              </w:r>
            </w:ins>
            <w:ins w:id="2544" w:author="Jillian Carson-Jackson" w:date="2021-03-25T21:56:00Z">
              <w:r w:rsidR="00560022">
                <w:rPr>
                  <w:rFonts w:ascii="Calibri" w:hAnsi="Calibri"/>
                  <w:b w:val="0"/>
                  <w:sz w:val="22"/>
                  <w:szCs w:val="22"/>
                </w:rPr>
                <w:t xml:space="preserve"> or 2?</w:t>
              </w:r>
            </w:ins>
            <w:ins w:id="2545" w:author="Jillian Carson-Jackson" w:date="2021-03-25T21:47:00Z">
              <w:r>
                <w:rPr>
                  <w:rFonts w:ascii="Calibri" w:hAnsi="Calibri"/>
                  <w:b w:val="0"/>
                  <w:sz w:val="22"/>
                  <w:szCs w:val="22"/>
                </w:rPr>
                <w:t>]</w:t>
              </w:r>
            </w:ins>
          </w:p>
        </w:tc>
        <w:tc>
          <w:tcPr>
            <w:tcW w:w="3118" w:type="dxa"/>
            <w:shd w:val="clear" w:color="auto" w:fill="D9D9D9" w:themeFill="background1" w:themeFillShade="D9"/>
          </w:tcPr>
          <w:p w14:paraId="581792A0" w14:textId="77777777" w:rsidR="00094CED" w:rsidRPr="006B0203" w:rsidRDefault="00094CED" w:rsidP="00DB499E">
            <w:pPr>
              <w:pStyle w:val="Tablelevel2"/>
              <w:ind w:left="0"/>
              <w:jc w:val="center"/>
              <w:rPr>
                <w:ins w:id="2546" w:author="Jillian Carson-Jackson" w:date="2021-03-25T21:47:00Z"/>
                <w:rFonts w:ascii="Calibri" w:hAnsi="Calibri"/>
                <w:sz w:val="22"/>
                <w:szCs w:val="22"/>
              </w:rPr>
            </w:pPr>
          </w:p>
        </w:tc>
        <w:tc>
          <w:tcPr>
            <w:tcW w:w="2835" w:type="dxa"/>
            <w:shd w:val="clear" w:color="auto" w:fill="D9D9D9" w:themeFill="background1" w:themeFillShade="D9"/>
          </w:tcPr>
          <w:p w14:paraId="1B60EA41" w14:textId="77777777" w:rsidR="00094CED" w:rsidRPr="006B0203" w:rsidRDefault="00094CED" w:rsidP="00DB499E">
            <w:pPr>
              <w:pStyle w:val="Tablelevel2"/>
              <w:ind w:left="0"/>
              <w:jc w:val="center"/>
              <w:rPr>
                <w:ins w:id="2547" w:author="Jillian Carson-Jackson" w:date="2021-03-25T21:47:00Z"/>
                <w:rFonts w:ascii="Calibri" w:hAnsi="Calibri"/>
                <w:sz w:val="22"/>
                <w:szCs w:val="22"/>
              </w:rPr>
            </w:pPr>
          </w:p>
        </w:tc>
      </w:tr>
      <w:tr w:rsidR="00D2783E" w:rsidRPr="006B0203" w14:paraId="6094D47F" w14:textId="77777777" w:rsidTr="00300441">
        <w:trPr>
          <w:cantSplit/>
          <w:trHeight w:hRule="exact" w:val="3592"/>
          <w:jc w:val="center"/>
        </w:trPr>
        <w:tc>
          <w:tcPr>
            <w:tcW w:w="8330" w:type="dxa"/>
            <w:shd w:val="clear" w:color="auto" w:fill="D9D9D9" w:themeFill="background1" w:themeFillShade="D9"/>
          </w:tcPr>
          <w:p w14:paraId="4213D449" w14:textId="1AA6C276" w:rsidR="00D2783E" w:rsidRPr="006B0203" w:rsidRDefault="00D2783E" w:rsidP="00DB499E">
            <w:pPr>
              <w:pStyle w:val="Tablelevel1bold"/>
              <w:rPr>
                <w:rFonts w:ascii="Calibri" w:hAnsi="Calibri"/>
                <w:b w:val="0"/>
                <w:sz w:val="22"/>
                <w:szCs w:val="22"/>
              </w:rPr>
            </w:pPr>
            <w:commentRangeStart w:id="2548"/>
            <w:r w:rsidRPr="006B0203">
              <w:rPr>
                <w:rFonts w:ascii="Calibri" w:hAnsi="Calibri"/>
                <w:b w:val="0"/>
                <w:sz w:val="22"/>
                <w:szCs w:val="22"/>
              </w:rPr>
              <w:t>Legal liabilities of VTS functions</w:t>
            </w:r>
            <w:commentRangeEnd w:id="2548"/>
            <w:r w:rsidR="00331E1C">
              <w:rPr>
                <w:rStyle w:val="CommentReference"/>
                <w:rFonts w:asciiTheme="minorHAnsi" w:eastAsiaTheme="minorHAnsi" w:hAnsiTheme="minorHAnsi"/>
                <w:b w:val="0"/>
              </w:rPr>
              <w:commentReference w:id="2548"/>
            </w:r>
            <w:ins w:id="2549" w:author="Jillian Carson-Jackson" w:date="2021-03-25T21:55:00Z">
              <w:r w:rsidR="00A968F6">
                <w:rPr>
                  <w:rFonts w:ascii="Calibri" w:hAnsi="Calibri"/>
                  <w:b w:val="0"/>
                  <w:sz w:val="22"/>
                  <w:szCs w:val="22"/>
                </w:rPr>
                <w:t xml:space="preserve">  </w:t>
              </w:r>
            </w:ins>
          </w:p>
          <w:p w14:paraId="0DC3DF5F" w14:textId="1BB68C41" w:rsidR="00D2783E" w:rsidRPr="006B0203" w:rsidRDefault="00D2783E" w:rsidP="00DB499E">
            <w:pPr>
              <w:pStyle w:val="Tablelevel2"/>
              <w:rPr>
                <w:rFonts w:ascii="Calibri" w:hAnsi="Calibri"/>
                <w:sz w:val="22"/>
                <w:szCs w:val="22"/>
              </w:rPr>
            </w:pPr>
            <w:r w:rsidRPr="006B0203">
              <w:rPr>
                <w:rFonts w:ascii="Calibri" w:hAnsi="Calibri"/>
                <w:sz w:val="22"/>
                <w:szCs w:val="22"/>
              </w:rPr>
              <w:t xml:space="preserve">Extent of </w:t>
            </w:r>
            <w:commentRangeStart w:id="2550"/>
            <w:commentRangeStart w:id="2551"/>
            <w:del w:id="2552" w:author="Jillian Carson-Jackson" w:date="2021-03-25T21:48:00Z">
              <w:r w:rsidRPr="006B0203" w:rsidDel="00470876">
                <w:rPr>
                  <w:rFonts w:ascii="Calibri" w:hAnsi="Calibri"/>
                  <w:sz w:val="22"/>
                  <w:szCs w:val="22"/>
                </w:rPr>
                <w:delText>competence</w:delText>
              </w:r>
              <w:commentRangeEnd w:id="2550"/>
              <w:r w:rsidR="0015575B" w:rsidDel="00470876">
                <w:rPr>
                  <w:rStyle w:val="CommentReference"/>
                  <w:rFonts w:asciiTheme="minorHAnsi" w:eastAsiaTheme="minorHAnsi" w:hAnsiTheme="minorHAnsi"/>
                </w:rPr>
                <w:commentReference w:id="2550"/>
              </w:r>
              <w:commentRangeEnd w:id="2551"/>
              <w:r w:rsidR="001E0BA6" w:rsidDel="00470876">
                <w:rPr>
                  <w:rStyle w:val="CommentReference"/>
                  <w:rFonts w:asciiTheme="minorHAnsi" w:eastAsiaTheme="minorHAnsi" w:hAnsiTheme="minorHAnsi"/>
                </w:rPr>
                <w:commentReference w:id="2551"/>
              </w:r>
              <w:r w:rsidRPr="006B0203" w:rsidDel="00470876">
                <w:rPr>
                  <w:rFonts w:ascii="Calibri" w:hAnsi="Calibri"/>
                  <w:sz w:val="22"/>
                  <w:szCs w:val="22"/>
                </w:rPr>
                <w:delText xml:space="preserve">, </w:delText>
              </w:r>
            </w:del>
            <w:r w:rsidRPr="006B0203">
              <w:rPr>
                <w:rFonts w:ascii="Calibri" w:hAnsi="Calibri"/>
                <w:sz w:val="22"/>
                <w:szCs w:val="22"/>
              </w:rPr>
              <w:t>authority and responsibility</w:t>
            </w:r>
          </w:p>
          <w:p w14:paraId="2E5CF3BD" w14:textId="77777777"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Competent authority</w:t>
            </w:r>
          </w:p>
          <w:p w14:paraId="3EFF644A" w14:textId="62CFA715"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 xml:space="preserve">VTS </w:t>
            </w:r>
            <w:commentRangeStart w:id="2553"/>
            <w:del w:id="2554" w:author="Jillian Carson-Jackson" w:date="2021-03-25T17:31:00Z">
              <w:r w:rsidRPr="006B0203" w:rsidDel="00F070AF">
                <w:rPr>
                  <w:rFonts w:ascii="Calibri" w:hAnsi="Calibri"/>
                  <w:sz w:val="22"/>
                  <w:szCs w:val="22"/>
                </w:rPr>
                <w:delText>authority</w:delText>
              </w:r>
            </w:del>
            <w:ins w:id="2555" w:author="Jillian Carson-Jackson" w:date="2021-03-25T17:31:00Z">
              <w:r w:rsidR="00F070AF">
                <w:rPr>
                  <w:rFonts w:ascii="Calibri" w:hAnsi="Calibri"/>
                  <w:sz w:val="22"/>
                  <w:szCs w:val="22"/>
                </w:rPr>
                <w:t>provider</w:t>
              </w:r>
            </w:ins>
            <w:commentRangeEnd w:id="2553"/>
            <w:ins w:id="2556" w:author="Jillian Carson-Jackson" w:date="2021-03-25T17:32:00Z">
              <w:r w:rsidR="00F070AF">
                <w:rPr>
                  <w:rStyle w:val="CommentReference"/>
                  <w:rFonts w:asciiTheme="minorHAnsi" w:eastAsiaTheme="minorHAnsi" w:hAnsiTheme="minorHAnsi"/>
                </w:rPr>
                <w:commentReference w:id="2553"/>
              </w:r>
            </w:ins>
          </w:p>
          <w:p w14:paraId="66B7416C" w14:textId="79697F43" w:rsidR="00D2783E" w:rsidRDefault="00300441" w:rsidP="00D678F8">
            <w:pPr>
              <w:pStyle w:val="Tablelevel2"/>
              <w:ind w:left="697"/>
              <w:rPr>
                <w:ins w:id="2557" w:author="Jillian Carson-Jackson" w:date="2021-03-25T21:51:00Z"/>
                <w:rFonts w:ascii="Calibri" w:hAnsi="Calibri"/>
                <w:sz w:val="22"/>
                <w:szCs w:val="22"/>
              </w:rPr>
            </w:pPr>
            <w:ins w:id="2558" w:author="Jillian Carson-Jackson" w:date="2021-03-25T21:51:00Z">
              <w:r>
                <w:rPr>
                  <w:rFonts w:ascii="Calibri" w:hAnsi="Calibri"/>
                  <w:sz w:val="22"/>
                  <w:szCs w:val="22"/>
                </w:rPr>
                <w:t xml:space="preserve">VTS </w:t>
              </w:r>
            </w:ins>
            <w:r w:rsidR="00D2783E" w:rsidRPr="006B0203">
              <w:rPr>
                <w:rFonts w:ascii="Calibri" w:hAnsi="Calibri"/>
                <w:sz w:val="22"/>
                <w:szCs w:val="22"/>
              </w:rPr>
              <w:t>Personnel</w:t>
            </w:r>
          </w:p>
          <w:p w14:paraId="6259CB22" w14:textId="23CB4B60" w:rsidR="00300441" w:rsidRDefault="00300441" w:rsidP="00D678F8">
            <w:pPr>
              <w:pStyle w:val="Tablelevel2"/>
              <w:ind w:left="697"/>
              <w:rPr>
                <w:ins w:id="2559" w:author="Jillian Carson-Jackson" w:date="2021-03-25T21:51:00Z"/>
                <w:rFonts w:ascii="Calibri" w:hAnsi="Calibri"/>
                <w:sz w:val="22"/>
                <w:szCs w:val="22"/>
              </w:rPr>
            </w:pPr>
          </w:p>
          <w:p w14:paraId="082BBC39" w14:textId="77777777" w:rsidR="00300441" w:rsidRPr="00300441" w:rsidRDefault="00300441" w:rsidP="00300441">
            <w:pPr>
              <w:pStyle w:val="Tablelevel2"/>
              <w:ind w:left="697"/>
              <w:rPr>
                <w:ins w:id="2560" w:author="Jillian Carson-Jackson" w:date="2021-03-25T21:51:00Z"/>
                <w:rFonts w:ascii="Calibri" w:hAnsi="Calibri"/>
                <w:sz w:val="22"/>
                <w:szCs w:val="22"/>
              </w:rPr>
            </w:pPr>
            <w:ins w:id="2561" w:author="Jillian Carson-Jackson" w:date="2021-03-25T21:51:00Z">
              <w:r w:rsidRPr="00300441">
                <w:rPr>
                  <w:rFonts w:ascii="Calibri" w:hAnsi="Calibri"/>
                  <w:sz w:val="22"/>
                  <w:szCs w:val="22"/>
                </w:rPr>
                <w:t>- Routine operations</w:t>
              </w:r>
            </w:ins>
          </w:p>
          <w:p w14:paraId="10E093ED" w14:textId="768CB13B" w:rsidR="00300441" w:rsidRPr="00300441" w:rsidRDefault="00300441" w:rsidP="00300441">
            <w:pPr>
              <w:pStyle w:val="Tablelevel2"/>
              <w:ind w:left="697"/>
              <w:rPr>
                <w:ins w:id="2562" w:author="Jillian Carson-Jackson" w:date="2021-03-25T21:51:00Z"/>
                <w:rFonts w:ascii="Calibri" w:hAnsi="Calibri"/>
                <w:sz w:val="22"/>
                <w:szCs w:val="22"/>
              </w:rPr>
            </w:pPr>
            <w:ins w:id="2563" w:author="Jillian Carson-Jackson" w:date="2021-03-25T21:51:00Z">
              <w:r w:rsidRPr="00300441">
                <w:rPr>
                  <w:rFonts w:ascii="Calibri" w:hAnsi="Calibri"/>
                  <w:sz w:val="22"/>
                  <w:szCs w:val="22"/>
                </w:rPr>
                <w:t>- Incidents</w:t>
              </w:r>
            </w:ins>
            <w:ins w:id="2564" w:author="Jillian Carson-Jackson" w:date="2021-03-25T21:52:00Z">
              <w:r w:rsidR="00DF5C68">
                <w:rPr>
                  <w:rFonts w:ascii="Calibri" w:hAnsi="Calibri"/>
                  <w:sz w:val="22"/>
                  <w:szCs w:val="22"/>
                </w:rPr>
                <w:t xml:space="preserve"> </w:t>
              </w:r>
            </w:ins>
            <w:ins w:id="2565" w:author="Jillian Carson-Jackson" w:date="2021-03-25T21:54:00Z">
              <w:r w:rsidR="00312192">
                <w:rPr>
                  <w:rFonts w:ascii="Calibri" w:hAnsi="Calibri"/>
                  <w:sz w:val="22"/>
                  <w:szCs w:val="22"/>
                </w:rPr>
                <w:t xml:space="preserve">/ </w:t>
              </w:r>
            </w:ins>
            <w:commentRangeStart w:id="2566"/>
            <w:ins w:id="2567" w:author="Jillian Carson-Jackson" w:date="2021-03-25T21:52:00Z">
              <w:r w:rsidR="00DF5C68">
                <w:rPr>
                  <w:rFonts w:ascii="Calibri" w:hAnsi="Calibri"/>
                  <w:sz w:val="22"/>
                  <w:szCs w:val="22"/>
                </w:rPr>
                <w:t>Emergency</w:t>
              </w:r>
            </w:ins>
            <w:ins w:id="2568" w:author="Jillian Carson-Jackson" w:date="2021-03-25T21:54:00Z">
              <w:r w:rsidR="00312192">
                <w:rPr>
                  <w:rFonts w:ascii="Calibri" w:hAnsi="Calibri"/>
                  <w:sz w:val="22"/>
                  <w:szCs w:val="22"/>
                </w:rPr>
                <w:t xml:space="preserve"> response</w:t>
              </w:r>
              <w:commentRangeEnd w:id="2566"/>
              <w:r w:rsidR="00312192">
                <w:rPr>
                  <w:rStyle w:val="CommentReference"/>
                  <w:rFonts w:asciiTheme="minorHAnsi" w:eastAsiaTheme="minorHAnsi" w:hAnsiTheme="minorHAnsi"/>
                </w:rPr>
                <w:commentReference w:id="2566"/>
              </w:r>
            </w:ins>
          </w:p>
          <w:p w14:paraId="1297ADF0" w14:textId="77777777" w:rsidR="00300441" w:rsidRPr="00300441" w:rsidRDefault="00300441" w:rsidP="00300441">
            <w:pPr>
              <w:pStyle w:val="Tablelevel2"/>
              <w:ind w:left="697"/>
              <w:rPr>
                <w:ins w:id="2569" w:author="Jillian Carson-Jackson" w:date="2021-03-25T21:51:00Z"/>
                <w:rFonts w:ascii="Calibri" w:hAnsi="Calibri"/>
                <w:sz w:val="22"/>
                <w:szCs w:val="22"/>
              </w:rPr>
            </w:pPr>
            <w:ins w:id="2570" w:author="Jillian Carson-Jackson" w:date="2021-03-25T21:51:00Z">
              <w:r w:rsidRPr="00300441">
                <w:rPr>
                  <w:rFonts w:ascii="Calibri" w:hAnsi="Calibri"/>
                  <w:sz w:val="22"/>
                  <w:szCs w:val="22"/>
                </w:rPr>
                <w:t>- Accuracy of information promulgated</w:t>
              </w:r>
            </w:ins>
          </w:p>
          <w:p w14:paraId="49177352" w14:textId="5FF88490" w:rsidR="00300441" w:rsidRDefault="00300441" w:rsidP="00300441">
            <w:pPr>
              <w:pStyle w:val="Tablelevel2"/>
              <w:ind w:left="697"/>
              <w:rPr>
                <w:ins w:id="2571" w:author="Jillian Carson-Jackson" w:date="2021-03-25T21:51:00Z"/>
                <w:rFonts w:ascii="Calibri" w:hAnsi="Calibri"/>
                <w:sz w:val="22"/>
                <w:szCs w:val="22"/>
              </w:rPr>
            </w:pPr>
            <w:ins w:id="2572" w:author="Jillian Carson-Jackson" w:date="2021-03-25T21:51:00Z">
              <w:r w:rsidRPr="00300441">
                <w:rPr>
                  <w:rFonts w:ascii="Calibri" w:hAnsi="Calibri"/>
                  <w:sz w:val="22"/>
                  <w:szCs w:val="22"/>
                </w:rPr>
                <w:t>- Requirements and limitations of their authority</w:t>
              </w:r>
            </w:ins>
          </w:p>
          <w:p w14:paraId="66E0E8AC" w14:textId="79256CD5" w:rsidR="00300441" w:rsidRPr="006B0203" w:rsidRDefault="008D677A" w:rsidP="00D678F8">
            <w:pPr>
              <w:pStyle w:val="Tablelevel2"/>
              <w:ind w:left="697"/>
              <w:rPr>
                <w:rFonts w:ascii="Calibri" w:hAnsi="Calibri"/>
                <w:sz w:val="22"/>
                <w:szCs w:val="22"/>
              </w:rPr>
            </w:pPr>
            <w:ins w:id="2573" w:author="Jillian Carson-Jackson" w:date="2021-03-25T21:57:00Z">
              <w:r>
                <w:rPr>
                  <w:rFonts w:ascii="Calibri" w:hAnsi="Calibri"/>
                  <w:sz w:val="22"/>
                  <w:szCs w:val="22"/>
                </w:rPr>
                <w:t>[</w:t>
              </w:r>
              <w:r w:rsidR="006E4826" w:rsidRPr="006F79DB">
                <w:rPr>
                  <w:rFonts w:ascii="Calibri" w:hAnsi="Calibri"/>
                  <w:sz w:val="22"/>
                  <w:szCs w:val="22"/>
                  <w:highlight w:val="yellow"/>
                </w:rPr>
                <w:t xml:space="preserve">discussion – included concept of legal, civil, administrative and </w:t>
              </w:r>
            </w:ins>
            <w:ins w:id="2574" w:author="Jillian Carson-Jackson" w:date="2021-03-25T21:58:00Z">
              <w:r w:rsidR="006E4826" w:rsidRPr="006F79DB">
                <w:rPr>
                  <w:rFonts w:ascii="Calibri" w:hAnsi="Calibri"/>
                  <w:sz w:val="22"/>
                  <w:szCs w:val="22"/>
                  <w:highlight w:val="yellow"/>
                </w:rPr>
                <w:t>criminal</w:t>
              </w:r>
              <w:r w:rsidR="006E4826">
                <w:rPr>
                  <w:rFonts w:ascii="Calibri" w:hAnsi="Calibri"/>
                  <w:sz w:val="22"/>
                  <w:szCs w:val="22"/>
                </w:rPr>
                <w:t>]</w:t>
              </w:r>
            </w:ins>
          </w:p>
          <w:p w14:paraId="1F55C492" w14:textId="77777777" w:rsidR="00D2783E" w:rsidRPr="006B0203" w:rsidRDefault="00D2783E" w:rsidP="00DB499E">
            <w:pPr>
              <w:pStyle w:val="BodyText"/>
              <w:rPr>
                <w:rFonts w:ascii="Calibri" w:hAnsi="Calibri"/>
                <w:szCs w:val="22"/>
              </w:rPr>
            </w:pPr>
          </w:p>
        </w:tc>
        <w:tc>
          <w:tcPr>
            <w:tcW w:w="3118" w:type="dxa"/>
            <w:shd w:val="clear" w:color="auto" w:fill="D9D9D9" w:themeFill="background1" w:themeFillShade="D9"/>
          </w:tcPr>
          <w:p w14:paraId="3862E3F0"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44CF524B" w14:textId="77777777" w:rsidR="00D2783E" w:rsidRPr="006B0203" w:rsidRDefault="00D2783E" w:rsidP="00DB499E">
            <w:pPr>
              <w:pStyle w:val="Tablelevel2"/>
              <w:ind w:left="0"/>
              <w:jc w:val="center"/>
              <w:rPr>
                <w:rFonts w:ascii="Calibri" w:hAnsi="Calibri"/>
                <w:sz w:val="22"/>
                <w:szCs w:val="22"/>
              </w:rPr>
            </w:pPr>
          </w:p>
        </w:tc>
      </w:tr>
      <w:tr w:rsidR="00D2783E" w:rsidRPr="006B0203" w14:paraId="44A295AB" w14:textId="77777777" w:rsidTr="00575E73">
        <w:trPr>
          <w:cantSplit/>
          <w:trHeight w:hRule="exact" w:val="340"/>
          <w:jc w:val="center"/>
        </w:trPr>
        <w:tc>
          <w:tcPr>
            <w:tcW w:w="8330" w:type="dxa"/>
            <w:shd w:val="clear" w:color="auto" w:fill="D9D9D9" w:themeFill="background1" w:themeFillShade="D9"/>
          </w:tcPr>
          <w:p w14:paraId="48A8F064" w14:textId="3E497C78" w:rsidR="00D2783E" w:rsidRPr="006B0203" w:rsidRDefault="00D2783E" w:rsidP="00DB499E">
            <w:pPr>
              <w:pStyle w:val="Tablelevel1"/>
              <w:rPr>
                <w:rFonts w:ascii="Calibri" w:hAnsi="Calibri"/>
                <w:szCs w:val="22"/>
                <w:lang w:eastAsia="en-GB"/>
              </w:rPr>
            </w:pPr>
            <w:commentRangeStart w:id="2575"/>
            <w:commentRangeStart w:id="2576"/>
            <w:del w:id="2577" w:author="Jillian Carson-Jackson" w:date="2021-03-25T21:48:00Z">
              <w:r w:rsidRPr="006B0203" w:rsidDel="00470876">
                <w:rPr>
                  <w:rFonts w:ascii="Calibri" w:hAnsi="Calibri"/>
                  <w:szCs w:val="22"/>
                  <w:lang w:eastAsia="en-GB"/>
                </w:rPr>
                <w:delText xml:space="preserve">Carriage of relevant ship certificates </w:delText>
              </w:r>
              <w:commentRangeEnd w:id="2575"/>
              <w:r w:rsidR="00590C8F" w:rsidDel="00470876">
                <w:rPr>
                  <w:rStyle w:val="CommentReference"/>
                  <w:rFonts w:asciiTheme="minorHAnsi" w:eastAsiaTheme="minorHAnsi" w:hAnsiTheme="minorHAnsi"/>
                  <w:lang w:eastAsia="en-GB"/>
                </w:rPr>
                <w:commentReference w:id="2575"/>
              </w:r>
              <w:commentRangeEnd w:id="2576"/>
              <w:r w:rsidR="003E7226" w:rsidDel="00470876">
                <w:rPr>
                  <w:rStyle w:val="CommentReference"/>
                  <w:rFonts w:asciiTheme="minorHAnsi" w:eastAsiaTheme="minorHAnsi" w:hAnsiTheme="minorHAnsi"/>
                  <w:lang w:eastAsia="en-GB"/>
                </w:rPr>
                <w:commentReference w:id="2576"/>
              </w:r>
            </w:del>
          </w:p>
        </w:tc>
        <w:tc>
          <w:tcPr>
            <w:tcW w:w="3118" w:type="dxa"/>
            <w:shd w:val="clear" w:color="auto" w:fill="D9D9D9" w:themeFill="background1" w:themeFillShade="D9"/>
          </w:tcPr>
          <w:p w14:paraId="141B0785"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6BFC2EF6" w14:textId="77777777" w:rsidR="00D2783E" w:rsidRPr="006B0203" w:rsidRDefault="00D2783E" w:rsidP="00DB499E">
            <w:pPr>
              <w:pStyle w:val="Tablelevel2"/>
              <w:ind w:left="0"/>
              <w:jc w:val="center"/>
              <w:rPr>
                <w:rFonts w:ascii="Calibri" w:hAnsi="Calibri"/>
                <w:sz w:val="22"/>
                <w:szCs w:val="22"/>
              </w:rPr>
            </w:pPr>
          </w:p>
        </w:tc>
      </w:tr>
      <w:tr w:rsidR="00D2783E" w:rsidRPr="006B0203" w14:paraId="3A92656E" w14:textId="77777777" w:rsidTr="00575E73">
        <w:trPr>
          <w:cantSplit/>
          <w:trHeight w:hRule="exact" w:val="467"/>
          <w:jc w:val="center"/>
        </w:trPr>
        <w:tc>
          <w:tcPr>
            <w:tcW w:w="8330" w:type="dxa"/>
            <w:shd w:val="clear" w:color="auto" w:fill="D9D9D9" w:themeFill="background1" w:themeFillShade="D9"/>
            <w:vAlign w:val="center"/>
          </w:tcPr>
          <w:p w14:paraId="2C54962B" w14:textId="77777777" w:rsidR="00D2783E" w:rsidRPr="006B0203" w:rsidRDefault="00D2783E" w:rsidP="00DB499E">
            <w:pPr>
              <w:pStyle w:val="Tablelevel1bold"/>
              <w:rPr>
                <w:rFonts w:ascii="Calibri" w:hAnsi="Calibri"/>
                <w:sz w:val="22"/>
                <w:szCs w:val="22"/>
              </w:rPr>
            </w:pPr>
            <w:r w:rsidRPr="006B0203">
              <w:rPr>
                <w:rFonts w:ascii="Calibri" w:hAnsi="Calibri"/>
                <w:sz w:val="22"/>
                <w:szCs w:val="22"/>
              </w:rPr>
              <w:t>Roles and responsibilities</w:t>
            </w:r>
          </w:p>
        </w:tc>
        <w:tc>
          <w:tcPr>
            <w:tcW w:w="3118" w:type="dxa"/>
            <w:shd w:val="clear" w:color="auto" w:fill="D9D9D9" w:themeFill="background1" w:themeFillShade="D9"/>
          </w:tcPr>
          <w:p w14:paraId="4411A951"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4995D04" w14:textId="77777777" w:rsidR="00D2783E" w:rsidRPr="006B0203" w:rsidRDefault="00D2783E" w:rsidP="00DB499E">
            <w:pPr>
              <w:pStyle w:val="Tablelevel2"/>
              <w:ind w:left="0"/>
              <w:jc w:val="center"/>
              <w:rPr>
                <w:rFonts w:ascii="Calibri" w:hAnsi="Calibri"/>
                <w:sz w:val="22"/>
                <w:szCs w:val="22"/>
              </w:rPr>
            </w:pPr>
          </w:p>
        </w:tc>
      </w:tr>
      <w:tr w:rsidR="00D2783E" w:rsidRPr="006B0203" w14:paraId="35C79282" w14:textId="77777777" w:rsidTr="00575E73">
        <w:trPr>
          <w:cantSplit/>
          <w:trHeight w:hRule="exact" w:val="568"/>
          <w:jc w:val="center"/>
        </w:trPr>
        <w:tc>
          <w:tcPr>
            <w:tcW w:w="8330" w:type="dxa"/>
            <w:shd w:val="clear" w:color="auto" w:fill="D9D9D9" w:themeFill="background1" w:themeFillShade="D9"/>
          </w:tcPr>
          <w:p w14:paraId="5F0FE264" w14:textId="77777777" w:rsidR="00D2783E" w:rsidRDefault="00D2783E" w:rsidP="00DB499E">
            <w:pPr>
              <w:pStyle w:val="Tablelevel1"/>
              <w:rPr>
                <w:ins w:id="2578" w:author="Jillian Carson-Jackson" w:date="2021-04-21T20:07:00Z"/>
                <w:rFonts w:ascii="Calibri" w:hAnsi="Calibri"/>
                <w:i/>
                <w:szCs w:val="22"/>
                <w:lang w:eastAsia="en-GB"/>
              </w:rPr>
            </w:pPr>
            <w:del w:id="2579" w:author="Jillian Carson-Jackson" w:date="2021-03-25T21:49:00Z">
              <w:r w:rsidRPr="006B0203" w:rsidDel="00470876">
                <w:rPr>
                  <w:rFonts w:ascii="Calibri" w:hAnsi="Calibri"/>
                  <w:i/>
                  <w:szCs w:val="22"/>
                  <w:lang w:eastAsia="en-GB"/>
                </w:rPr>
                <w:delText xml:space="preserve">Explain </w:delText>
              </w:r>
            </w:del>
            <w:ins w:id="2580" w:author="Jillian Carson-Jackson" w:date="2021-03-25T21:49:00Z">
              <w:r w:rsidR="00470876">
                <w:rPr>
                  <w:rFonts w:ascii="Calibri" w:hAnsi="Calibri"/>
                  <w:i/>
                  <w:szCs w:val="22"/>
                  <w:lang w:eastAsia="en-GB"/>
                </w:rPr>
                <w:t>Identify</w:t>
              </w:r>
              <w:r w:rsidR="00470876" w:rsidRPr="006B0203">
                <w:rPr>
                  <w:rFonts w:ascii="Calibri" w:hAnsi="Calibri"/>
                  <w:i/>
                  <w:szCs w:val="22"/>
                  <w:lang w:eastAsia="en-GB"/>
                </w:rPr>
                <w:t xml:space="preserve"> </w:t>
              </w:r>
            </w:ins>
            <w:r w:rsidRPr="006B0203">
              <w:rPr>
                <w:rFonts w:ascii="Calibri" w:hAnsi="Calibri"/>
                <w:i/>
                <w:szCs w:val="22"/>
                <w:lang w:eastAsia="en-GB"/>
              </w:rPr>
              <w:t>the roles, responsibilities of and relationships between ship masters, marine pilots, VTS and allied services</w:t>
            </w:r>
          </w:p>
          <w:p w14:paraId="11B3AE62" w14:textId="77777777" w:rsidR="00364856" w:rsidRPr="00364856" w:rsidRDefault="00364856" w:rsidP="00364856">
            <w:pPr>
              <w:rPr>
                <w:ins w:id="2581" w:author="Jillian Carson-Jackson" w:date="2021-04-21T20:07:00Z"/>
              </w:rPr>
            </w:pPr>
          </w:p>
          <w:p w14:paraId="63B46C25" w14:textId="77777777" w:rsidR="00364856" w:rsidRPr="00364856" w:rsidRDefault="00364856" w:rsidP="00364856">
            <w:pPr>
              <w:rPr>
                <w:ins w:id="2582" w:author="Jillian Carson-Jackson" w:date="2021-04-21T20:07:00Z"/>
              </w:rPr>
            </w:pPr>
          </w:p>
          <w:p w14:paraId="3CFDCF42" w14:textId="77777777" w:rsidR="00364856" w:rsidRPr="00364856" w:rsidRDefault="00364856" w:rsidP="00364856">
            <w:pPr>
              <w:rPr>
                <w:ins w:id="2583" w:author="Jillian Carson-Jackson" w:date="2021-04-21T20:07:00Z"/>
              </w:rPr>
            </w:pPr>
          </w:p>
          <w:p w14:paraId="08D0D104" w14:textId="77777777" w:rsidR="00364856" w:rsidRPr="00364856" w:rsidRDefault="00364856" w:rsidP="00364856">
            <w:pPr>
              <w:rPr>
                <w:ins w:id="2584" w:author="Jillian Carson-Jackson" w:date="2021-04-21T20:07:00Z"/>
              </w:rPr>
            </w:pPr>
          </w:p>
          <w:p w14:paraId="6CA83B7A" w14:textId="77777777" w:rsidR="00364856" w:rsidRPr="00364856" w:rsidRDefault="00364856" w:rsidP="00364856">
            <w:pPr>
              <w:rPr>
                <w:ins w:id="2585" w:author="Jillian Carson-Jackson" w:date="2021-04-21T20:07:00Z"/>
              </w:rPr>
            </w:pPr>
          </w:p>
          <w:p w14:paraId="206C3D1B" w14:textId="77777777" w:rsidR="00364856" w:rsidRPr="00364856" w:rsidRDefault="00364856" w:rsidP="00364856">
            <w:pPr>
              <w:rPr>
                <w:ins w:id="2586" w:author="Jillian Carson-Jackson" w:date="2021-04-21T20:07:00Z"/>
              </w:rPr>
            </w:pPr>
          </w:p>
          <w:p w14:paraId="4E74DFB7" w14:textId="77777777" w:rsidR="00364856" w:rsidRPr="00364856" w:rsidRDefault="00364856" w:rsidP="00364856">
            <w:pPr>
              <w:rPr>
                <w:ins w:id="2587" w:author="Jillian Carson-Jackson" w:date="2021-04-21T20:07:00Z"/>
              </w:rPr>
            </w:pPr>
          </w:p>
          <w:p w14:paraId="1D49F3EC" w14:textId="48FDFC95" w:rsidR="00364856" w:rsidRPr="00364856" w:rsidRDefault="00364856" w:rsidP="00364856">
            <w:pPr>
              <w:tabs>
                <w:tab w:val="left" w:pos="7425"/>
              </w:tabs>
            </w:pPr>
            <w:ins w:id="2588" w:author="Jillian Carson-Jackson" w:date="2021-04-21T20:07:00Z">
              <w:r>
                <w:tab/>
              </w:r>
            </w:ins>
          </w:p>
        </w:tc>
        <w:tc>
          <w:tcPr>
            <w:tcW w:w="3118" w:type="dxa"/>
            <w:shd w:val="clear" w:color="auto" w:fill="D9D9D9" w:themeFill="background1" w:themeFillShade="D9"/>
          </w:tcPr>
          <w:p w14:paraId="391F58B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29C0063" w14:textId="77777777" w:rsidR="00D2783E" w:rsidRPr="006B0203" w:rsidRDefault="00D2783E" w:rsidP="00DB499E">
            <w:pPr>
              <w:pStyle w:val="Tablelevel2"/>
              <w:ind w:left="0"/>
              <w:jc w:val="center"/>
              <w:rPr>
                <w:rFonts w:ascii="Calibri" w:hAnsi="Calibri"/>
                <w:sz w:val="22"/>
                <w:szCs w:val="22"/>
              </w:rPr>
            </w:pPr>
          </w:p>
        </w:tc>
      </w:tr>
      <w:tr w:rsidR="00D2783E" w:rsidRPr="006B0203" w:rsidDel="007D6B1C" w14:paraId="1F643D20" w14:textId="26C33C2B" w:rsidTr="00E65EE0">
        <w:trPr>
          <w:cantSplit/>
          <w:trHeight w:hRule="exact" w:val="2161"/>
          <w:jc w:val="center"/>
          <w:del w:id="2589" w:author="Jillian Carson-Jackson" w:date="2021-04-21T20:18:00Z"/>
        </w:trPr>
        <w:tc>
          <w:tcPr>
            <w:tcW w:w="8330" w:type="dxa"/>
            <w:shd w:val="clear" w:color="auto" w:fill="D9D9D9" w:themeFill="background1" w:themeFillShade="D9"/>
          </w:tcPr>
          <w:p w14:paraId="444C5614" w14:textId="5B23D889" w:rsidR="00D2783E" w:rsidRPr="006B0203" w:rsidDel="007D6B1C" w:rsidRDefault="00D2783E" w:rsidP="00DB499E">
            <w:pPr>
              <w:pStyle w:val="Tablelevel1bold"/>
              <w:rPr>
                <w:del w:id="2590" w:author="Jillian Carson-Jackson" w:date="2021-04-21T20:18:00Z"/>
                <w:rFonts w:ascii="Calibri" w:hAnsi="Calibri"/>
                <w:b w:val="0"/>
                <w:sz w:val="22"/>
                <w:szCs w:val="22"/>
              </w:rPr>
            </w:pPr>
            <w:del w:id="2591" w:author="Jillian Carson-Jackson" w:date="2021-04-21T20:18:00Z">
              <w:r w:rsidRPr="006B0203" w:rsidDel="007D6B1C">
                <w:rPr>
                  <w:rFonts w:ascii="Calibri" w:hAnsi="Calibri"/>
                  <w:b w:val="0"/>
                  <w:sz w:val="22"/>
                  <w:szCs w:val="22"/>
                </w:rPr>
                <w:lastRenderedPageBreak/>
                <w:delText>Ship masters</w:delText>
              </w:r>
            </w:del>
          </w:p>
          <w:p w14:paraId="01490449" w14:textId="48665475" w:rsidR="00E65EE0" w:rsidRPr="006B0203" w:rsidDel="007D6B1C" w:rsidRDefault="00D2783E" w:rsidP="00DB499E">
            <w:pPr>
              <w:pStyle w:val="Tablelevel2"/>
              <w:rPr>
                <w:del w:id="2592" w:author="Jillian Carson-Jackson" w:date="2021-04-21T20:18:00Z"/>
                <w:rFonts w:ascii="Calibri" w:hAnsi="Calibri"/>
                <w:sz w:val="22"/>
                <w:szCs w:val="22"/>
              </w:rPr>
            </w:pPr>
            <w:del w:id="2593" w:author="Jillian Carson-Jackson" w:date="2021-04-21T20:18:00Z">
              <w:r w:rsidRPr="006B0203" w:rsidDel="009A479F">
                <w:rPr>
                  <w:rFonts w:ascii="Calibri" w:hAnsi="Calibri"/>
                  <w:sz w:val="22"/>
                  <w:szCs w:val="22"/>
                </w:rPr>
                <w:delText xml:space="preserve">Responsibility </w:delText>
              </w:r>
              <w:r w:rsidRPr="006B0203" w:rsidDel="007D6B1C">
                <w:rPr>
                  <w:rFonts w:ascii="Calibri" w:hAnsi="Calibri"/>
                  <w:sz w:val="22"/>
                  <w:szCs w:val="22"/>
                </w:rPr>
                <w:delText>of the ship master</w:delText>
              </w:r>
            </w:del>
          </w:p>
          <w:p w14:paraId="6D1A93A3" w14:textId="18C2F27C" w:rsidR="00D2783E" w:rsidRPr="006B0203" w:rsidDel="007D6B1C" w:rsidRDefault="00D2783E" w:rsidP="00DB499E">
            <w:pPr>
              <w:pStyle w:val="Tablelevel2"/>
              <w:rPr>
                <w:del w:id="2594" w:author="Jillian Carson-Jackson" w:date="2021-04-21T20:18:00Z"/>
                <w:rFonts w:ascii="Calibri" w:hAnsi="Calibri"/>
                <w:sz w:val="22"/>
                <w:szCs w:val="22"/>
              </w:rPr>
            </w:pPr>
            <w:del w:id="2595" w:author="Jillian Carson-Jackson" w:date="2021-04-21T20:16:00Z">
              <w:r w:rsidRPr="006B0203" w:rsidDel="0013193A">
                <w:rPr>
                  <w:rFonts w:ascii="Calibri" w:hAnsi="Calibri"/>
                  <w:sz w:val="22"/>
                  <w:szCs w:val="22"/>
                </w:rPr>
                <w:delText>Responsibility of the ship master to VTS</w:delText>
              </w:r>
            </w:del>
          </w:p>
        </w:tc>
        <w:tc>
          <w:tcPr>
            <w:tcW w:w="3118" w:type="dxa"/>
            <w:shd w:val="clear" w:color="auto" w:fill="D9D9D9" w:themeFill="background1" w:themeFillShade="D9"/>
          </w:tcPr>
          <w:p w14:paraId="2F9EC309" w14:textId="09DD3AB2" w:rsidR="00D2783E" w:rsidRPr="006B0203" w:rsidDel="007D6B1C" w:rsidRDefault="00D2783E" w:rsidP="00DB499E">
            <w:pPr>
              <w:pStyle w:val="Tablelevel2"/>
              <w:ind w:left="0"/>
              <w:jc w:val="center"/>
              <w:rPr>
                <w:del w:id="2596" w:author="Jillian Carson-Jackson" w:date="2021-04-21T20:18:00Z"/>
                <w:rFonts w:ascii="Calibri" w:hAnsi="Calibri"/>
                <w:sz w:val="22"/>
                <w:szCs w:val="22"/>
              </w:rPr>
            </w:pPr>
          </w:p>
        </w:tc>
        <w:tc>
          <w:tcPr>
            <w:tcW w:w="2835" w:type="dxa"/>
            <w:shd w:val="clear" w:color="auto" w:fill="D9D9D9" w:themeFill="background1" w:themeFillShade="D9"/>
          </w:tcPr>
          <w:p w14:paraId="78ACFC9E" w14:textId="07216242" w:rsidR="00D2783E" w:rsidRPr="006B0203" w:rsidDel="007D6B1C" w:rsidRDefault="00D2783E" w:rsidP="00DB499E">
            <w:pPr>
              <w:pStyle w:val="Tablelevel2"/>
              <w:ind w:left="0"/>
              <w:jc w:val="center"/>
              <w:rPr>
                <w:del w:id="2597" w:author="Jillian Carson-Jackson" w:date="2021-04-21T20:18:00Z"/>
                <w:rFonts w:ascii="Calibri" w:hAnsi="Calibri"/>
                <w:sz w:val="22"/>
                <w:szCs w:val="22"/>
              </w:rPr>
            </w:pPr>
          </w:p>
        </w:tc>
      </w:tr>
      <w:tr w:rsidR="00D2783E" w:rsidRPr="006B0203" w:rsidDel="007D6B1C" w14:paraId="7A07955B" w14:textId="07AE8046" w:rsidTr="00575E73">
        <w:trPr>
          <w:cantSplit/>
          <w:trHeight w:hRule="exact" w:val="978"/>
          <w:jc w:val="center"/>
          <w:del w:id="2598" w:author="Jillian Carson-Jackson" w:date="2021-04-21T20:18:00Z"/>
        </w:trPr>
        <w:tc>
          <w:tcPr>
            <w:tcW w:w="8330" w:type="dxa"/>
            <w:shd w:val="clear" w:color="auto" w:fill="D9D9D9" w:themeFill="background1" w:themeFillShade="D9"/>
          </w:tcPr>
          <w:p w14:paraId="6389B4B0" w14:textId="237A2B52" w:rsidR="00D2783E" w:rsidRPr="006B0203" w:rsidDel="007D6B1C" w:rsidRDefault="00D2783E" w:rsidP="00DB499E">
            <w:pPr>
              <w:pStyle w:val="Tablelevel1bold"/>
              <w:rPr>
                <w:del w:id="2599" w:author="Jillian Carson-Jackson" w:date="2021-04-21T20:18:00Z"/>
                <w:rFonts w:ascii="Calibri" w:hAnsi="Calibri"/>
                <w:b w:val="0"/>
                <w:sz w:val="22"/>
                <w:szCs w:val="22"/>
              </w:rPr>
            </w:pPr>
            <w:del w:id="2600" w:author="Jillian Carson-Jackson" w:date="2021-04-21T20:18:00Z">
              <w:r w:rsidRPr="006B0203" w:rsidDel="007D6B1C">
                <w:rPr>
                  <w:rFonts w:ascii="Calibri" w:hAnsi="Calibri"/>
                  <w:b w:val="0"/>
                  <w:sz w:val="22"/>
                  <w:szCs w:val="22"/>
                </w:rPr>
                <w:delText>Marine pilots</w:delText>
              </w:r>
            </w:del>
          </w:p>
          <w:p w14:paraId="34E5A964" w14:textId="2F9B7D5F" w:rsidR="00D2783E" w:rsidRPr="006B0203" w:rsidDel="0013193A" w:rsidRDefault="00D2783E" w:rsidP="00DB499E">
            <w:pPr>
              <w:pStyle w:val="Tablelevel2"/>
              <w:rPr>
                <w:del w:id="2601" w:author="Jillian Carson-Jackson" w:date="2021-04-21T20:16:00Z"/>
                <w:rFonts w:ascii="Calibri" w:hAnsi="Calibri"/>
                <w:sz w:val="22"/>
                <w:szCs w:val="22"/>
              </w:rPr>
            </w:pPr>
            <w:del w:id="2602" w:author="Jillian Carson-Jackson" w:date="2021-04-21T20:16:00Z">
              <w:r w:rsidRPr="006B0203" w:rsidDel="0013193A">
                <w:rPr>
                  <w:rFonts w:ascii="Calibri" w:hAnsi="Calibri"/>
                  <w:sz w:val="22"/>
                  <w:szCs w:val="22"/>
                </w:rPr>
                <w:delText xml:space="preserve">Responsibility of the pilot to the </w:delText>
              </w:r>
            </w:del>
            <w:del w:id="2603" w:author="Jillian Carson-Jackson" w:date="2021-04-21T20:11:00Z">
              <w:r w:rsidRPr="006B0203" w:rsidDel="00313C76">
                <w:rPr>
                  <w:rFonts w:ascii="Calibri" w:hAnsi="Calibri"/>
                  <w:sz w:val="22"/>
                  <w:szCs w:val="22"/>
                </w:rPr>
                <w:delText>ship master</w:delText>
              </w:r>
            </w:del>
          </w:p>
          <w:p w14:paraId="69A038EB" w14:textId="13907240" w:rsidR="00D2783E" w:rsidRPr="006B0203" w:rsidDel="007D6B1C" w:rsidRDefault="00D2783E" w:rsidP="00DB499E">
            <w:pPr>
              <w:pStyle w:val="Tablelevel2"/>
              <w:rPr>
                <w:del w:id="2604" w:author="Jillian Carson-Jackson" w:date="2021-04-21T20:18:00Z"/>
                <w:rFonts w:ascii="Calibri" w:hAnsi="Calibri"/>
                <w:sz w:val="22"/>
                <w:szCs w:val="22"/>
              </w:rPr>
            </w:pPr>
            <w:del w:id="2605" w:author="Jillian Carson-Jackson" w:date="2021-04-21T20:18:00Z">
              <w:r w:rsidRPr="006B0203" w:rsidDel="007D6B1C">
                <w:rPr>
                  <w:rFonts w:ascii="Calibri" w:hAnsi="Calibri"/>
                  <w:sz w:val="22"/>
                  <w:szCs w:val="22"/>
                </w:rPr>
                <w:delText>Responsibility of the pilot to VTS</w:delText>
              </w:r>
            </w:del>
          </w:p>
        </w:tc>
        <w:tc>
          <w:tcPr>
            <w:tcW w:w="3118" w:type="dxa"/>
            <w:shd w:val="clear" w:color="auto" w:fill="D9D9D9" w:themeFill="background1" w:themeFillShade="D9"/>
          </w:tcPr>
          <w:p w14:paraId="42B4762C" w14:textId="277BB10E" w:rsidR="00D2783E" w:rsidRPr="006B0203" w:rsidDel="007D6B1C" w:rsidRDefault="00D2783E" w:rsidP="00DB499E">
            <w:pPr>
              <w:pStyle w:val="Tablelevel2"/>
              <w:ind w:left="0"/>
              <w:jc w:val="center"/>
              <w:rPr>
                <w:del w:id="2606" w:author="Jillian Carson-Jackson" w:date="2021-04-21T20:18:00Z"/>
                <w:rFonts w:ascii="Calibri" w:hAnsi="Calibri"/>
                <w:sz w:val="22"/>
                <w:szCs w:val="22"/>
              </w:rPr>
            </w:pPr>
          </w:p>
        </w:tc>
        <w:tc>
          <w:tcPr>
            <w:tcW w:w="2835" w:type="dxa"/>
            <w:shd w:val="clear" w:color="auto" w:fill="D9D9D9" w:themeFill="background1" w:themeFillShade="D9"/>
          </w:tcPr>
          <w:p w14:paraId="202657EB" w14:textId="4F443B94" w:rsidR="00D2783E" w:rsidRPr="006B0203" w:rsidDel="007D6B1C" w:rsidRDefault="00D2783E" w:rsidP="00DB499E">
            <w:pPr>
              <w:pStyle w:val="Tablelevel2"/>
              <w:ind w:left="0"/>
              <w:jc w:val="center"/>
              <w:rPr>
                <w:del w:id="2607" w:author="Jillian Carson-Jackson" w:date="2021-04-21T20:18:00Z"/>
                <w:rFonts w:ascii="Calibri" w:hAnsi="Calibri"/>
                <w:sz w:val="22"/>
                <w:szCs w:val="22"/>
              </w:rPr>
            </w:pPr>
          </w:p>
        </w:tc>
      </w:tr>
      <w:tr w:rsidR="00D2783E" w:rsidRPr="006B0203" w14:paraId="3574A1C8" w14:textId="77777777" w:rsidTr="00575E73">
        <w:trPr>
          <w:cantSplit/>
          <w:trHeight w:hRule="exact" w:val="985"/>
          <w:jc w:val="center"/>
        </w:trPr>
        <w:tc>
          <w:tcPr>
            <w:tcW w:w="8330" w:type="dxa"/>
            <w:shd w:val="clear" w:color="auto" w:fill="D9D9D9" w:themeFill="background1" w:themeFillShade="D9"/>
          </w:tcPr>
          <w:p w14:paraId="0FF9ACBD"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 xml:space="preserve">VTS </w:t>
            </w:r>
          </w:p>
          <w:p w14:paraId="786478B1" w14:textId="5A42CBE9" w:rsidR="00D2783E" w:rsidRPr="006B0203" w:rsidRDefault="00D2783E" w:rsidP="00DB499E">
            <w:pPr>
              <w:pStyle w:val="Tablelevel2"/>
              <w:rPr>
                <w:rFonts w:ascii="Calibri" w:hAnsi="Calibri"/>
                <w:sz w:val="22"/>
                <w:szCs w:val="22"/>
              </w:rPr>
            </w:pPr>
            <w:del w:id="2608" w:author="Jillian Carson-Jackson" w:date="2021-04-21T20:17:00Z">
              <w:r w:rsidRPr="006B0203" w:rsidDel="009A479F">
                <w:rPr>
                  <w:rFonts w:ascii="Calibri" w:hAnsi="Calibri"/>
                  <w:sz w:val="22"/>
                  <w:szCs w:val="22"/>
                </w:rPr>
                <w:delText>Responsibility to the</w:delText>
              </w:r>
            </w:del>
            <w:ins w:id="2609" w:author="Jillian Carson-Jackson" w:date="2021-04-21T20:17:00Z">
              <w:r w:rsidR="009A479F">
                <w:rPr>
                  <w:rFonts w:ascii="Calibri" w:hAnsi="Calibri"/>
                  <w:sz w:val="22"/>
                  <w:szCs w:val="22"/>
                </w:rPr>
                <w:t>Relationship VTS,</w:t>
              </w:r>
            </w:ins>
            <w:r w:rsidRPr="006B0203">
              <w:rPr>
                <w:rFonts w:ascii="Calibri" w:hAnsi="Calibri"/>
                <w:sz w:val="22"/>
                <w:szCs w:val="22"/>
              </w:rPr>
              <w:t xml:space="preserve"> master and pilot</w:t>
            </w:r>
          </w:p>
          <w:p w14:paraId="41771AAF" w14:textId="4DA0FAB3" w:rsidR="00D2783E" w:rsidRPr="006B0203" w:rsidRDefault="00D2783E" w:rsidP="00DB499E">
            <w:pPr>
              <w:pStyle w:val="Tablelevel2"/>
              <w:rPr>
                <w:rFonts w:ascii="Calibri" w:hAnsi="Calibri"/>
                <w:sz w:val="22"/>
                <w:szCs w:val="22"/>
              </w:rPr>
            </w:pPr>
            <w:del w:id="2610" w:author="Jillian Carson-Jackson" w:date="2021-04-21T20:19:00Z">
              <w:r w:rsidRPr="006B0203" w:rsidDel="007D6B1C">
                <w:rPr>
                  <w:rFonts w:ascii="Calibri" w:hAnsi="Calibri"/>
                  <w:sz w:val="22"/>
                  <w:szCs w:val="22"/>
                </w:rPr>
                <w:delText>Responsibility of VTS to allied services</w:delText>
              </w:r>
            </w:del>
          </w:p>
        </w:tc>
        <w:tc>
          <w:tcPr>
            <w:tcW w:w="3118" w:type="dxa"/>
            <w:shd w:val="clear" w:color="auto" w:fill="D9D9D9" w:themeFill="background1" w:themeFillShade="D9"/>
          </w:tcPr>
          <w:p w14:paraId="11477322"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18A4BB" w14:textId="77777777" w:rsidR="00D2783E" w:rsidRPr="006B0203" w:rsidRDefault="00D2783E" w:rsidP="00DB499E">
            <w:pPr>
              <w:pStyle w:val="Tablelevel2"/>
              <w:ind w:left="0"/>
              <w:jc w:val="center"/>
              <w:rPr>
                <w:rFonts w:ascii="Calibri" w:hAnsi="Calibri"/>
                <w:sz w:val="22"/>
                <w:szCs w:val="22"/>
              </w:rPr>
            </w:pPr>
          </w:p>
        </w:tc>
      </w:tr>
      <w:tr w:rsidR="00D2783E" w:rsidRPr="006B0203" w14:paraId="6C4C5866" w14:textId="77777777" w:rsidTr="00575E73">
        <w:trPr>
          <w:cantSplit/>
          <w:trHeight w:hRule="exact" w:val="985"/>
          <w:jc w:val="center"/>
        </w:trPr>
        <w:tc>
          <w:tcPr>
            <w:tcW w:w="8330" w:type="dxa"/>
            <w:shd w:val="clear" w:color="auto" w:fill="D9D9D9" w:themeFill="background1" w:themeFillShade="D9"/>
          </w:tcPr>
          <w:p w14:paraId="566F3545"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Allied services</w:t>
            </w:r>
          </w:p>
          <w:p w14:paraId="035B7A14"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Knowledge of allied services (i.e. harbour master, port authority)</w:t>
            </w:r>
          </w:p>
          <w:p w14:paraId="6766F4DB"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Roles of allied services</w:t>
            </w:r>
          </w:p>
        </w:tc>
        <w:tc>
          <w:tcPr>
            <w:tcW w:w="3118" w:type="dxa"/>
            <w:shd w:val="clear" w:color="auto" w:fill="D9D9D9" w:themeFill="background1" w:themeFillShade="D9"/>
          </w:tcPr>
          <w:p w14:paraId="73CC5A1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1A9DB3D" w14:textId="77777777" w:rsidR="00D2783E" w:rsidRPr="006B0203" w:rsidRDefault="00D2783E" w:rsidP="00DB499E">
            <w:pPr>
              <w:pStyle w:val="Tablelevel2"/>
              <w:ind w:left="0"/>
              <w:jc w:val="center"/>
              <w:rPr>
                <w:rFonts w:ascii="Calibri" w:hAnsi="Calibri"/>
                <w:sz w:val="22"/>
                <w:szCs w:val="22"/>
              </w:rPr>
            </w:pPr>
          </w:p>
        </w:tc>
      </w:tr>
      <w:tr w:rsidR="00590C8F" w:rsidRPr="006B0203" w14:paraId="16C8FB20" w14:textId="77777777" w:rsidTr="00590C8F">
        <w:trPr>
          <w:cantSplit/>
          <w:trHeight w:hRule="exact" w:val="478"/>
          <w:jc w:val="center"/>
          <w:ins w:id="2611"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A9CD2" w14:textId="0900D834" w:rsidR="00590C8F" w:rsidRPr="00590C8F" w:rsidRDefault="00E5198B" w:rsidP="00CD5C9F">
            <w:pPr>
              <w:pStyle w:val="Tablelevel1bold"/>
              <w:rPr>
                <w:ins w:id="2612" w:author="Jillian Carson-Jackson" w:date="2021-01-30T20:57:00Z"/>
                <w:rFonts w:ascii="Calibri" w:hAnsi="Calibri"/>
                <w:b w:val="0"/>
                <w:sz w:val="22"/>
                <w:szCs w:val="22"/>
              </w:rPr>
            </w:pPr>
            <w:ins w:id="2613" w:author="Jillian Carson-Jackson" w:date="2021-01-30T21:06:00Z">
              <w:r>
                <w:rPr>
                  <w:rFonts w:ascii="Calibri" w:hAnsi="Calibri"/>
                  <w:sz w:val="22"/>
                  <w:szCs w:val="22"/>
                </w:rPr>
                <w:t>Log keeping and recording</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EF4FD" w14:textId="77777777" w:rsidR="00590C8F" w:rsidRPr="006B0203" w:rsidRDefault="00590C8F" w:rsidP="00CD5C9F">
            <w:pPr>
              <w:pStyle w:val="Tablelevel2"/>
              <w:ind w:left="0"/>
              <w:jc w:val="center"/>
              <w:rPr>
                <w:ins w:id="2614"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9596F" w14:textId="77777777" w:rsidR="00590C8F" w:rsidRPr="006B0203" w:rsidRDefault="00590C8F" w:rsidP="00CD5C9F">
            <w:pPr>
              <w:pStyle w:val="Tablelevel2"/>
              <w:ind w:left="0"/>
              <w:jc w:val="center"/>
              <w:rPr>
                <w:ins w:id="2615" w:author="Jillian Carson-Jackson" w:date="2021-01-30T20:57:00Z"/>
                <w:rFonts w:ascii="Calibri" w:hAnsi="Calibri"/>
                <w:sz w:val="22"/>
                <w:szCs w:val="22"/>
              </w:rPr>
            </w:pPr>
          </w:p>
        </w:tc>
      </w:tr>
      <w:tr w:rsidR="00590C8F" w:rsidRPr="006B0203" w14:paraId="017C59CF" w14:textId="77777777" w:rsidTr="00590C8F">
        <w:trPr>
          <w:cantSplit/>
          <w:trHeight w:hRule="exact" w:val="478"/>
          <w:jc w:val="center"/>
          <w:ins w:id="2616"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95E63B" w14:textId="6C6EC562" w:rsidR="00590C8F" w:rsidRPr="00590C8F" w:rsidRDefault="00091845" w:rsidP="00CD5C9F">
            <w:pPr>
              <w:pStyle w:val="Tablelevel1bold"/>
              <w:rPr>
                <w:ins w:id="2617" w:author="Jillian Carson-Jackson" w:date="2021-01-30T20:57:00Z"/>
                <w:rFonts w:ascii="Calibri" w:hAnsi="Calibri"/>
                <w:b w:val="0"/>
                <w:bCs/>
                <w:i/>
                <w:iCs/>
                <w:sz w:val="22"/>
                <w:szCs w:val="22"/>
              </w:rPr>
            </w:pPr>
            <w:ins w:id="2618" w:author="Jillian Carson-Jackson" w:date="2021-01-30T20:58:00Z">
              <w:r>
                <w:rPr>
                  <w:rFonts w:ascii="Calibri" w:hAnsi="Calibri"/>
                  <w:b w:val="0"/>
                  <w:bCs/>
                  <w:i/>
                  <w:iCs/>
                  <w:sz w:val="22"/>
                  <w:szCs w:val="22"/>
                </w:rPr>
                <w:t xml:space="preserve">Describe the </w:t>
              </w:r>
              <w:r w:rsidR="00D77B40">
                <w:rPr>
                  <w:rFonts w:ascii="Calibri" w:hAnsi="Calibri"/>
                  <w:b w:val="0"/>
                  <w:bCs/>
                  <w:i/>
                  <w:iCs/>
                  <w:sz w:val="22"/>
                  <w:szCs w:val="22"/>
                </w:rPr>
                <w:t xml:space="preserve">objectives and requirements for log keeping and recording in VTS. </w:t>
              </w:r>
              <w:r>
                <w:rPr>
                  <w:rFonts w:ascii="Calibri" w:hAnsi="Calibri"/>
                  <w:b w:val="0"/>
                  <w:bCs/>
                  <w:i/>
                  <w:iCs/>
                  <w:sz w:val="22"/>
                  <w:szCs w:val="22"/>
                </w:rPr>
                <w:t xml:space="preserve"> </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E21D4" w14:textId="77777777" w:rsidR="00590C8F" w:rsidRPr="006B0203" w:rsidRDefault="00590C8F" w:rsidP="00CD5C9F">
            <w:pPr>
              <w:pStyle w:val="Tablelevel2"/>
              <w:ind w:left="0"/>
              <w:jc w:val="center"/>
              <w:rPr>
                <w:ins w:id="2619"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484ED" w14:textId="77777777" w:rsidR="00590C8F" w:rsidRPr="006B0203" w:rsidRDefault="00590C8F" w:rsidP="00CD5C9F">
            <w:pPr>
              <w:pStyle w:val="Tablelevel2"/>
              <w:ind w:left="0"/>
              <w:jc w:val="center"/>
              <w:rPr>
                <w:ins w:id="2620" w:author="Jillian Carson-Jackson" w:date="2021-01-30T20:57:00Z"/>
                <w:rFonts w:ascii="Calibri" w:hAnsi="Calibri"/>
                <w:sz w:val="22"/>
                <w:szCs w:val="22"/>
              </w:rPr>
            </w:pPr>
          </w:p>
        </w:tc>
      </w:tr>
      <w:tr w:rsidR="00385F39" w:rsidRPr="006B0203" w14:paraId="252C0D62" w14:textId="77777777" w:rsidTr="001C524D">
        <w:trPr>
          <w:cantSplit/>
          <w:trHeight w:hRule="exact" w:val="1684"/>
          <w:jc w:val="center"/>
          <w:ins w:id="2621" w:author="Jillian Carson-Jackson" w:date="2021-01-30T20:59:00Z"/>
        </w:trPr>
        <w:tc>
          <w:tcPr>
            <w:tcW w:w="8330" w:type="dxa"/>
            <w:shd w:val="clear" w:color="auto" w:fill="D9D9D9" w:themeFill="background1" w:themeFillShade="D9"/>
          </w:tcPr>
          <w:p w14:paraId="055DA50E" w14:textId="173A82B3" w:rsidR="00385F39" w:rsidRDefault="00385F39" w:rsidP="00CD5C9F">
            <w:pPr>
              <w:pStyle w:val="Tablelevel1bold"/>
              <w:rPr>
                <w:ins w:id="2622" w:author="Jillian Carson-Jackson" w:date="2021-01-30T20:59:00Z"/>
                <w:rFonts w:ascii="Calibri" w:hAnsi="Calibri"/>
                <w:b w:val="0"/>
                <w:sz w:val="22"/>
                <w:szCs w:val="22"/>
              </w:rPr>
            </w:pPr>
            <w:ins w:id="2623" w:author="Jillian Carson-Jackson" w:date="2021-01-30T20:59:00Z">
              <w:r>
                <w:rPr>
                  <w:rFonts w:ascii="Calibri" w:hAnsi="Calibri"/>
                  <w:b w:val="0"/>
                  <w:sz w:val="22"/>
                  <w:szCs w:val="22"/>
                </w:rPr>
                <w:t>Objectives of log keeping and recording</w:t>
              </w:r>
            </w:ins>
          </w:p>
          <w:p w14:paraId="3AB4BD95" w14:textId="30E1BA5C" w:rsidR="001C524D" w:rsidRDefault="001C524D" w:rsidP="001C524D">
            <w:pPr>
              <w:pStyle w:val="Tablelevel1bold"/>
              <w:ind w:left="247"/>
              <w:rPr>
                <w:ins w:id="2624" w:author="Jillian Carson-Jackson" w:date="2021-01-30T21:00:00Z"/>
                <w:rFonts w:ascii="Calibri" w:hAnsi="Calibri"/>
                <w:b w:val="0"/>
                <w:sz w:val="22"/>
                <w:szCs w:val="22"/>
              </w:rPr>
            </w:pPr>
            <w:ins w:id="2625" w:author="Jillian Carson-Jackson" w:date="2021-01-30T20:59:00Z">
              <w:r>
                <w:rPr>
                  <w:rFonts w:ascii="Calibri" w:hAnsi="Calibri"/>
                  <w:b w:val="0"/>
                  <w:sz w:val="22"/>
                  <w:szCs w:val="22"/>
                </w:rPr>
                <w:t>M</w:t>
              </w:r>
            </w:ins>
            <w:ins w:id="2626" w:author="Jillian Carson-Jackson" w:date="2021-01-30T21:00:00Z">
              <w:r>
                <w:rPr>
                  <w:rFonts w:ascii="Calibri" w:hAnsi="Calibri"/>
                  <w:b w:val="0"/>
                  <w:sz w:val="22"/>
                  <w:szCs w:val="22"/>
                </w:rPr>
                <w:t>ethods of log keeping</w:t>
              </w:r>
            </w:ins>
          </w:p>
          <w:p w14:paraId="5EB73662" w14:textId="2578336F" w:rsidR="001C524D" w:rsidRDefault="001C524D" w:rsidP="001C524D">
            <w:pPr>
              <w:pStyle w:val="Tablelevel1bold"/>
              <w:ind w:left="247"/>
              <w:rPr>
                <w:ins w:id="2627" w:author="Jillian Carson-Jackson" w:date="2021-01-30T21:00:00Z"/>
                <w:rFonts w:ascii="Calibri" w:hAnsi="Calibri"/>
                <w:b w:val="0"/>
                <w:sz w:val="22"/>
                <w:szCs w:val="22"/>
              </w:rPr>
            </w:pPr>
            <w:ins w:id="2628" w:author="Jillian Carson-Jackson" w:date="2021-01-30T21:00:00Z">
              <w:r>
                <w:rPr>
                  <w:rFonts w:ascii="Calibri" w:hAnsi="Calibri"/>
                  <w:b w:val="0"/>
                  <w:sz w:val="22"/>
                  <w:szCs w:val="22"/>
                </w:rPr>
                <w:t>Principles of log</w:t>
              </w:r>
            </w:ins>
            <w:r w:rsidR="00934580">
              <w:rPr>
                <w:rFonts w:ascii="Calibri" w:hAnsi="Calibri"/>
                <w:b w:val="0"/>
                <w:sz w:val="22"/>
                <w:szCs w:val="22"/>
              </w:rPr>
              <w:t xml:space="preserve"> </w:t>
            </w:r>
            <w:ins w:id="2629" w:author="Jillian Carson-Jackson" w:date="2021-01-30T21:00:00Z">
              <w:r>
                <w:rPr>
                  <w:rFonts w:ascii="Calibri" w:hAnsi="Calibri"/>
                  <w:b w:val="0"/>
                  <w:sz w:val="22"/>
                  <w:szCs w:val="22"/>
                </w:rPr>
                <w:t xml:space="preserve">keeping </w:t>
              </w:r>
            </w:ins>
          </w:p>
          <w:p w14:paraId="65813242" w14:textId="7BE20EA9" w:rsidR="001C524D" w:rsidRPr="006B0203" w:rsidRDefault="001C524D" w:rsidP="001C524D">
            <w:pPr>
              <w:pStyle w:val="Tablelevel1bold"/>
              <w:ind w:left="247"/>
              <w:rPr>
                <w:ins w:id="2630" w:author="Jillian Carson-Jackson" w:date="2021-01-30T20:59:00Z"/>
                <w:rFonts w:ascii="Calibri" w:hAnsi="Calibri"/>
                <w:b w:val="0"/>
                <w:sz w:val="22"/>
                <w:szCs w:val="22"/>
              </w:rPr>
            </w:pPr>
            <w:ins w:id="2631" w:author="Jillian Carson-Jackson" w:date="2021-01-30T21:00:00Z">
              <w:r>
                <w:rPr>
                  <w:rFonts w:ascii="Calibri" w:hAnsi="Calibri"/>
                  <w:b w:val="0"/>
                  <w:sz w:val="22"/>
                  <w:szCs w:val="22"/>
                </w:rPr>
                <w:t xml:space="preserve">Retention of logs </w:t>
              </w:r>
            </w:ins>
          </w:p>
          <w:p w14:paraId="148FA118" w14:textId="566F5308" w:rsidR="00385F39" w:rsidRPr="006B0203" w:rsidRDefault="00385F39" w:rsidP="001C524D">
            <w:pPr>
              <w:pStyle w:val="Tablelevel2"/>
              <w:ind w:left="0"/>
              <w:rPr>
                <w:ins w:id="2632" w:author="Jillian Carson-Jackson" w:date="2021-01-30T20:59:00Z"/>
                <w:rFonts w:ascii="Calibri" w:hAnsi="Calibri"/>
                <w:sz w:val="22"/>
                <w:szCs w:val="22"/>
              </w:rPr>
            </w:pPr>
          </w:p>
        </w:tc>
        <w:tc>
          <w:tcPr>
            <w:tcW w:w="3118" w:type="dxa"/>
            <w:shd w:val="clear" w:color="auto" w:fill="D9D9D9" w:themeFill="background1" w:themeFillShade="D9"/>
          </w:tcPr>
          <w:p w14:paraId="6523CA64" w14:textId="77777777" w:rsidR="00385F39" w:rsidRPr="006B0203" w:rsidRDefault="00385F39" w:rsidP="00CD5C9F">
            <w:pPr>
              <w:pStyle w:val="Tablelevel2"/>
              <w:ind w:left="0"/>
              <w:jc w:val="center"/>
              <w:rPr>
                <w:ins w:id="2633" w:author="Jillian Carson-Jackson" w:date="2021-01-30T20:59:00Z"/>
                <w:rFonts w:ascii="Calibri" w:hAnsi="Calibri"/>
                <w:sz w:val="22"/>
                <w:szCs w:val="22"/>
              </w:rPr>
            </w:pPr>
          </w:p>
        </w:tc>
        <w:tc>
          <w:tcPr>
            <w:tcW w:w="2835" w:type="dxa"/>
            <w:shd w:val="clear" w:color="auto" w:fill="D9D9D9" w:themeFill="background1" w:themeFillShade="D9"/>
          </w:tcPr>
          <w:p w14:paraId="291852C5" w14:textId="77777777" w:rsidR="00385F39" w:rsidRPr="006B0203" w:rsidRDefault="00385F39" w:rsidP="00CD5C9F">
            <w:pPr>
              <w:pStyle w:val="Tablelevel2"/>
              <w:ind w:left="0"/>
              <w:jc w:val="center"/>
              <w:rPr>
                <w:ins w:id="2634" w:author="Jillian Carson-Jackson" w:date="2021-01-30T20:59:00Z"/>
                <w:rFonts w:ascii="Calibri" w:hAnsi="Calibri"/>
                <w:sz w:val="22"/>
                <w:szCs w:val="22"/>
              </w:rPr>
            </w:pPr>
          </w:p>
        </w:tc>
      </w:tr>
      <w:tr w:rsidR="00890E10" w:rsidRPr="006B0203" w14:paraId="066432EF" w14:textId="77777777" w:rsidTr="001C524D">
        <w:trPr>
          <w:cantSplit/>
          <w:trHeight w:hRule="exact" w:val="1684"/>
          <w:jc w:val="center"/>
          <w:ins w:id="2635" w:author="Jillian Carson-Jackson" w:date="2021-04-21T20:25:00Z"/>
        </w:trPr>
        <w:tc>
          <w:tcPr>
            <w:tcW w:w="8330" w:type="dxa"/>
            <w:shd w:val="clear" w:color="auto" w:fill="D9D9D9" w:themeFill="background1" w:themeFillShade="D9"/>
          </w:tcPr>
          <w:p w14:paraId="290F5550" w14:textId="77777777" w:rsidR="00890E10" w:rsidRDefault="00890E10" w:rsidP="00890E10">
            <w:pPr>
              <w:pStyle w:val="Tablelevel1bold"/>
              <w:rPr>
                <w:ins w:id="2636" w:author="Jillian Carson-Jackson" w:date="2021-04-21T20:25:00Z"/>
                <w:rFonts w:ascii="Calibri" w:hAnsi="Calibri"/>
                <w:b w:val="0"/>
                <w:sz w:val="22"/>
                <w:szCs w:val="22"/>
              </w:rPr>
            </w:pPr>
            <w:commentRangeStart w:id="2637"/>
            <w:ins w:id="2638" w:author="Jillian Carson-Jackson" w:date="2021-04-21T20:25:00Z">
              <w:r>
                <w:rPr>
                  <w:rFonts w:ascii="Calibri" w:hAnsi="Calibri"/>
                  <w:b w:val="0"/>
                  <w:sz w:val="22"/>
                  <w:szCs w:val="22"/>
                </w:rPr>
                <w:lastRenderedPageBreak/>
                <w:t>Reporting of Incidents, Casualty and Near Miss</w:t>
              </w:r>
            </w:ins>
          </w:p>
          <w:p w14:paraId="43C431F6" w14:textId="78436827" w:rsidR="00523005" w:rsidRDefault="00523005" w:rsidP="00890E10">
            <w:pPr>
              <w:pStyle w:val="Tablelevel1bold"/>
              <w:ind w:left="247"/>
              <w:rPr>
                <w:ins w:id="2639" w:author="Jillian Carson-Jackson" w:date="2021-04-21T20:28:00Z"/>
                <w:rFonts w:ascii="Calibri" w:hAnsi="Calibri"/>
                <w:b w:val="0"/>
                <w:sz w:val="22"/>
                <w:szCs w:val="22"/>
              </w:rPr>
            </w:pPr>
            <w:ins w:id="2640" w:author="Jillian Carson-Jackson" w:date="2021-04-21T20:28:00Z">
              <w:r>
                <w:rPr>
                  <w:rFonts w:ascii="Calibri" w:hAnsi="Calibri"/>
                  <w:b w:val="0"/>
                  <w:sz w:val="22"/>
                  <w:szCs w:val="22"/>
                </w:rPr>
                <w:t>Classification of casu</w:t>
              </w:r>
              <w:r w:rsidR="00E17B47">
                <w:rPr>
                  <w:rFonts w:ascii="Calibri" w:hAnsi="Calibri"/>
                  <w:b w:val="0"/>
                  <w:sz w:val="22"/>
                  <w:szCs w:val="22"/>
                </w:rPr>
                <w:t>alty, incident and near miss</w:t>
              </w:r>
            </w:ins>
          </w:p>
          <w:p w14:paraId="4C489D9A" w14:textId="72ABCC29" w:rsidR="00890E10" w:rsidRDefault="00890E10" w:rsidP="00890E10">
            <w:pPr>
              <w:pStyle w:val="Tablelevel1bold"/>
              <w:ind w:left="247"/>
              <w:rPr>
                <w:ins w:id="2641" w:author="Jillian Carson-Jackson" w:date="2021-04-21T20:25:00Z"/>
                <w:rFonts w:ascii="Calibri" w:hAnsi="Calibri"/>
                <w:b w:val="0"/>
                <w:sz w:val="22"/>
                <w:szCs w:val="22"/>
              </w:rPr>
            </w:pPr>
            <w:ins w:id="2642" w:author="Jillian Carson-Jackson" w:date="2021-04-21T20:25:00Z">
              <w:r>
                <w:rPr>
                  <w:rFonts w:ascii="Calibri" w:hAnsi="Calibri"/>
                  <w:b w:val="0"/>
                  <w:sz w:val="22"/>
                  <w:szCs w:val="22"/>
                </w:rPr>
                <w:t xml:space="preserve">Role of VTS </w:t>
              </w:r>
            </w:ins>
          </w:p>
          <w:p w14:paraId="60908A33" w14:textId="77777777" w:rsidR="00890E10" w:rsidRDefault="00890E10" w:rsidP="00890E10">
            <w:pPr>
              <w:pStyle w:val="Tablelevel1bold"/>
              <w:ind w:left="709"/>
              <w:rPr>
                <w:ins w:id="2643" w:author="Jillian Carson-Jackson" w:date="2021-04-21T20:26:00Z"/>
                <w:rFonts w:ascii="Calibri" w:hAnsi="Calibri"/>
                <w:b w:val="0"/>
                <w:sz w:val="22"/>
                <w:szCs w:val="22"/>
              </w:rPr>
            </w:pPr>
            <w:ins w:id="2644" w:author="Jillian Carson-Jackson" w:date="2021-04-21T20:26:00Z">
              <w:r>
                <w:rPr>
                  <w:rFonts w:ascii="Calibri" w:hAnsi="Calibri"/>
                  <w:b w:val="0"/>
                  <w:sz w:val="22"/>
                  <w:szCs w:val="22"/>
                </w:rPr>
                <w:t xml:space="preserve">Collection of data </w:t>
              </w:r>
            </w:ins>
          </w:p>
          <w:p w14:paraId="18D2F7FC" w14:textId="0C45551D" w:rsidR="00890E10" w:rsidRDefault="00890E10" w:rsidP="00890E10">
            <w:pPr>
              <w:pStyle w:val="Tablelevel1bold"/>
              <w:ind w:left="709"/>
              <w:rPr>
                <w:ins w:id="2645" w:author="Jillian Carson-Jackson" w:date="2021-04-21T20:25:00Z"/>
                <w:rFonts w:ascii="Calibri" w:hAnsi="Calibri"/>
                <w:b w:val="0"/>
                <w:sz w:val="22"/>
                <w:szCs w:val="22"/>
              </w:rPr>
            </w:pPr>
            <w:ins w:id="2646" w:author="Jillian Carson-Jackson" w:date="2021-04-21T20:25:00Z">
              <w:r>
                <w:rPr>
                  <w:rFonts w:ascii="Calibri" w:hAnsi="Calibri"/>
                  <w:b w:val="0"/>
                  <w:sz w:val="22"/>
                  <w:szCs w:val="22"/>
                </w:rPr>
                <w:t>Statement and report writing</w:t>
              </w:r>
            </w:ins>
            <w:commentRangeEnd w:id="2637"/>
            <w:ins w:id="2647" w:author="Jillian Carson-Jackson" w:date="2021-04-21T20:29:00Z">
              <w:r w:rsidR="001D387B">
                <w:rPr>
                  <w:rStyle w:val="CommentReference"/>
                  <w:rFonts w:asciiTheme="minorHAnsi" w:eastAsiaTheme="minorHAnsi" w:hAnsiTheme="minorHAnsi"/>
                  <w:b w:val="0"/>
                </w:rPr>
                <w:commentReference w:id="2637"/>
              </w:r>
            </w:ins>
          </w:p>
          <w:p w14:paraId="3245CDC5" w14:textId="77777777" w:rsidR="00890E10" w:rsidRDefault="00890E10" w:rsidP="00890E10">
            <w:pPr>
              <w:pStyle w:val="Tablelevel1bold"/>
              <w:ind w:left="247"/>
              <w:rPr>
                <w:ins w:id="2648" w:author="Jillian Carson-Jackson" w:date="2021-04-21T20:25:00Z"/>
                <w:rFonts w:ascii="Calibri" w:hAnsi="Calibri"/>
                <w:b w:val="0"/>
                <w:sz w:val="22"/>
                <w:szCs w:val="22"/>
              </w:rPr>
            </w:pPr>
          </w:p>
        </w:tc>
        <w:tc>
          <w:tcPr>
            <w:tcW w:w="3118" w:type="dxa"/>
            <w:shd w:val="clear" w:color="auto" w:fill="D9D9D9" w:themeFill="background1" w:themeFillShade="D9"/>
          </w:tcPr>
          <w:p w14:paraId="3AF3CD2B" w14:textId="77777777" w:rsidR="00890E10" w:rsidRPr="006B0203" w:rsidRDefault="00890E10" w:rsidP="00CD5C9F">
            <w:pPr>
              <w:pStyle w:val="Tablelevel2"/>
              <w:ind w:left="0"/>
              <w:jc w:val="center"/>
              <w:rPr>
                <w:ins w:id="2649" w:author="Jillian Carson-Jackson" w:date="2021-04-21T20:25:00Z"/>
                <w:rFonts w:ascii="Calibri" w:hAnsi="Calibri"/>
                <w:sz w:val="22"/>
                <w:szCs w:val="22"/>
              </w:rPr>
            </w:pPr>
          </w:p>
        </w:tc>
        <w:tc>
          <w:tcPr>
            <w:tcW w:w="2835" w:type="dxa"/>
            <w:shd w:val="clear" w:color="auto" w:fill="D9D9D9" w:themeFill="background1" w:themeFillShade="D9"/>
          </w:tcPr>
          <w:p w14:paraId="3612B2DA" w14:textId="77777777" w:rsidR="00890E10" w:rsidRPr="006B0203" w:rsidRDefault="00890E10" w:rsidP="00CD5C9F">
            <w:pPr>
              <w:pStyle w:val="Tablelevel2"/>
              <w:ind w:left="0"/>
              <w:jc w:val="center"/>
              <w:rPr>
                <w:ins w:id="2650" w:author="Jillian Carson-Jackson" w:date="2021-04-21T20:25:00Z"/>
                <w:rFonts w:ascii="Calibri" w:hAnsi="Calibri"/>
                <w:sz w:val="22"/>
                <w:szCs w:val="22"/>
              </w:rPr>
            </w:pPr>
          </w:p>
        </w:tc>
      </w:tr>
      <w:tr w:rsidR="001C524D" w:rsidRPr="006B0203" w14:paraId="7446AB23" w14:textId="77777777" w:rsidTr="00CD5C9F">
        <w:trPr>
          <w:cantSplit/>
          <w:trHeight w:hRule="exact" w:val="985"/>
          <w:jc w:val="center"/>
          <w:ins w:id="2651" w:author="Jillian Carson-Jackson" w:date="2021-01-30T21:00:00Z"/>
        </w:trPr>
        <w:tc>
          <w:tcPr>
            <w:tcW w:w="8330" w:type="dxa"/>
            <w:shd w:val="clear" w:color="auto" w:fill="D9D9D9" w:themeFill="background1" w:themeFillShade="D9"/>
          </w:tcPr>
          <w:p w14:paraId="7F03A4EF" w14:textId="06269B3B" w:rsidR="00890E10" w:rsidRDefault="001B5ACE" w:rsidP="00010962">
            <w:pPr>
              <w:pStyle w:val="Tablelevel1bold"/>
              <w:rPr>
                <w:ins w:id="2652" w:author="Jillian Carson-Jackson" w:date="2021-04-21T20:24:00Z"/>
                <w:rFonts w:ascii="Calibri" w:hAnsi="Calibri"/>
                <w:b w:val="0"/>
                <w:sz w:val="22"/>
                <w:szCs w:val="22"/>
              </w:rPr>
            </w:pPr>
            <w:ins w:id="2653" w:author="Jillian Carson-Jackson" w:date="2021-04-21T20:30:00Z">
              <w:r>
                <w:rPr>
                  <w:rFonts w:ascii="Calibri" w:hAnsi="Calibri"/>
                  <w:b w:val="0"/>
                  <w:sz w:val="22"/>
                  <w:szCs w:val="22"/>
                </w:rPr>
                <w:t>Compliance and Enforcement</w:t>
              </w:r>
            </w:ins>
          </w:p>
          <w:p w14:paraId="5714D217" w14:textId="77777777" w:rsidR="004B7832" w:rsidRDefault="004B7832" w:rsidP="00791683">
            <w:pPr>
              <w:pStyle w:val="Tablelevel1bold"/>
              <w:ind w:left="247"/>
              <w:rPr>
                <w:ins w:id="2654" w:author="Jillian Carson-Jackson" w:date="2021-04-21T20:24:00Z"/>
                <w:rFonts w:ascii="Calibri" w:hAnsi="Calibri"/>
                <w:b w:val="0"/>
                <w:sz w:val="22"/>
                <w:szCs w:val="22"/>
              </w:rPr>
            </w:pPr>
          </w:p>
          <w:p w14:paraId="426FC57E" w14:textId="1322054E" w:rsidR="004B7832" w:rsidRDefault="004B7832" w:rsidP="00791683">
            <w:pPr>
              <w:pStyle w:val="Tablelevel1bold"/>
              <w:ind w:left="247"/>
              <w:rPr>
                <w:ins w:id="2655" w:author="Jillian Carson-Jackson" w:date="2021-01-30T21:00:00Z"/>
                <w:rFonts w:ascii="Calibri" w:hAnsi="Calibri"/>
                <w:b w:val="0"/>
                <w:sz w:val="22"/>
                <w:szCs w:val="22"/>
              </w:rPr>
            </w:pPr>
          </w:p>
        </w:tc>
        <w:tc>
          <w:tcPr>
            <w:tcW w:w="3118" w:type="dxa"/>
            <w:shd w:val="clear" w:color="auto" w:fill="D9D9D9" w:themeFill="background1" w:themeFillShade="D9"/>
          </w:tcPr>
          <w:p w14:paraId="54F84305" w14:textId="77777777" w:rsidR="001C524D" w:rsidRPr="006B0203" w:rsidRDefault="001C524D" w:rsidP="00CD5C9F">
            <w:pPr>
              <w:pStyle w:val="Tablelevel2"/>
              <w:ind w:left="0"/>
              <w:jc w:val="center"/>
              <w:rPr>
                <w:ins w:id="2656" w:author="Jillian Carson-Jackson" w:date="2021-01-30T21:00:00Z"/>
                <w:rFonts w:ascii="Calibri" w:hAnsi="Calibri"/>
                <w:sz w:val="22"/>
                <w:szCs w:val="22"/>
              </w:rPr>
            </w:pPr>
          </w:p>
        </w:tc>
        <w:tc>
          <w:tcPr>
            <w:tcW w:w="2835" w:type="dxa"/>
            <w:shd w:val="clear" w:color="auto" w:fill="D9D9D9" w:themeFill="background1" w:themeFillShade="D9"/>
          </w:tcPr>
          <w:p w14:paraId="53300543" w14:textId="77777777" w:rsidR="001C524D" w:rsidRPr="006B0203" w:rsidRDefault="001C524D" w:rsidP="00CD5C9F">
            <w:pPr>
              <w:pStyle w:val="Tablelevel2"/>
              <w:ind w:left="0"/>
              <w:jc w:val="center"/>
              <w:rPr>
                <w:ins w:id="2657" w:author="Jillian Carson-Jackson" w:date="2021-01-30T21:00:00Z"/>
                <w:rFonts w:ascii="Calibri" w:hAnsi="Calibri"/>
                <w:sz w:val="22"/>
                <w:szCs w:val="22"/>
              </w:rPr>
            </w:pPr>
          </w:p>
        </w:tc>
      </w:tr>
      <w:tr w:rsidR="00F370B7" w:rsidRPr="006B0203" w14:paraId="14769015" w14:textId="77777777" w:rsidTr="00CD5C9F">
        <w:trPr>
          <w:cantSplit/>
          <w:trHeight w:hRule="exact" w:val="985"/>
          <w:jc w:val="center"/>
          <w:ins w:id="2658" w:author="Jillian Carson-Jackson" w:date="2021-03-25T18:06:00Z"/>
        </w:trPr>
        <w:tc>
          <w:tcPr>
            <w:tcW w:w="8330" w:type="dxa"/>
            <w:shd w:val="clear" w:color="auto" w:fill="D9D9D9" w:themeFill="background1" w:themeFillShade="D9"/>
          </w:tcPr>
          <w:p w14:paraId="078437D4" w14:textId="7EF48887" w:rsidR="00F370B7" w:rsidRDefault="00F370B7" w:rsidP="00CD5C9F">
            <w:pPr>
              <w:pStyle w:val="Tablelevel1bold"/>
              <w:rPr>
                <w:ins w:id="2659" w:author="Jillian Carson-Jackson" w:date="2021-03-25T18:06:00Z"/>
                <w:rFonts w:ascii="Calibri" w:hAnsi="Calibri"/>
                <w:b w:val="0"/>
                <w:sz w:val="22"/>
                <w:szCs w:val="22"/>
              </w:rPr>
            </w:pPr>
          </w:p>
        </w:tc>
        <w:tc>
          <w:tcPr>
            <w:tcW w:w="3118" w:type="dxa"/>
            <w:shd w:val="clear" w:color="auto" w:fill="D9D9D9" w:themeFill="background1" w:themeFillShade="D9"/>
          </w:tcPr>
          <w:p w14:paraId="765E7416" w14:textId="77777777" w:rsidR="00F370B7" w:rsidRPr="006B0203" w:rsidRDefault="00F370B7" w:rsidP="00CD5C9F">
            <w:pPr>
              <w:pStyle w:val="Tablelevel2"/>
              <w:ind w:left="0"/>
              <w:jc w:val="center"/>
              <w:rPr>
                <w:ins w:id="2660" w:author="Jillian Carson-Jackson" w:date="2021-03-25T18:06:00Z"/>
                <w:rFonts w:ascii="Calibri" w:hAnsi="Calibri"/>
                <w:sz w:val="22"/>
                <w:szCs w:val="22"/>
              </w:rPr>
            </w:pPr>
          </w:p>
        </w:tc>
        <w:tc>
          <w:tcPr>
            <w:tcW w:w="2835" w:type="dxa"/>
            <w:shd w:val="clear" w:color="auto" w:fill="D9D9D9" w:themeFill="background1" w:themeFillShade="D9"/>
          </w:tcPr>
          <w:p w14:paraId="2098796A" w14:textId="77777777" w:rsidR="00F370B7" w:rsidRPr="006B0203" w:rsidRDefault="00F370B7" w:rsidP="00CD5C9F">
            <w:pPr>
              <w:pStyle w:val="Tablelevel2"/>
              <w:ind w:left="0"/>
              <w:jc w:val="center"/>
              <w:rPr>
                <w:ins w:id="2661" w:author="Jillian Carson-Jackson" w:date="2021-03-25T18:06:00Z"/>
                <w:rFonts w:ascii="Calibri" w:hAnsi="Calibri"/>
                <w:sz w:val="22"/>
                <w:szCs w:val="22"/>
              </w:rPr>
            </w:pPr>
          </w:p>
        </w:tc>
      </w:tr>
    </w:tbl>
    <w:p w14:paraId="2FA82BF0" w14:textId="77777777" w:rsidR="00D2783E" w:rsidRDefault="00D2783E" w:rsidP="00D27E94">
      <w:pPr>
        <w:pStyle w:val="BodyText"/>
        <w:rPr>
          <w:ins w:id="2662" w:author="Jillian Carson-Jackson" w:date="2021-01-30T20:47:00Z"/>
          <w:u w:color="009FDF"/>
        </w:rPr>
      </w:pPr>
    </w:p>
    <w:p w14:paraId="39C84FFF" w14:textId="77777777" w:rsidR="00C01863" w:rsidRDefault="00C01863" w:rsidP="00D27E94">
      <w:pPr>
        <w:pStyle w:val="BodyText"/>
        <w:rPr>
          <w:ins w:id="2663" w:author="Jillian Carson-Jackson" w:date="2021-01-30T21:01:00Z"/>
          <w:u w:color="009FDF"/>
        </w:rPr>
      </w:pPr>
    </w:p>
    <w:p w14:paraId="55EFB0AE" w14:textId="2B7EC7EB" w:rsidR="00791683" w:rsidRDefault="00791683" w:rsidP="00D27E94">
      <w:pPr>
        <w:pStyle w:val="BodyText"/>
        <w:rPr>
          <w:u w:color="009FDF"/>
        </w:rPr>
        <w:sectPr w:rsidR="00791683" w:rsidSect="00D2783E">
          <w:headerReference w:type="default" r:id="rId30"/>
          <w:pgSz w:w="16838" w:h="11906" w:orient="landscape" w:code="9"/>
          <w:pgMar w:top="1134" w:right="1134" w:bottom="1134" w:left="1134" w:header="709" w:footer="709" w:gutter="0"/>
          <w:cols w:space="708"/>
          <w:docGrid w:linePitch="360"/>
        </w:sectPr>
      </w:pPr>
    </w:p>
    <w:p w14:paraId="7B37DDAD" w14:textId="022EBC05" w:rsidR="00D2783E" w:rsidRDefault="00D2783E" w:rsidP="00D27E94">
      <w:pPr>
        <w:pStyle w:val="BodyText"/>
        <w:rPr>
          <w:u w:color="009FDF"/>
        </w:rPr>
      </w:pPr>
    </w:p>
    <w:p w14:paraId="50BB48FA" w14:textId="2CD67ED4" w:rsidR="00AC0A93" w:rsidRDefault="00AC0A93" w:rsidP="00AC0A93">
      <w:pPr>
        <w:pStyle w:val="Module"/>
      </w:pPr>
      <w:commentRangeStart w:id="2664"/>
      <w:r>
        <w:t>TRAFFIC</w:t>
      </w:r>
      <w:commentRangeEnd w:id="2664"/>
      <w:r w:rsidR="0059504D">
        <w:rPr>
          <w:rStyle w:val="CommentReference"/>
          <w:rFonts w:eastAsiaTheme="minorHAnsi"/>
          <w:b w:val="0"/>
          <w:color w:val="auto"/>
          <w:u w:val="none"/>
        </w:rPr>
        <w:commentReference w:id="2664"/>
      </w:r>
      <w:r>
        <w:t xml:space="preserve"> MANAGEMENT</w:t>
      </w:r>
      <w:r w:rsidRPr="00093294">
        <w:t xml:space="preserve"> </w:t>
      </w:r>
    </w:p>
    <w:p w14:paraId="3BEB8D6B" w14:textId="77777777" w:rsidR="00AC0A93" w:rsidRDefault="00AC0A93" w:rsidP="00AC0A93">
      <w:pPr>
        <w:pStyle w:val="ModuleHeading1"/>
      </w:pPr>
      <w:r w:rsidRPr="00011E6F">
        <w:t>INTRODUCTION</w:t>
      </w:r>
    </w:p>
    <w:p w14:paraId="569D103F" w14:textId="77777777" w:rsidR="00AC0A93" w:rsidRDefault="00AC0A93" w:rsidP="00AC0A93">
      <w:pPr>
        <w:pStyle w:val="Heading1separatationline"/>
      </w:pPr>
    </w:p>
    <w:p w14:paraId="62851A93" w14:textId="77777777" w:rsidR="00AC0A93" w:rsidRDefault="00AC0A93" w:rsidP="00AC0A93">
      <w:pPr>
        <w:pStyle w:val="BodyText"/>
      </w:pPr>
      <w:commentRangeStart w:id="2665"/>
      <w:r>
        <w:t>Instructors for this module should have experience in traffic routeing and traffic management as well as in the general VTS and maritime fields.  If this cannot be achieved then an appropriate expert should cover certain sections of the module.  Every instructor should have full access to simulated VTS.  In addition, arrangements should be made, if practicable, for trainees to visit operations VTS centres.</w:t>
      </w:r>
      <w:commentRangeEnd w:id="2665"/>
      <w:r w:rsidR="00F91044">
        <w:rPr>
          <w:rStyle w:val="CommentReference"/>
        </w:rPr>
        <w:commentReference w:id="2665"/>
      </w:r>
    </w:p>
    <w:p w14:paraId="27596381" w14:textId="77777777" w:rsidR="00AC0A93" w:rsidRDefault="00AC0A93" w:rsidP="00AC0A93">
      <w:pPr>
        <w:pStyle w:val="ModuleHeading1"/>
      </w:pPr>
      <w:r>
        <w:t>SUBJECT FRAMEWORK</w:t>
      </w:r>
    </w:p>
    <w:p w14:paraId="2B4B0722" w14:textId="77777777" w:rsidR="00AC0A93" w:rsidRPr="00B94E6E" w:rsidRDefault="00AC0A93" w:rsidP="00AC0A93">
      <w:pPr>
        <w:pStyle w:val="Heading1separatationline"/>
      </w:pPr>
    </w:p>
    <w:p w14:paraId="785D70D3" w14:textId="77777777" w:rsidR="00AC0A93" w:rsidRDefault="00AC0A93" w:rsidP="00AC0A93">
      <w:pPr>
        <w:pStyle w:val="ModuleHeading2"/>
      </w:pPr>
      <w:r>
        <w:t>Scope</w:t>
      </w:r>
    </w:p>
    <w:p w14:paraId="33BE47D0" w14:textId="77777777" w:rsidR="00AC0A93" w:rsidRDefault="00AC0A93" w:rsidP="00AC0A93">
      <w:pPr>
        <w:pStyle w:val="BodyText"/>
      </w:pPr>
      <w:r>
        <w:t>This syllabus covers the theory and practice of managing traffic in a VTS area, including area limits, shipping lanes, safety zones, traffic separation schemes and geographical constraints.</w:t>
      </w:r>
    </w:p>
    <w:p w14:paraId="25D5C577" w14:textId="39649F86" w:rsidR="00AC0A93" w:rsidRDefault="00AC0A93" w:rsidP="00AC0A93">
      <w:pPr>
        <w:pStyle w:val="BodyText"/>
      </w:pPr>
      <w:r>
        <w:t>It also deals with the theory and practice of monitoring and organising traffic.</w:t>
      </w:r>
    </w:p>
    <w:p w14:paraId="150523F9" w14:textId="77777777" w:rsidR="00AC0A93" w:rsidRDefault="00AC0A93" w:rsidP="00AC0A93">
      <w:pPr>
        <w:pStyle w:val="ModuleHeading2"/>
      </w:pPr>
      <w:r>
        <w:t>Aims</w:t>
      </w:r>
    </w:p>
    <w:p w14:paraId="0141D4B6" w14:textId="4DD1F0D4" w:rsidR="00AC0A93" w:rsidRDefault="00AC0A93" w:rsidP="00AC0A93">
      <w:pPr>
        <w:pStyle w:val="BodyText"/>
      </w:pPr>
      <w:r>
        <w:t>On completion of the course the trainee will possess a thorough knowledge of the principles of traffic management and the skills to analyse and apply the knowledge.  .</w:t>
      </w:r>
    </w:p>
    <w:p w14:paraId="558A0802" w14:textId="77777777" w:rsidR="00AC0A93" w:rsidRDefault="00AC0A93" w:rsidP="00AC0A93">
      <w:pPr>
        <w:pStyle w:val="BodyText"/>
      </w:pPr>
      <w:r>
        <w:t>The understanding by trainees of the subject and knowledge and skills gained in other areas, including on-the-job training, will enable the routine day-to-day duties of a VTS Operator to be carried out in an efficient and safe manner.</w:t>
      </w:r>
    </w:p>
    <w:p w14:paraId="2B620FEB" w14:textId="77777777" w:rsidR="00AC0A93" w:rsidRDefault="00AC0A93" w:rsidP="00AC0A93">
      <w:pPr>
        <w:pStyle w:val="BodyText"/>
      </w:pPr>
      <w:r>
        <w:t>They will also have sufficient knowledge, comprehension and skills in the subject to serve as the basis for further training to the level of VTS Supervisor.</w:t>
      </w:r>
    </w:p>
    <w:p w14:paraId="6C096B7B" w14:textId="77777777" w:rsidR="00AC0A93" w:rsidRDefault="00AC0A93" w:rsidP="00AC0A93">
      <w:pPr>
        <w:pStyle w:val="BodyText"/>
      </w:pPr>
      <w:r>
        <w:t>Every effort should be made to give the trainees realistic exercises on the role of VTS in assisting a ship to navigate safely and expeditiously through a VTS area.  Integrated exercises on handling emergency situations should also be carried out.</w:t>
      </w:r>
    </w:p>
    <w:p w14:paraId="406D47F8" w14:textId="77777777" w:rsidR="00AC0A93" w:rsidRDefault="00AC0A93" w:rsidP="00AC0A93">
      <w:pPr>
        <w:spacing w:after="200" w:line="276" w:lineRule="auto"/>
        <w:rPr>
          <w:sz w:val="22"/>
        </w:rPr>
      </w:pPr>
      <w:r>
        <w:br w:type="page"/>
      </w:r>
    </w:p>
    <w:p w14:paraId="3B6EB95B" w14:textId="1DB5EC3F" w:rsidR="00AC0A93" w:rsidRDefault="00AC0A93" w:rsidP="00AC0A93">
      <w:pPr>
        <w:pStyle w:val="ModuleHeading1"/>
      </w:pPr>
      <w:r w:rsidRPr="00C50983">
        <w:lastRenderedPageBreak/>
        <w:t xml:space="preserve">SUBJECT OUTLINE OF MODULE </w:t>
      </w:r>
      <w:del w:id="2666" w:author="Jillian Carson-Jackson" w:date="2020-12-27T16:01:00Z">
        <w:r w:rsidRPr="00C50983" w:rsidDel="00080C06">
          <w:delText>2</w:delText>
        </w:r>
      </w:del>
      <w:ins w:id="2667" w:author="Jillian Carson-Jackson" w:date="2020-12-27T16:01:00Z">
        <w:r w:rsidR="00080C06">
          <w:t>3</w:t>
        </w:r>
      </w:ins>
    </w:p>
    <w:p w14:paraId="21C99DBE" w14:textId="77777777" w:rsidR="00AC0A93" w:rsidRPr="006B0203" w:rsidRDefault="00AC0A93" w:rsidP="00AC0A93">
      <w:pPr>
        <w:pStyle w:val="Heading1separatationline"/>
      </w:pPr>
    </w:p>
    <w:p w14:paraId="4EB55904" w14:textId="77777777" w:rsidR="00AC0A93" w:rsidRPr="00C50983" w:rsidRDefault="00AC0A93" w:rsidP="00AC0A93">
      <w:pPr>
        <w:pStyle w:val="Tablecaption"/>
      </w:pPr>
      <w:r w:rsidRPr="006B0203">
        <w:t>Subject</w:t>
      </w:r>
      <w:r w:rsidRPr="00C50983">
        <w:t xml:space="preserve"> outline – Traffic </w:t>
      </w:r>
      <w:r>
        <w:t>m</w:t>
      </w:r>
      <w:r w:rsidRPr="00C50983">
        <w:t>anagement</w:t>
      </w:r>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009A411B" w14:textId="77777777" w:rsidTr="00DB499E">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1E24C3E0" w14:textId="77777777" w:rsidR="00AC0A93" w:rsidRPr="00C50983" w:rsidRDefault="00AC0A93" w:rsidP="00DB499E">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037B1E8D" w14:textId="77777777" w:rsidR="00AC0A93" w:rsidRPr="00C50983" w:rsidRDefault="00AC0A93" w:rsidP="00DB499E">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54FC737" w14:textId="77777777" w:rsidR="00AC0A93" w:rsidRPr="00C50983" w:rsidRDefault="00AC0A93" w:rsidP="00DB499E">
            <w:pPr>
              <w:pStyle w:val="Tableheading"/>
            </w:pPr>
            <w:r w:rsidRPr="00C50983">
              <w:rPr>
                <w:szCs w:val="22"/>
              </w:rPr>
              <w:t>Recommended Hours</w:t>
            </w:r>
          </w:p>
        </w:tc>
      </w:tr>
      <w:tr w:rsidR="00AC0A93" w:rsidRPr="00C50983" w14:paraId="6DEB56F0" w14:textId="77777777" w:rsidTr="00DB499E">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38C05E29" w14:textId="77777777" w:rsidR="00AC0A93" w:rsidRPr="00C50983" w:rsidRDefault="00AC0A93" w:rsidP="00DB499E">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46E90AF6" w14:textId="77777777" w:rsidR="00AC0A93" w:rsidRPr="00C50983" w:rsidRDefault="00AC0A93" w:rsidP="00DB499E">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755649EB" w14:textId="77777777" w:rsidR="00AC0A93" w:rsidRPr="00B67457" w:rsidRDefault="00AC0A93" w:rsidP="00DB499E">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A5EB250" w14:textId="77777777" w:rsidR="00AC0A93" w:rsidRPr="00B67457" w:rsidRDefault="00AC0A93" w:rsidP="00DB499E">
            <w:pPr>
              <w:pStyle w:val="Tableheading"/>
              <w:rPr>
                <w:szCs w:val="22"/>
              </w:rPr>
            </w:pPr>
            <w:r w:rsidRPr="00B67457">
              <w:rPr>
                <w:szCs w:val="22"/>
              </w:rPr>
              <w:t>Exercises/ Simulation</w:t>
            </w:r>
          </w:p>
        </w:tc>
      </w:tr>
      <w:tr w:rsidR="00AC0A93" w:rsidRPr="00C50983" w14:paraId="5FAC6173" w14:textId="77777777" w:rsidTr="00DB499E">
        <w:trPr>
          <w:jc w:val="center"/>
        </w:trPr>
        <w:tc>
          <w:tcPr>
            <w:tcW w:w="3958" w:type="dxa"/>
            <w:tcBorders>
              <w:top w:val="single" w:sz="6" w:space="0" w:color="auto"/>
              <w:left w:val="single" w:sz="6" w:space="0" w:color="auto"/>
            </w:tcBorders>
          </w:tcPr>
          <w:p w14:paraId="5F9EC8DA"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VTS environment</w:t>
            </w:r>
          </w:p>
          <w:p w14:paraId="698C49CE"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Area limits, boundaries, separation zones, shipping lanes and channels</w:t>
            </w:r>
          </w:p>
          <w:p w14:paraId="45F8524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Prohibited or dangerous areas, safety zones, anchorages and restricted areas</w:t>
            </w:r>
          </w:p>
          <w:p w14:paraId="627963F4"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separation schemes</w:t>
            </w:r>
          </w:p>
          <w:p w14:paraId="65FC72A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separation criteria</w:t>
            </w:r>
          </w:p>
          <w:p w14:paraId="20C6BFBE"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Geographical constraints</w:t>
            </w:r>
          </w:p>
        </w:tc>
        <w:tc>
          <w:tcPr>
            <w:tcW w:w="1962" w:type="dxa"/>
            <w:tcBorders>
              <w:top w:val="single" w:sz="6" w:space="0" w:color="auto"/>
              <w:left w:val="single" w:sz="6" w:space="0" w:color="auto"/>
            </w:tcBorders>
          </w:tcPr>
          <w:p w14:paraId="03B69E6A"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2</w:t>
            </w:r>
          </w:p>
        </w:tc>
        <w:tc>
          <w:tcPr>
            <w:tcW w:w="1843" w:type="dxa"/>
            <w:tcBorders>
              <w:top w:val="single" w:sz="6" w:space="0" w:color="auto"/>
              <w:left w:val="single" w:sz="6" w:space="0" w:color="auto"/>
              <w:right w:val="single" w:sz="6" w:space="0" w:color="auto"/>
            </w:tcBorders>
          </w:tcPr>
          <w:p w14:paraId="0FE7F970"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right w:val="single" w:sz="6" w:space="0" w:color="auto"/>
            </w:tcBorders>
          </w:tcPr>
          <w:p w14:paraId="5159089D" w14:textId="77777777" w:rsidR="00AC0A93" w:rsidRPr="00581508" w:rsidRDefault="00AC0A93" w:rsidP="00DB499E">
            <w:pPr>
              <w:pStyle w:val="Tabletext"/>
              <w:rPr>
                <w:rFonts w:ascii="Calibri" w:hAnsi="Calibri"/>
                <w:sz w:val="22"/>
                <w:szCs w:val="22"/>
              </w:rPr>
            </w:pPr>
          </w:p>
        </w:tc>
      </w:tr>
      <w:tr w:rsidR="00AC0A93" w:rsidRPr="00C50983" w14:paraId="0D5385BA" w14:textId="77777777" w:rsidTr="00DB499E">
        <w:trPr>
          <w:jc w:val="center"/>
        </w:trPr>
        <w:tc>
          <w:tcPr>
            <w:tcW w:w="3958" w:type="dxa"/>
            <w:tcBorders>
              <w:top w:val="single" w:sz="6" w:space="0" w:color="auto"/>
              <w:left w:val="single" w:sz="6" w:space="0" w:color="auto"/>
              <w:bottom w:val="single" w:sz="6" w:space="0" w:color="auto"/>
            </w:tcBorders>
          </w:tcPr>
          <w:p w14:paraId="732360A0"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Principles of waterway and traffic management</w:t>
            </w:r>
          </w:p>
          <w:p w14:paraId="2F3ED0E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Planning</w:t>
            </w:r>
          </w:p>
          <w:p w14:paraId="17E06A8F"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Risk management</w:t>
            </w:r>
          </w:p>
          <w:p w14:paraId="1764BE7A"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Allocation of space</w:t>
            </w:r>
          </w:p>
          <w:p w14:paraId="0EEC0F96"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Criteria which determines the parameters for the safe passage of shipping</w:t>
            </w:r>
          </w:p>
          <w:p w14:paraId="111EA8FD"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Aids to navigation</w:t>
            </w:r>
          </w:p>
        </w:tc>
        <w:tc>
          <w:tcPr>
            <w:tcW w:w="1962" w:type="dxa"/>
            <w:tcBorders>
              <w:top w:val="single" w:sz="6" w:space="0" w:color="auto"/>
              <w:left w:val="single" w:sz="6" w:space="0" w:color="auto"/>
              <w:bottom w:val="single" w:sz="6" w:space="0" w:color="auto"/>
            </w:tcBorders>
          </w:tcPr>
          <w:p w14:paraId="6045ADED"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6C2E49E4"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46D5A624" w14:textId="77777777" w:rsidR="00AC0A93" w:rsidRPr="00581508" w:rsidRDefault="00AC0A93" w:rsidP="00DB499E">
            <w:pPr>
              <w:pStyle w:val="Tabletext"/>
              <w:rPr>
                <w:rFonts w:ascii="Calibri" w:hAnsi="Calibri"/>
                <w:sz w:val="22"/>
                <w:szCs w:val="22"/>
              </w:rPr>
            </w:pPr>
          </w:p>
        </w:tc>
      </w:tr>
      <w:tr w:rsidR="005B4F95" w:rsidRPr="00C50983" w14:paraId="5F7BC846" w14:textId="77777777" w:rsidTr="00CD5C9F">
        <w:trPr>
          <w:jc w:val="center"/>
          <w:ins w:id="2668" w:author="Jillian Carson-Jackson" w:date="2021-01-31T10:57:00Z"/>
        </w:trPr>
        <w:tc>
          <w:tcPr>
            <w:tcW w:w="3958" w:type="dxa"/>
            <w:tcBorders>
              <w:top w:val="single" w:sz="6" w:space="0" w:color="auto"/>
              <w:left w:val="single" w:sz="6" w:space="0" w:color="auto"/>
              <w:bottom w:val="single" w:sz="6" w:space="0" w:color="auto"/>
            </w:tcBorders>
          </w:tcPr>
          <w:p w14:paraId="25B8C550" w14:textId="77777777" w:rsidR="005B4F95" w:rsidRDefault="005B4F95" w:rsidP="00CD5C9F">
            <w:pPr>
              <w:pStyle w:val="Tabletext"/>
              <w:rPr>
                <w:ins w:id="2669" w:author="Jillian Carson-Jackson" w:date="2021-01-31T10:57:00Z"/>
                <w:rFonts w:ascii="Calibri" w:hAnsi="Calibri"/>
                <w:b/>
                <w:sz w:val="22"/>
                <w:szCs w:val="22"/>
              </w:rPr>
            </w:pPr>
            <w:ins w:id="2670" w:author="Jillian Carson-Jackson" w:date="2021-01-31T10:57:00Z">
              <w:r>
                <w:rPr>
                  <w:rFonts w:ascii="Calibri" w:hAnsi="Calibri"/>
                  <w:b/>
                  <w:sz w:val="22"/>
                  <w:szCs w:val="22"/>
                </w:rPr>
                <w:t>Provision of Information</w:t>
              </w:r>
            </w:ins>
          </w:p>
          <w:p w14:paraId="511AC9DB" w14:textId="77777777" w:rsidR="005B4F95" w:rsidRDefault="005B4F95" w:rsidP="00CD5C9F">
            <w:pPr>
              <w:pStyle w:val="Tabletext"/>
              <w:rPr>
                <w:ins w:id="2671" w:author="Jillian Carson-Jackson" w:date="2021-01-31T10:58:00Z"/>
                <w:rFonts w:ascii="Calibri" w:hAnsi="Calibri"/>
                <w:bCs/>
                <w:sz w:val="22"/>
                <w:szCs w:val="22"/>
              </w:rPr>
            </w:pPr>
            <w:ins w:id="2672" w:author="Jillian Carson-Jackson" w:date="2021-01-31T10:58:00Z">
              <w:r>
                <w:rPr>
                  <w:rFonts w:ascii="Calibri" w:hAnsi="Calibri"/>
                  <w:bCs/>
                  <w:sz w:val="22"/>
                  <w:szCs w:val="22"/>
                </w:rPr>
                <w:t xml:space="preserve">Types of information </w:t>
              </w:r>
            </w:ins>
          </w:p>
          <w:p w14:paraId="0C2BFDF1" w14:textId="77777777" w:rsidR="005B4F95" w:rsidRDefault="005B4F95" w:rsidP="00CD5C9F">
            <w:pPr>
              <w:pStyle w:val="Tabletext"/>
              <w:rPr>
                <w:ins w:id="2673" w:author="Jillian Carson-Jackson" w:date="2021-01-31T10:58:00Z"/>
                <w:rFonts w:ascii="Calibri" w:hAnsi="Calibri"/>
                <w:bCs/>
                <w:sz w:val="22"/>
                <w:szCs w:val="22"/>
              </w:rPr>
            </w:pPr>
            <w:ins w:id="2674" w:author="Jillian Carson-Jackson" w:date="2021-01-31T10:58:00Z">
              <w:r>
                <w:rPr>
                  <w:rFonts w:ascii="Calibri" w:hAnsi="Calibri"/>
                  <w:bCs/>
                  <w:sz w:val="22"/>
                  <w:szCs w:val="22"/>
                </w:rPr>
                <w:t xml:space="preserve">Limitations </w:t>
              </w:r>
            </w:ins>
          </w:p>
          <w:p w14:paraId="3C764429" w14:textId="19BEA0FF" w:rsidR="005B4F95" w:rsidRPr="00970A45" w:rsidRDefault="005B4F95" w:rsidP="00CD5C9F">
            <w:pPr>
              <w:pStyle w:val="Tabletext"/>
              <w:rPr>
                <w:ins w:id="2675" w:author="Jillian Carson-Jackson" w:date="2021-01-31T10:57:00Z"/>
                <w:rFonts w:ascii="Calibri" w:hAnsi="Calibri"/>
                <w:bCs/>
                <w:sz w:val="22"/>
                <w:szCs w:val="22"/>
              </w:rPr>
            </w:pPr>
            <w:commentRangeStart w:id="2676"/>
            <w:ins w:id="2677" w:author="Jillian Carson-Jackson" w:date="2021-01-31T10:58:00Z">
              <w:r>
                <w:rPr>
                  <w:rFonts w:ascii="Calibri" w:hAnsi="Calibri"/>
                  <w:bCs/>
                  <w:sz w:val="22"/>
                  <w:szCs w:val="22"/>
                </w:rPr>
                <w:t>Procedures</w:t>
              </w:r>
            </w:ins>
            <w:commentRangeEnd w:id="2676"/>
            <w:ins w:id="2678" w:author="Jillian Carson-Jackson" w:date="2021-01-31T10:59:00Z">
              <w:r w:rsidR="006742C7">
                <w:rPr>
                  <w:rStyle w:val="CommentReference"/>
                  <w:color w:val="auto"/>
                </w:rPr>
                <w:commentReference w:id="2676"/>
              </w:r>
            </w:ins>
          </w:p>
        </w:tc>
        <w:tc>
          <w:tcPr>
            <w:tcW w:w="1962" w:type="dxa"/>
            <w:tcBorders>
              <w:top w:val="single" w:sz="6" w:space="0" w:color="auto"/>
              <w:left w:val="single" w:sz="6" w:space="0" w:color="auto"/>
              <w:bottom w:val="single" w:sz="6" w:space="0" w:color="auto"/>
            </w:tcBorders>
          </w:tcPr>
          <w:p w14:paraId="2021B848" w14:textId="77777777" w:rsidR="005B4F95" w:rsidRPr="00581508" w:rsidRDefault="005B4F95" w:rsidP="00CD5C9F">
            <w:pPr>
              <w:pStyle w:val="Tabletext"/>
              <w:rPr>
                <w:ins w:id="2679" w:author="Jillian Carson-Jackson" w:date="2021-01-31T10:57: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48A75E66" w14:textId="77777777" w:rsidR="005B4F95" w:rsidRPr="00581508" w:rsidRDefault="005B4F95" w:rsidP="00CD5C9F">
            <w:pPr>
              <w:pStyle w:val="Tabletext"/>
              <w:rPr>
                <w:ins w:id="2680" w:author="Jillian Carson-Jackson" w:date="2021-01-31T10:57:00Z"/>
                <w:rFonts w:ascii="Calibri" w:hAnsi="Calibri"/>
                <w:sz w:val="22"/>
                <w:szCs w:val="22"/>
              </w:rPr>
            </w:pPr>
          </w:p>
        </w:tc>
        <w:tc>
          <w:tcPr>
            <w:tcW w:w="1701" w:type="dxa"/>
            <w:tcBorders>
              <w:top w:val="single" w:sz="6" w:space="0" w:color="auto"/>
              <w:bottom w:val="single" w:sz="6" w:space="0" w:color="auto"/>
              <w:right w:val="single" w:sz="6" w:space="0" w:color="auto"/>
            </w:tcBorders>
          </w:tcPr>
          <w:p w14:paraId="57DD4A64" w14:textId="77777777" w:rsidR="005B4F95" w:rsidRPr="00581508" w:rsidRDefault="005B4F95" w:rsidP="00CD5C9F">
            <w:pPr>
              <w:pStyle w:val="Tabletext"/>
              <w:rPr>
                <w:ins w:id="2681" w:author="Jillian Carson-Jackson" w:date="2021-01-31T10:57:00Z"/>
                <w:rFonts w:ascii="Calibri" w:hAnsi="Calibri"/>
                <w:sz w:val="22"/>
                <w:szCs w:val="22"/>
              </w:rPr>
            </w:pPr>
          </w:p>
        </w:tc>
      </w:tr>
      <w:tr w:rsidR="00AC0A93" w:rsidRPr="00C50983" w14:paraId="1E597FA1" w14:textId="77777777" w:rsidTr="00DB499E">
        <w:trPr>
          <w:jc w:val="center"/>
        </w:trPr>
        <w:tc>
          <w:tcPr>
            <w:tcW w:w="3958" w:type="dxa"/>
            <w:tcBorders>
              <w:top w:val="single" w:sz="6" w:space="0" w:color="auto"/>
              <w:left w:val="single" w:sz="6" w:space="0" w:color="auto"/>
              <w:bottom w:val="single" w:sz="6" w:space="0" w:color="auto"/>
            </w:tcBorders>
          </w:tcPr>
          <w:p w14:paraId="583DF175" w14:textId="08DCE32A" w:rsidR="00AC0A93" w:rsidRPr="00581508" w:rsidRDefault="00AC0A93" w:rsidP="00DB499E">
            <w:pPr>
              <w:pStyle w:val="Tabletext"/>
              <w:rPr>
                <w:rFonts w:ascii="Calibri" w:hAnsi="Calibri"/>
                <w:b/>
                <w:sz w:val="22"/>
                <w:szCs w:val="22"/>
              </w:rPr>
            </w:pPr>
            <w:del w:id="2682" w:author="Jillian Carson-Jackson" w:date="2020-12-27T16:00:00Z">
              <w:r w:rsidRPr="00581508" w:rsidDel="00AE167E">
                <w:rPr>
                  <w:rFonts w:ascii="Calibri" w:hAnsi="Calibri"/>
                  <w:b/>
                  <w:sz w:val="22"/>
                  <w:szCs w:val="22"/>
                </w:rPr>
                <w:delText>Traffic monitoring and organisation</w:delText>
              </w:r>
            </w:del>
            <w:ins w:id="2683" w:author="Jillian Carson-Jackson" w:date="2020-12-27T16:00:00Z">
              <w:r w:rsidR="00AE167E">
                <w:rPr>
                  <w:rFonts w:ascii="Calibri" w:hAnsi="Calibri"/>
                  <w:b/>
                  <w:sz w:val="22"/>
                  <w:szCs w:val="22"/>
                </w:rPr>
                <w:t>Monitoring and Management of Vessel Traffic</w:t>
              </w:r>
            </w:ins>
          </w:p>
          <w:p w14:paraId="5B64FAE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patterns</w:t>
            </w:r>
          </w:p>
          <w:p w14:paraId="4BF980B9"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VTS sailing or route plans</w:t>
            </w:r>
          </w:p>
          <w:p w14:paraId="311C5467" w14:textId="77777777" w:rsidR="00AC0A93" w:rsidRDefault="00AC0A93" w:rsidP="00DB499E">
            <w:pPr>
              <w:pStyle w:val="Tabletext"/>
              <w:rPr>
                <w:ins w:id="2684" w:author="Jillian Carson-Jackson" w:date="2021-01-31T10:58:00Z"/>
                <w:rFonts w:ascii="Calibri" w:hAnsi="Calibri"/>
                <w:sz w:val="22"/>
                <w:szCs w:val="22"/>
              </w:rPr>
            </w:pPr>
            <w:r w:rsidRPr="00581508">
              <w:rPr>
                <w:rFonts w:ascii="Calibri" w:hAnsi="Calibri"/>
                <w:sz w:val="22"/>
                <w:szCs w:val="22"/>
              </w:rPr>
              <w:t>Situation analysis</w:t>
            </w:r>
          </w:p>
          <w:p w14:paraId="3DCC2421" w14:textId="6D35C2A6" w:rsidR="005B4F95" w:rsidRPr="00581508" w:rsidRDefault="005B4F95" w:rsidP="00DB499E">
            <w:pPr>
              <w:pStyle w:val="Tabletext"/>
              <w:rPr>
                <w:rFonts w:ascii="Calibri" w:hAnsi="Calibri"/>
                <w:sz w:val="22"/>
                <w:szCs w:val="22"/>
              </w:rPr>
            </w:pPr>
            <w:ins w:id="2685" w:author="Jillian Carson-Jackson" w:date="2021-01-31T10:58:00Z">
              <w:r>
                <w:rPr>
                  <w:rFonts w:ascii="Calibri" w:hAnsi="Calibri"/>
                  <w:sz w:val="22"/>
                  <w:szCs w:val="22"/>
                </w:rPr>
                <w:t>Procedures</w:t>
              </w:r>
            </w:ins>
          </w:p>
        </w:tc>
        <w:tc>
          <w:tcPr>
            <w:tcW w:w="1962" w:type="dxa"/>
            <w:tcBorders>
              <w:top w:val="single" w:sz="6" w:space="0" w:color="auto"/>
              <w:left w:val="single" w:sz="6" w:space="0" w:color="auto"/>
              <w:bottom w:val="single" w:sz="6" w:space="0" w:color="auto"/>
            </w:tcBorders>
          </w:tcPr>
          <w:p w14:paraId="5B92E78B"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2DC9AC5E"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2CE66911" w14:textId="77777777" w:rsidR="00AC0A93" w:rsidRPr="00581508" w:rsidRDefault="00AC0A93" w:rsidP="00DB499E">
            <w:pPr>
              <w:pStyle w:val="Tabletext"/>
              <w:rPr>
                <w:rFonts w:ascii="Calibri" w:hAnsi="Calibri"/>
                <w:sz w:val="22"/>
                <w:szCs w:val="22"/>
              </w:rPr>
            </w:pPr>
          </w:p>
        </w:tc>
      </w:tr>
      <w:tr w:rsidR="00AE167E" w:rsidRPr="00C50983" w14:paraId="465BC028" w14:textId="77777777" w:rsidTr="00DB499E">
        <w:trPr>
          <w:jc w:val="center"/>
          <w:ins w:id="2686" w:author="Jillian Carson-Jackson" w:date="2020-12-27T16:00:00Z"/>
        </w:trPr>
        <w:tc>
          <w:tcPr>
            <w:tcW w:w="3958" w:type="dxa"/>
            <w:tcBorders>
              <w:top w:val="single" w:sz="6" w:space="0" w:color="auto"/>
              <w:left w:val="single" w:sz="6" w:space="0" w:color="auto"/>
              <w:bottom w:val="single" w:sz="6" w:space="0" w:color="auto"/>
            </w:tcBorders>
          </w:tcPr>
          <w:p w14:paraId="616A5269" w14:textId="77777777" w:rsidR="00AE167E" w:rsidRDefault="00080C06" w:rsidP="00DB499E">
            <w:pPr>
              <w:pStyle w:val="Tabletext"/>
              <w:rPr>
                <w:ins w:id="2687" w:author="Jillian Carson-Jackson" w:date="2020-12-27T16:00:00Z"/>
                <w:rFonts w:ascii="Calibri" w:hAnsi="Calibri"/>
                <w:b/>
                <w:sz w:val="22"/>
                <w:szCs w:val="22"/>
              </w:rPr>
            </w:pPr>
            <w:ins w:id="2688" w:author="Jillian Carson-Jackson" w:date="2020-12-27T16:00:00Z">
              <w:r>
                <w:rPr>
                  <w:rFonts w:ascii="Calibri" w:hAnsi="Calibri"/>
                  <w:b/>
                  <w:sz w:val="22"/>
                  <w:szCs w:val="22"/>
                </w:rPr>
                <w:t xml:space="preserve">Responding to unsafe </w:t>
              </w:r>
              <w:commentRangeStart w:id="2689"/>
              <w:r>
                <w:rPr>
                  <w:rFonts w:ascii="Calibri" w:hAnsi="Calibri"/>
                  <w:b/>
                  <w:sz w:val="22"/>
                  <w:szCs w:val="22"/>
                </w:rPr>
                <w:t>situations</w:t>
              </w:r>
              <w:commentRangeEnd w:id="2689"/>
              <w:r>
                <w:rPr>
                  <w:rStyle w:val="CommentReference"/>
                  <w:color w:val="auto"/>
                </w:rPr>
                <w:commentReference w:id="2689"/>
              </w:r>
            </w:ins>
          </w:p>
          <w:p w14:paraId="1D0AD5FD" w14:textId="77777777" w:rsidR="00080C06" w:rsidRDefault="006742C7" w:rsidP="00DB499E">
            <w:pPr>
              <w:pStyle w:val="Tabletext"/>
              <w:rPr>
                <w:ins w:id="2690" w:author="Jillian Carson-Jackson" w:date="2021-01-31T10:59:00Z"/>
                <w:rFonts w:ascii="Calibri" w:hAnsi="Calibri"/>
                <w:bCs/>
                <w:sz w:val="22"/>
                <w:szCs w:val="22"/>
              </w:rPr>
            </w:pPr>
            <w:ins w:id="2691" w:author="Jillian Carson-Jackson" w:date="2021-01-31T10:59:00Z">
              <w:r>
                <w:rPr>
                  <w:rFonts w:ascii="Calibri" w:hAnsi="Calibri"/>
                  <w:bCs/>
                  <w:sz w:val="22"/>
                  <w:szCs w:val="22"/>
                </w:rPr>
                <w:t>Situations for intervention</w:t>
              </w:r>
            </w:ins>
          </w:p>
          <w:p w14:paraId="632074E6" w14:textId="31E362EA" w:rsidR="006742C7" w:rsidRPr="00080C06" w:rsidDel="00AE167E" w:rsidRDefault="006742C7" w:rsidP="00DB499E">
            <w:pPr>
              <w:pStyle w:val="Tabletext"/>
              <w:rPr>
                <w:ins w:id="2692" w:author="Jillian Carson-Jackson" w:date="2020-12-27T16:00:00Z"/>
                <w:rFonts w:ascii="Calibri" w:hAnsi="Calibri"/>
                <w:bCs/>
                <w:sz w:val="22"/>
                <w:szCs w:val="22"/>
              </w:rPr>
            </w:pPr>
            <w:ins w:id="2693" w:author="Jillian Carson-Jackson" w:date="2021-01-31T10:59:00Z">
              <w:r>
                <w:rPr>
                  <w:rFonts w:ascii="Calibri" w:hAnsi="Calibri"/>
                  <w:bCs/>
                  <w:sz w:val="22"/>
                  <w:szCs w:val="22"/>
                </w:rPr>
                <w:t>Procedures</w:t>
              </w:r>
            </w:ins>
          </w:p>
        </w:tc>
        <w:tc>
          <w:tcPr>
            <w:tcW w:w="1962" w:type="dxa"/>
            <w:tcBorders>
              <w:top w:val="single" w:sz="6" w:space="0" w:color="auto"/>
              <w:left w:val="single" w:sz="6" w:space="0" w:color="auto"/>
              <w:bottom w:val="single" w:sz="6" w:space="0" w:color="auto"/>
            </w:tcBorders>
          </w:tcPr>
          <w:p w14:paraId="6F317BFC" w14:textId="77777777" w:rsidR="00AE167E" w:rsidRPr="00581508" w:rsidRDefault="00AE167E" w:rsidP="00DB499E">
            <w:pPr>
              <w:pStyle w:val="Tabletext"/>
              <w:rPr>
                <w:ins w:id="2694" w:author="Jillian Carson-Jackson" w:date="2020-12-27T16:00: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586E69FB" w14:textId="77777777" w:rsidR="00AE167E" w:rsidRPr="00581508" w:rsidRDefault="00AE167E" w:rsidP="00DB499E">
            <w:pPr>
              <w:pStyle w:val="Tabletext"/>
              <w:rPr>
                <w:ins w:id="2695" w:author="Jillian Carson-Jackson" w:date="2020-12-27T16:00:00Z"/>
                <w:rFonts w:ascii="Calibri" w:hAnsi="Calibri"/>
                <w:sz w:val="22"/>
                <w:szCs w:val="22"/>
              </w:rPr>
            </w:pPr>
          </w:p>
        </w:tc>
        <w:tc>
          <w:tcPr>
            <w:tcW w:w="1701" w:type="dxa"/>
            <w:tcBorders>
              <w:top w:val="single" w:sz="6" w:space="0" w:color="auto"/>
              <w:bottom w:val="single" w:sz="6" w:space="0" w:color="auto"/>
              <w:right w:val="single" w:sz="6" w:space="0" w:color="auto"/>
            </w:tcBorders>
          </w:tcPr>
          <w:p w14:paraId="1EE4B0B5" w14:textId="77777777" w:rsidR="00AE167E" w:rsidRPr="00581508" w:rsidRDefault="00AE167E" w:rsidP="00DB499E">
            <w:pPr>
              <w:pStyle w:val="Tabletext"/>
              <w:rPr>
                <w:ins w:id="2696" w:author="Jillian Carson-Jackson" w:date="2020-12-27T16:00:00Z"/>
                <w:rFonts w:ascii="Calibri" w:hAnsi="Calibri"/>
                <w:sz w:val="22"/>
                <w:szCs w:val="22"/>
              </w:rPr>
            </w:pPr>
          </w:p>
        </w:tc>
      </w:tr>
      <w:tr w:rsidR="00AC0A93" w:rsidRPr="00C50983" w14:paraId="3C58DDEE" w14:textId="77777777" w:rsidTr="00DB499E">
        <w:trPr>
          <w:trHeight w:val="378"/>
          <w:jc w:val="center"/>
        </w:trPr>
        <w:tc>
          <w:tcPr>
            <w:tcW w:w="3958" w:type="dxa"/>
            <w:tcBorders>
              <w:top w:val="single" w:sz="6" w:space="0" w:color="auto"/>
              <w:left w:val="single" w:sz="6" w:space="0" w:color="auto"/>
              <w:bottom w:val="single" w:sz="6" w:space="0" w:color="auto"/>
            </w:tcBorders>
          </w:tcPr>
          <w:p w14:paraId="6A81FDC8" w14:textId="77777777" w:rsidR="00AC0A93" w:rsidRPr="00581508" w:rsidRDefault="00AC0A93" w:rsidP="00DB499E">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17F1C7A3" w14:textId="77777777" w:rsidR="00AC0A93" w:rsidRPr="00581508" w:rsidRDefault="00AC0A93" w:rsidP="00DB499E">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318473DC" w14:textId="24F512B0" w:rsidR="00AC0A93" w:rsidRPr="00581508" w:rsidRDefault="00AC0A93" w:rsidP="00DB499E">
            <w:pPr>
              <w:pStyle w:val="Tabletext"/>
              <w:rPr>
                <w:rFonts w:ascii="Calibri" w:hAnsi="Calibri"/>
                <w:sz w:val="22"/>
                <w:szCs w:val="22"/>
              </w:rPr>
            </w:pPr>
            <w:commentRangeStart w:id="2697"/>
            <w:r w:rsidRPr="00581508">
              <w:rPr>
                <w:rFonts w:ascii="Calibri" w:hAnsi="Calibri"/>
                <w:sz w:val="22"/>
                <w:szCs w:val="22"/>
              </w:rPr>
              <w:t xml:space="preserve">Total </w:t>
            </w:r>
            <w:del w:id="2698" w:author="Jillian Carson-Jackson" w:date="2020-12-27T16:04:00Z">
              <w:r w:rsidRPr="00581508" w:rsidDel="00FA670D">
                <w:rPr>
                  <w:rFonts w:ascii="Calibri" w:hAnsi="Calibri"/>
                  <w:sz w:val="22"/>
                  <w:szCs w:val="22"/>
                </w:rPr>
                <w:delText xml:space="preserve">26 </w:delText>
              </w:r>
            </w:del>
            <w:commentRangeEnd w:id="2697"/>
            <w:ins w:id="2699" w:author="Jillian Carson-Jackson" w:date="2020-12-27T16:04:00Z">
              <w:r w:rsidR="00FA670D">
                <w:rPr>
                  <w:rFonts w:ascii="Calibri" w:hAnsi="Calibri"/>
                  <w:sz w:val="22"/>
                  <w:szCs w:val="22"/>
                </w:rPr>
                <w:t>42</w:t>
              </w:r>
              <w:r w:rsidR="00FA670D" w:rsidRPr="00581508">
                <w:rPr>
                  <w:rFonts w:ascii="Calibri" w:hAnsi="Calibri"/>
                  <w:sz w:val="22"/>
                  <w:szCs w:val="22"/>
                </w:rPr>
                <w:t xml:space="preserve"> </w:t>
              </w:r>
            </w:ins>
            <w:r w:rsidR="00F02991">
              <w:rPr>
                <w:rStyle w:val="CommentReference"/>
                <w:color w:val="auto"/>
              </w:rPr>
              <w:commentReference w:id="2697"/>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415D88E0" w14:textId="41133C36"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Total </w:t>
            </w:r>
            <w:del w:id="2700" w:author="Jillian Carson-Jackson" w:date="2020-12-27T16:04:00Z">
              <w:r w:rsidRPr="00581508" w:rsidDel="00FA670D">
                <w:rPr>
                  <w:rFonts w:ascii="Calibri" w:hAnsi="Calibri"/>
                  <w:sz w:val="22"/>
                  <w:szCs w:val="22"/>
                </w:rPr>
                <w:delText xml:space="preserve">52 </w:delText>
              </w:r>
            </w:del>
            <w:ins w:id="2701" w:author="Jillian Carson-Jackson" w:date="2020-12-27T16:05:00Z">
              <w:r w:rsidR="000C679A">
                <w:rPr>
                  <w:rFonts w:ascii="Calibri" w:hAnsi="Calibri"/>
                  <w:sz w:val="22"/>
                  <w:szCs w:val="22"/>
                </w:rPr>
                <w:t>44</w:t>
              </w:r>
            </w:ins>
            <w:ins w:id="2702" w:author="Jillian Carson-Jackson" w:date="2020-12-27T16:04:00Z">
              <w:r w:rsidR="00FA670D" w:rsidRPr="00581508">
                <w:rPr>
                  <w:rFonts w:ascii="Calibri" w:hAnsi="Calibri"/>
                  <w:sz w:val="22"/>
                  <w:szCs w:val="22"/>
                </w:rPr>
                <w:t xml:space="preserve"> </w:t>
              </w:r>
            </w:ins>
            <w:r w:rsidRPr="00581508">
              <w:rPr>
                <w:rFonts w:ascii="Calibri" w:hAnsi="Calibri"/>
                <w:sz w:val="22"/>
                <w:szCs w:val="22"/>
              </w:rPr>
              <w:t>hours</w:t>
            </w:r>
          </w:p>
        </w:tc>
      </w:tr>
    </w:tbl>
    <w:p w14:paraId="3846C429" w14:textId="77777777" w:rsidR="00AC0A93" w:rsidRPr="00C50983" w:rsidRDefault="00AC0A93" w:rsidP="00AC0A93">
      <w:pPr>
        <w:jc w:val="both"/>
        <w:sectPr w:rsidR="00AC0A93" w:rsidRPr="00C50983" w:rsidSect="009862C5">
          <w:pgSz w:w="11906" w:h="16838" w:code="9"/>
          <w:pgMar w:top="1134" w:right="1134" w:bottom="1134" w:left="1134" w:header="709" w:footer="709" w:gutter="0"/>
          <w:cols w:space="708"/>
          <w:docGrid w:linePitch="360"/>
        </w:sectPr>
      </w:pPr>
    </w:p>
    <w:bookmarkEnd w:id="2314"/>
    <w:p w14:paraId="279EF293" w14:textId="77777777" w:rsidR="00F211ED" w:rsidRPr="00C50983" w:rsidRDefault="00F211ED" w:rsidP="00F211ED">
      <w:pPr>
        <w:jc w:val="both"/>
        <w:sectPr w:rsidR="00F211ED" w:rsidRPr="00C50983" w:rsidSect="009862C5">
          <w:headerReference w:type="default" r:id="rId31"/>
          <w:pgSz w:w="11906" w:h="16838" w:code="9"/>
          <w:pgMar w:top="1134" w:right="1134" w:bottom="1134" w:left="1134" w:header="709" w:footer="709" w:gutter="0"/>
          <w:cols w:space="708"/>
          <w:docGrid w:linePitch="360"/>
        </w:sectPr>
      </w:pPr>
    </w:p>
    <w:p w14:paraId="17CCC1E1" w14:textId="08EA30C1" w:rsidR="00F211ED" w:rsidRDefault="00F211ED" w:rsidP="00F64B31">
      <w:pPr>
        <w:pStyle w:val="ModuleHeading1"/>
      </w:pPr>
      <w:bookmarkStart w:id="2703" w:name="_Toc443221661"/>
      <w:bookmarkStart w:id="2704" w:name="_Toc446917119"/>
      <w:bookmarkStart w:id="2705" w:name="_Toc111617399"/>
      <w:bookmarkStart w:id="2706" w:name="_Toc245254434"/>
      <w:bookmarkStart w:id="2707" w:name="_Toc6299033"/>
      <w:r w:rsidRPr="00C50983">
        <w:lastRenderedPageBreak/>
        <w:t>DETAILED TEACHING SYLLABUS</w:t>
      </w:r>
      <w:bookmarkEnd w:id="2703"/>
      <w:bookmarkEnd w:id="2704"/>
      <w:bookmarkEnd w:id="2705"/>
      <w:r w:rsidRPr="00C50983">
        <w:t xml:space="preserve"> OF MODULE </w:t>
      </w:r>
      <w:del w:id="2708" w:author="Jillian Carson-Jackson" w:date="2020-12-27T16:11:00Z">
        <w:r w:rsidRPr="00C50983" w:rsidDel="001665A3">
          <w:delText>2</w:delText>
        </w:r>
      </w:del>
      <w:bookmarkEnd w:id="2706"/>
      <w:bookmarkEnd w:id="2707"/>
      <w:ins w:id="2709" w:author="Jillian Carson-Jackson" w:date="2020-12-27T16:11:00Z">
        <w:r w:rsidR="001665A3">
          <w:t>3</w:t>
        </w:r>
      </w:ins>
    </w:p>
    <w:p w14:paraId="1B34C371" w14:textId="77777777" w:rsidR="006B0203" w:rsidRPr="006B0203" w:rsidRDefault="006B0203" w:rsidP="006B0203">
      <w:pPr>
        <w:pStyle w:val="Heading1separatationline"/>
      </w:pPr>
    </w:p>
    <w:p w14:paraId="25368B5D" w14:textId="77777777" w:rsidR="00F211ED" w:rsidRPr="00C50983" w:rsidRDefault="00F211ED" w:rsidP="006B0203">
      <w:pPr>
        <w:pStyle w:val="Tablecaption"/>
      </w:pPr>
      <w:bookmarkStart w:id="2710" w:name="_Toc245254472"/>
      <w:bookmarkStart w:id="2711" w:name="_Toc531423232"/>
      <w:r w:rsidRPr="00C50983">
        <w:t>Detailed teaching syllabus – Traffic management</w:t>
      </w:r>
      <w:bookmarkEnd w:id="2710"/>
      <w:bookmarkEnd w:id="27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C50983" w14:paraId="536AFA19" w14:textId="77777777" w:rsidTr="00575E73">
        <w:trPr>
          <w:cantSplit/>
          <w:tblHeader/>
          <w:jc w:val="center"/>
        </w:trPr>
        <w:tc>
          <w:tcPr>
            <w:tcW w:w="8330" w:type="dxa"/>
            <w:tcBorders>
              <w:bottom w:val="single" w:sz="12" w:space="0" w:color="auto"/>
            </w:tcBorders>
            <w:shd w:val="clear" w:color="auto" w:fill="D9D9D9" w:themeFill="background1" w:themeFillShade="D9"/>
          </w:tcPr>
          <w:p w14:paraId="388D3239" w14:textId="77777777" w:rsidR="00F211ED" w:rsidRPr="00C50983" w:rsidRDefault="00F211ED" w:rsidP="006B0203">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1BCC7A78" w14:textId="77777777" w:rsidR="00F211ED" w:rsidRPr="00C50983" w:rsidRDefault="00F211ED" w:rsidP="006B0203">
            <w:pPr>
              <w:pStyle w:val="Tableheading"/>
            </w:pPr>
            <w:r w:rsidRPr="00C50983">
              <w:t>Reference</w:t>
            </w:r>
          </w:p>
        </w:tc>
        <w:tc>
          <w:tcPr>
            <w:tcW w:w="2835" w:type="dxa"/>
            <w:tcBorders>
              <w:bottom w:val="single" w:sz="12" w:space="0" w:color="auto"/>
            </w:tcBorders>
            <w:shd w:val="clear" w:color="auto" w:fill="D9D9D9" w:themeFill="background1" w:themeFillShade="D9"/>
          </w:tcPr>
          <w:p w14:paraId="0E830532" w14:textId="77777777" w:rsidR="00F211ED" w:rsidRPr="00C50983" w:rsidRDefault="00F211ED" w:rsidP="006B0203">
            <w:pPr>
              <w:pStyle w:val="Tableheading"/>
            </w:pPr>
            <w:r w:rsidRPr="00C50983">
              <w:t>Teaching Aid</w:t>
            </w:r>
          </w:p>
        </w:tc>
      </w:tr>
      <w:tr w:rsidR="00F211ED" w:rsidRPr="006B0203" w14:paraId="5AC56B70" w14:textId="77777777" w:rsidTr="00575E73">
        <w:trPr>
          <w:cantSplit/>
          <w:trHeight w:hRule="exact" w:val="587"/>
          <w:jc w:val="center"/>
        </w:trPr>
        <w:tc>
          <w:tcPr>
            <w:tcW w:w="8330" w:type="dxa"/>
            <w:shd w:val="clear" w:color="auto" w:fill="D9D9D9" w:themeFill="background1" w:themeFillShade="D9"/>
            <w:vAlign w:val="center"/>
          </w:tcPr>
          <w:p w14:paraId="5985FE4C" w14:textId="77777777" w:rsidR="00F211ED" w:rsidRPr="006B0203" w:rsidRDefault="00F211ED" w:rsidP="009862C5">
            <w:pPr>
              <w:pStyle w:val="Tablelevel1bold"/>
              <w:rPr>
                <w:rFonts w:ascii="Calibri" w:hAnsi="Calibri"/>
                <w:sz w:val="22"/>
                <w:szCs w:val="22"/>
              </w:rPr>
            </w:pPr>
            <w:r w:rsidRPr="006B0203">
              <w:rPr>
                <w:rFonts w:ascii="Calibri" w:hAnsi="Calibri"/>
                <w:sz w:val="22"/>
                <w:szCs w:val="22"/>
              </w:rPr>
              <w:t>VTS environment</w:t>
            </w:r>
          </w:p>
        </w:tc>
        <w:tc>
          <w:tcPr>
            <w:tcW w:w="3118" w:type="dxa"/>
            <w:shd w:val="clear" w:color="auto" w:fill="D9D9D9" w:themeFill="background1" w:themeFillShade="D9"/>
          </w:tcPr>
          <w:p w14:paraId="047993B6"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R35, R37</w:t>
            </w:r>
          </w:p>
        </w:tc>
        <w:tc>
          <w:tcPr>
            <w:tcW w:w="2835" w:type="dxa"/>
            <w:shd w:val="clear" w:color="auto" w:fill="D9D9D9" w:themeFill="background1" w:themeFillShade="D9"/>
          </w:tcPr>
          <w:p w14:paraId="47246863"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A1,A2</w:t>
            </w:r>
          </w:p>
        </w:tc>
      </w:tr>
      <w:bookmarkEnd w:id="2315"/>
      <w:tr w:rsidR="00F211ED" w:rsidRPr="006B0203" w14:paraId="19D42FFF" w14:textId="77777777" w:rsidTr="00B42E95">
        <w:trPr>
          <w:cantSplit/>
          <w:trHeight w:hRule="exact" w:val="676"/>
          <w:jc w:val="center"/>
        </w:trPr>
        <w:tc>
          <w:tcPr>
            <w:tcW w:w="8330" w:type="dxa"/>
            <w:tcBorders>
              <w:bottom w:val="single" w:sz="4" w:space="0" w:color="auto"/>
            </w:tcBorders>
            <w:shd w:val="clear" w:color="auto" w:fill="D9D9D9" w:themeFill="background1" w:themeFillShade="D9"/>
          </w:tcPr>
          <w:p w14:paraId="62B7A0D8" w14:textId="77777777" w:rsidR="00F211ED" w:rsidRPr="006B0203" w:rsidRDefault="00F211ED" w:rsidP="009862C5">
            <w:pPr>
              <w:pStyle w:val="Tablelevel1"/>
              <w:rPr>
                <w:rFonts w:ascii="Calibri" w:hAnsi="Calibri"/>
                <w:i/>
                <w:szCs w:val="22"/>
                <w:lang w:eastAsia="en-GB"/>
              </w:rPr>
            </w:pPr>
            <w:r w:rsidRPr="006B0203">
              <w:rPr>
                <w:rFonts w:ascii="Calibri" w:hAnsi="Calibri"/>
                <w:i/>
                <w:szCs w:val="22"/>
                <w:lang w:eastAsia="en-GB"/>
              </w:rPr>
              <w:t>Demonstrate a knowledge of the VTS operational area, including geographical features, traffic routing measures and aids to navigation</w:t>
            </w:r>
          </w:p>
        </w:tc>
        <w:tc>
          <w:tcPr>
            <w:tcW w:w="3118" w:type="dxa"/>
            <w:tcBorders>
              <w:bottom w:val="single" w:sz="4" w:space="0" w:color="auto"/>
            </w:tcBorders>
            <w:shd w:val="clear" w:color="auto" w:fill="D9D9D9" w:themeFill="background1" w:themeFillShade="D9"/>
          </w:tcPr>
          <w:p w14:paraId="39A273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4" w:space="0" w:color="auto"/>
            </w:tcBorders>
            <w:shd w:val="clear" w:color="auto" w:fill="D9D9D9" w:themeFill="background1" w:themeFillShade="D9"/>
          </w:tcPr>
          <w:p w14:paraId="283BD12B" w14:textId="77777777" w:rsidR="00F211ED" w:rsidRPr="006B0203" w:rsidRDefault="00F211ED" w:rsidP="009862C5">
            <w:pPr>
              <w:pStyle w:val="Tablelevel2"/>
              <w:ind w:left="0"/>
              <w:jc w:val="center"/>
              <w:rPr>
                <w:rFonts w:ascii="Calibri" w:hAnsi="Calibri"/>
                <w:sz w:val="22"/>
                <w:szCs w:val="22"/>
              </w:rPr>
            </w:pPr>
          </w:p>
        </w:tc>
      </w:tr>
      <w:tr w:rsidR="00F211ED" w:rsidRPr="006B0203" w14:paraId="060ED057"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7C420726"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Area limits, boundaries, separation zones, shipping lanes and channels</w:t>
            </w:r>
          </w:p>
        </w:tc>
        <w:tc>
          <w:tcPr>
            <w:tcW w:w="3118" w:type="dxa"/>
            <w:tcBorders>
              <w:bottom w:val="single" w:sz="6" w:space="0" w:color="auto"/>
            </w:tcBorders>
            <w:shd w:val="clear" w:color="auto" w:fill="D9D9D9" w:themeFill="background1" w:themeFillShade="D9"/>
          </w:tcPr>
          <w:p w14:paraId="0C1941E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011EFE" w14:textId="77777777" w:rsidR="00F211ED" w:rsidRPr="006B0203" w:rsidRDefault="00F211ED" w:rsidP="009862C5">
            <w:pPr>
              <w:pStyle w:val="Tablelevel2"/>
              <w:ind w:left="0"/>
              <w:jc w:val="center"/>
              <w:rPr>
                <w:rFonts w:ascii="Calibri" w:hAnsi="Calibri"/>
                <w:sz w:val="22"/>
                <w:szCs w:val="22"/>
              </w:rPr>
            </w:pPr>
          </w:p>
        </w:tc>
      </w:tr>
      <w:tr w:rsidR="00F211ED" w:rsidRPr="006B0203" w14:paraId="662A72FB"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015B59D3"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Prohibited or dangerous areas, safety zones, anchorages and restricted areas</w:t>
            </w:r>
          </w:p>
        </w:tc>
        <w:tc>
          <w:tcPr>
            <w:tcW w:w="3118" w:type="dxa"/>
            <w:tcBorders>
              <w:bottom w:val="single" w:sz="6" w:space="0" w:color="auto"/>
            </w:tcBorders>
            <w:shd w:val="clear" w:color="auto" w:fill="D9D9D9" w:themeFill="background1" w:themeFillShade="D9"/>
          </w:tcPr>
          <w:p w14:paraId="28919A5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4D9E4C6" w14:textId="77777777" w:rsidR="00F211ED" w:rsidRPr="006B0203" w:rsidRDefault="00F211ED" w:rsidP="009862C5">
            <w:pPr>
              <w:pStyle w:val="Tablelevel2"/>
              <w:ind w:left="0"/>
              <w:jc w:val="center"/>
              <w:rPr>
                <w:rFonts w:ascii="Calibri" w:hAnsi="Calibri"/>
                <w:sz w:val="22"/>
                <w:szCs w:val="22"/>
              </w:rPr>
            </w:pPr>
          </w:p>
        </w:tc>
      </w:tr>
      <w:tr w:rsidR="00F211ED" w:rsidRPr="006B0203" w14:paraId="1E371B4D" w14:textId="77777777" w:rsidTr="00AB7363">
        <w:trPr>
          <w:cantSplit/>
          <w:trHeight w:hRule="exact" w:val="1410"/>
          <w:jc w:val="center"/>
        </w:trPr>
        <w:tc>
          <w:tcPr>
            <w:tcW w:w="8330" w:type="dxa"/>
            <w:tcBorders>
              <w:bottom w:val="single" w:sz="6" w:space="0" w:color="auto"/>
            </w:tcBorders>
            <w:shd w:val="clear" w:color="auto" w:fill="D9D9D9" w:themeFill="background1" w:themeFillShade="D9"/>
          </w:tcPr>
          <w:p w14:paraId="15DEAE94" w14:textId="6FED2AAA" w:rsidR="00F211ED" w:rsidRDefault="00F211ED" w:rsidP="009862C5">
            <w:pPr>
              <w:pStyle w:val="Tablelevel2"/>
              <w:ind w:left="0"/>
              <w:rPr>
                <w:ins w:id="2712" w:author="Jillian Carson-Jackson" w:date="2021-01-31T11:10:00Z"/>
                <w:rFonts w:ascii="Calibri" w:hAnsi="Calibri"/>
                <w:sz w:val="22"/>
                <w:szCs w:val="22"/>
              </w:rPr>
            </w:pPr>
          </w:p>
          <w:p w14:paraId="36375745" w14:textId="77777777" w:rsidR="00BC189D" w:rsidRDefault="00BC189D" w:rsidP="009862C5">
            <w:pPr>
              <w:pStyle w:val="Tablelevel2"/>
              <w:ind w:left="0"/>
              <w:rPr>
                <w:ins w:id="2713" w:author="Jillian Carson-Jackson" w:date="2021-01-31T11:10:00Z"/>
                <w:rFonts w:ascii="Calibri" w:hAnsi="Calibri"/>
                <w:sz w:val="22"/>
                <w:szCs w:val="22"/>
              </w:rPr>
            </w:pPr>
            <w:ins w:id="2714" w:author="Jillian Carson-Jackson" w:date="2021-01-31T11:10:00Z">
              <w:r>
                <w:rPr>
                  <w:rFonts w:ascii="Calibri" w:hAnsi="Calibri"/>
                  <w:sz w:val="22"/>
                  <w:szCs w:val="22"/>
                </w:rPr>
                <w:t>Shipping routes and separation</w:t>
              </w:r>
            </w:ins>
          </w:p>
          <w:p w14:paraId="4FF0451F" w14:textId="3061EDFB" w:rsidR="00BC189D" w:rsidRDefault="00BC189D" w:rsidP="00BC189D">
            <w:pPr>
              <w:pStyle w:val="Tablelevel2"/>
              <w:ind w:left="247"/>
              <w:rPr>
                <w:ins w:id="2715" w:author="Jillian Carson-Jackson" w:date="2021-01-31T11:10:00Z"/>
                <w:rFonts w:ascii="Calibri" w:hAnsi="Calibri"/>
                <w:sz w:val="22"/>
                <w:szCs w:val="22"/>
              </w:rPr>
            </w:pPr>
            <w:ins w:id="2716" w:author="Jillian Carson-Jackson" w:date="2021-01-31T11:10:00Z">
              <w:r>
                <w:rPr>
                  <w:rFonts w:ascii="Calibri" w:hAnsi="Calibri"/>
                  <w:sz w:val="22"/>
                  <w:szCs w:val="22"/>
                </w:rPr>
                <w:t>Traffic separation criteria</w:t>
              </w:r>
            </w:ins>
            <w:ins w:id="2717" w:author="Jillian Carson-Jackson" w:date="2021-04-21T20:46:00Z">
              <w:r w:rsidR="00991CDC">
                <w:rPr>
                  <w:rFonts w:ascii="Calibri" w:hAnsi="Calibri"/>
                  <w:sz w:val="22"/>
                  <w:szCs w:val="22"/>
                </w:rPr>
                <w:t xml:space="preserve"> (temporal / spatial separation) </w:t>
              </w:r>
            </w:ins>
          </w:p>
          <w:p w14:paraId="17846497" w14:textId="77777777" w:rsidR="00BC189D" w:rsidRDefault="00BC189D" w:rsidP="00BC189D">
            <w:pPr>
              <w:pStyle w:val="Tablelevel2"/>
              <w:ind w:left="247"/>
              <w:rPr>
                <w:ins w:id="2718" w:author="Jillian Carson-Jackson" w:date="2021-01-31T11:11:00Z"/>
                <w:rFonts w:ascii="Calibri" w:hAnsi="Calibri"/>
                <w:sz w:val="22"/>
                <w:szCs w:val="22"/>
              </w:rPr>
            </w:pPr>
            <w:ins w:id="2719" w:author="Jillian Carson-Jackson" w:date="2021-01-31T11:10:00Z">
              <w:r>
                <w:rPr>
                  <w:rFonts w:ascii="Calibri" w:hAnsi="Calibri"/>
                  <w:sz w:val="22"/>
                  <w:szCs w:val="22"/>
                </w:rPr>
                <w:t>Constraints (geographic, prior</w:t>
              </w:r>
            </w:ins>
            <w:ins w:id="2720" w:author="Jillian Carson-Jackson" w:date="2021-01-31T11:11:00Z">
              <w:r>
                <w:rPr>
                  <w:rFonts w:ascii="Calibri" w:hAnsi="Calibri"/>
                  <w:sz w:val="22"/>
                  <w:szCs w:val="22"/>
                </w:rPr>
                <w:t>ities</w:t>
              </w:r>
              <w:r w:rsidR="00AB7363">
                <w:rPr>
                  <w:rFonts w:ascii="Calibri" w:hAnsi="Calibri"/>
                  <w:sz w:val="22"/>
                  <w:szCs w:val="22"/>
                </w:rPr>
                <w:t>, etc)</w:t>
              </w:r>
            </w:ins>
          </w:p>
          <w:p w14:paraId="0589F0C3" w14:textId="782B25CE" w:rsidR="00AB7363" w:rsidRPr="006B0203" w:rsidRDefault="00AB7363" w:rsidP="00BC189D">
            <w:pPr>
              <w:pStyle w:val="Tablelevel2"/>
              <w:ind w:left="247"/>
              <w:rPr>
                <w:rFonts w:ascii="Calibri" w:hAnsi="Calibri"/>
                <w:sz w:val="22"/>
                <w:szCs w:val="22"/>
              </w:rPr>
            </w:pPr>
            <w:ins w:id="2721" w:author="Jillian Carson-Jackson" w:date="2021-01-31T11:11:00Z">
              <w:r>
                <w:rPr>
                  <w:rFonts w:ascii="Calibri" w:hAnsi="Calibri"/>
                  <w:sz w:val="22"/>
                  <w:szCs w:val="22"/>
                </w:rPr>
                <w:t xml:space="preserve">Aids to navigation </w:t>
              </w:r>
            </w:ins>
          </w:p>
        </w:tc>
        <w:tc>
          <w:tcPr>
            <w:tcW w:w="3118" w:type="dxa"/>
            <w:tcBorders>
              <w:bottom w:val="single" w:sz="6" w:space="0" w:color="auto"/>
            </w:tcBorders>
            <w:shd w:val="clear" w:color="auto" w:fill="D9D9D9" w:themeFill="background1" w:themeFillShade="D9"/>
          </w:tcPr>
          <w:p w14:paraId="17E619B2"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174859F" w14:textId="77777777" w:rsidR="00F211ED" w:rsidRPr="006B0203" w:rsidRDefault="00F211ED" w:rsidP="009862C5">
            <w:pPr>
              <w:pStyle w:val="Tablelevel2"/>
              <w:ind w:left="0"/>
              <w:jc w:val="center"/>
              <w:rPr>
                <w:rFonts w:ascii="Calibri" w:hAnsi="Calibri"/>
                <w:sz w:val="22"/>
                <w:szCs w:val="22"/>
              </w:rPr>
            </w:pPr>
          </w:p>
        </w:tc>
      </w:tr>
      <w:tr w:rsidR="00F211ED" w:rsidRPr="006B0203" w14:paraId="6D24F727" w14:textId="77777777" w:rsidTr="00E172B0">
        <w:trPr>
          <w:cantSplit/>
          <w:trHeight w:hRule="exact" w:val="1221"/>
          <w:jc w:val="center"/>
        </w:trPr>
        <w:tc>
          <w:tcPr>
            <w:tcW w:w="8330" w:type="dxa"/>
            <w:tcBorders>
              <w:bottom w:val="single" w:sz="6" w:space="0" w:color="auto"/>
            </w:tcBorders>
            <w:shd w:val="clear" w:color="auto" w:fill="D9D9D9" w:themeFill="background1" w:themeFillShade="D9"/>
          </w:tcPr>
          <w:p w14:paraId="05059F25" w14:textId="2DAEA668" w:rsidR="001C2D4C" w:rsidRDefault="001C2D4C" w:rsidP="001C2D4C">
            <w:pPr>
              <w:pStyle w:val="Tablelevel2"/>
              <w:ind w:left="0"/>
              <w:rPr>
                <w:ins w:id="2722" w:author="Jillian Carson-Jackson" w:date="2021-04-21T20:47:00Z"/>
                <w:rFonts w:ascii="Calibri" w:hAnsi="Calibri"/>
                <w:sz w:val="22"/>
                <w:szCs w:val="22"/>
              </w:rPr>
            </w:pPr>
            <w:ins w:id="2723" w:author="Jillian Carson-Jackson" w:date="2021-04-21T20:47:00Z">
              <w:r>
                <w:rPr>
                  <w:rFonts w:ascii="Calibri" w:hAnsi="Calibri"/>
                  <w:sz w:val="22"/>
                  <w:szCs w:val="22"/>
                </w:rPr>
                <w:t xml:space="preserve">Developments </w:t>
              </w:r>
              <w:commentRangeStart w:id="2724"/>
              <w:r>
                <w:rPr>
                  <w:rFonts w:ascii="Calibri" w:hAnsi="Calibri"/>
                  <w:sz w:val="22"/>
                  <w:szCs w:val="22"/>
                </w:rPr>
                <w:t xml:space="preserve">affecting the VTS environment </w:t>
              </w:r>
              <w:commentRangeEnd w:id="2724"/>
              <w:r>
                <w:rPr>
                  <w:rStyle w:val="CommentReference"/>
                  <w:rFonts w:asciiTheme="minorHAnsi" w:eastAsiaTheme="minorHAnsi" w:hAnsiTheme="minorHAnsi"/>
                </w:rPr>
                <w:commentReference w:id="2724"/>
              </w:r>
            </w:ins>
          </w:p>
          <w:p w14:paraId="2032B1C9" w14:textId="1591EBE0" w:rsidR="00E172B0" w:rsidRDefault="00AE7B1B" w:rsidP="00E172B0">
            <w:pPr>
              <w:pStyle w:val="Tablelevel2"/>
              <w:ind w:left="709"/>
              <w:rPr>
                <w:ins w:id="2725" w:author="Jillian Carson-Jackson" w:date="2021-04-21T20:49:00Z"/>
                <w:rFonts w:ascii="Calibri" w:hAnsi="Calibri"/>
                <w:sz w:val="22"/>
                <w:szCs w:val="22"/>
              </w:rPr>
            </w:pPr>
            <w:ins w:id="2726" w:author="Jillian Carson-Jackson" w:date="2021-04-21T20:49:00Z">
              <w:r>
                <w:rPr>
                  <w:rFonts w:ascii="Calibri" w:hAnsi="Calibri"/>
                  <w:sz w:val="22"/>
                  <w:szCs w:val="22"/>
                </w:rPr>
                <w:t>Technical developments</w:t>
              </w:r>
            </w:ins>
          </w:p>
          <w:p w14:paraId="1A12BF94" w14:textId="2D1E649D" w:rsidR="00AE7B1B" w:rsidRDefault="00AE7B1B" w:rsidP="00E172B0">
            <w:pPr>
              <w:pStyle w:val="Tablelevel2"/>
              <w:ind w:left="709"/>
              <w:rPr>
                <w:ins w:id="2727" w:author="Jillian Carson-Jackson" w:date="2021-04-21T20:47:00Z"/>
                <w:rFonts w:ascii="Calibri" w:hAnsi="Calibri"/>
                <w:sz w:val="22"/>
                <w:szCs w:val="22"/>
              </w:rPr>
            </w:pPr>
            <w:ins w:id="2728" w:author="Jillian Carson-Jackson" w:date="2021-04-21T20:49:00Z">
              <w:r>
                <w:rPr>
                  <w:rFonts w:ascii="Calibri" w:hAnsi="Calibri"/>
                  <w:sz w:val="22"/>
                  <w:szCs w:val="22"/>
                </w:rPr>
                <w:t xml:space="preserve">Operational developments </w:t>
              </w:r>
            </w:ins>
          </w:p>
          <w:p w14:paraId="431F1A3C" w14:textId="1B153FB9" w:rsidR="00F211ED" w:rsidRPr="006B0203" w:rsidRDefault="00F211ED" w:rsidP="009862C5">
            <w:pPr>
              <w:pStyle w:val="Tablelevel2"/>
              <w:ind w:left="0"/>
              <w:rPr>
                <w:rFonts w:ascii="Calibri" w:hAnsi="Calibri"/>
                <w:sz w:val="22"/>
                <w:szCs w:val="22"/>
              </w:rPr>
            </w:pPr>
          </w:p>
        </w:tc>
        <w:tc>
          <w:tcPr>
            <w:tcW w:w="3118" w:type="dxa"/>
            <w:tcBorders>
              <w:bottom w:val="single" w:sz="6" w:space="0" w:color="auto"/>
            </w:tcBorders>
            <w:shd w:val="clear" w:color="auto" w:fill="D9D9D9" w:themeFill="background1" w:themeFillShade="D9"/>
          </w:tcPr>
          <w:p w14:paraId="1B3E51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CF560D" w14:textId="77777777" w:rsidR="00F211ED" w:rsidRPr="006B0203" w:rsidRDefault="00F211ED" w:rsidP="009862C5">
            <w:pPr>
              <w:pStyle w:val="Tablelevel2"/>
              <w:ind w:left="0"/>
              <w:jc w:val="center"/>
              <w:rPr>
                <w:rFonts w:ascii="Calibri" w:hAnsi="Calibri"/>
                <w:sz w:val="22"/>
                <w:szCs w:val="22"/>
              </w:rPr>
            </w:pPr>
          </w:p>
        </w:tc>
      </w:tr>
      <w:tr w:rsidR="00F211ED" w:rsidRPr="006B0203" w14:paraId="765E6394" w14:textId="77777777" w:rsidTr="00AB7363">
        <w:trPr>
          <w:cantSplit/>
          <w:trHeight w:hRule="exact" w:val="276"/>
          <w:jc w:val="center"/>
        </w:trPr>
        <w:tc>
          <w:tcPr>
            <w:tcW w:w="8330" w:type="dxa"/>
            <w:tcBorders>
              <w:bottom w:val="single" w:sz="6" w:space="0" w:color="auto"/>
            </w:tcBorders>
            <w:shd w:val="clear" w:color="auto" w:fill="D9D9D9" w:themeFill="background1" w:themeFillShade="D9"/>
          </w:tcPr>
          <w:p w14:paraId="3E2A897B" w14:textId="193A6304" w:rsidR="00F211ED" w:rsidRPr="006B0203" w:rsidRDefault="00F211ED" w:rsidP="009862C5">
            <w:pPr>
              <w:pStyle w:val="Tablelevel2"/>
              <w:ind w:left="0"/>
              <w:rPr>
                <w:rFonts w:ascii="Calibri" w:hAnsi="Calibri"/>
                <w:sz w:val="22"/>
                <w:szCs w:val="22"/>
              </w:rPr>
            </w:pPr>
          </w:p>
        </w:tc>
        <w:tc>
          <w:tcPr>
            <w:tcW w:w="3118" w:type="dxa"/>
            <w:tcBorders>
              <w:bottom w:val="single" w:sz="6" w:space="0" w:color="auto"/>
            </w:tcBorders>
            <w:shd w:val="clear" w:color="auto" w:fill="D9D9D9" w:themeFill="background1" w:themeFillShade="D9"/>
          </w:tcPr>
          <w:p w14:paraId="00E90655"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06A4ABC5" w14:textId="77777777" w:rsidR="00F211ED" w:rsidRPr="006B0203" w:rsidRDefault="00F211ED" w:rsidP="009862C5">
            <w:pPr>
              <w:pStyle w:val="Tablelevel2"/>
              <w:ind w:left="0"/>
              <w:jc w:val="center"/>
              <w:rPr>
                <w:rFonts w:ascii="Calibri" w:hAnsi="Calibri"/>
                <w:sz w:val="22"/>
                <w:szCs w:val="22"/>
              </w:rPr>
            </w:pPr>
          </w:p>
        </w:tc>
      </w:tr>
      <w:tr w:rsidR="00F211ED" w:rsidRPr="006B0203" w14:paraId="38EB7EB5" w14:textId="77777777" w:rsidTr="00AB7363">
        <w:trPr>
          <w:cantSplit/>
          <w:trHeight w:hRule="exact" w:val="357"/>
          <w:jc w:val="center"/>
        </w:trPr>
        <w:tc>
          <w:tcPr>
            <w:tcW w:w="8330" w:type="dxa"/>
            <w:shd w:val="clear" w:color="auto" w:fill="D9D9D9" w:themeFill="background1" w:themeFillShade="D9"/>
          </w:tcPr>
          <w:p w14:paraId="1E1F2740" w14:textId="32F90812" w:rsidR="00F211ED" w:rsidRPr="006B0203" w:rsidRDefault="00F211ED" w:rsidP="009862C5">
            <w:pPr>
              <w:pStyle w:val="Tablelevel2"/>
              <w:ind w:left="0"/>
              <w:rPr>
                <w:rFonts w:ascii="Calibri" w:hAnsi="Calibri"/>
                <w:sz w:val="22"/>
                <w:szCs w:val="22"/>
              </w:rPr>
            </w:pPr>
            <w:r w:rsidRPr="006B0203">
              <w:rPr>
                <w:rFonts w:ascii="Calibri" w:hAnsi="Calibri"/>
                <w:sz w:val="22"/>
                <w:szCs w:val="22"/>
              </w:rPr>
              <w:t xml:space="preserve"> </w:t>
            </w:r>
          </w:p>
        </w:tc>
        <w:tc>
          <w:tcPr>
            <w:tcW w:w="3118" w:type="dxa"/>
            <w:shd w:val="clear" w:color="auto" w:fill="D9D9D9" w:themeFill="background1" w:themeFillShade="D9"/>
          </w:tcPr>
          <w:p w14:paraId="2C318DDB" w14:textId="77777777" w:rsidR="00F211ED" w:rsidRPr="006B0203" w:rsidRDefault="00F211ED" w:rsidP="009862C5">
            <w:pPr>
              <w:pStyle w:val="Tablelevel2"/>
              <w:ind w:left="0"/>
              <w:jc w:val="center"/>
              <w:rPr>
                <w:rFonts w:ascii="Calibri" w:hAnsi="Calibri"/>
                <w:sz w:val="22"/>
                <w:szCs w:val="22"/>
              </w:rPr>
            </w:pPr>
          </w:p>
        </w:tc>
        <w:tc>
          <w:tcPr>
            <w:tcW w:w="2835" w:type="dxa"/>
            <w:shd w:val="clear" w:color="auto" w:fill="D9D9D9" w:themeFill="background1" w:themeFillShade="D9"/>
          </w:tcPr>
          <w:p w14:paraId="041BC89A" w14:textId="77777777" w:rsidR="00F211ED" w:rsidRPr="006B0203" w:rsidRDefault="00F211ED" w:rsidP="009862C5">
            <w:pPr>
              <w:pStyle w:val="Tablelevel2"/>
              <w:ind w:left="0"/>
              <w:jc w:val="center"/>
              <w:rPr>
                <w:rFonts w:ascii="Calibri" w:hAnsi="Calibri"/>
                <w:sz w:val="22"/>
                <w:szCs w:val="22"/>
              </w:rPr>
            </w:pPr>
          </w:p>
        </w:tc>
      </w:tr>
      <w:tr w:rsidR="0090013C" w:rsidRPr="006B0203" w14:paraId="6BFEFA24" w14:textId="77777777" w:rsidTr="00AB7363">
        <w:trPr>
          <w:cantSplit/>
          <w:trHeight w:hRule="exact" w:val="361"/>
          <w:jc w:val="center"/>
          <w:ins w:id="2729" w:author="Jillian Carson-Jackson" w:date="2021-01-31T11:06:00Z"/>
        </w:trPr>
        <w:tc>
          <w:tcPr>
            <w:tcW w:w="8330" w:type="dxa"/>
            <w:tcBorders>
              <w:bottom w:val="single" w:sz="6" w:space="0" w:color="auto"/>
            </w:tcBorders>
            <w:shd w:val="clear" w:color="auto" w:fill="D9D9D9" w:themeFill="background1" w:themeFillShade="D9"/>
          </w:tcPr>
          <w:p w14:paraId="77FE5BBE" w14:textId="77C3C55D" w:rsidR="001C2D4C" w:rsidRPr="006B0203" w:rsidRDefault="001C2D4C" w:rsidP="001C2D4C">
            <w:pPr>
              <w:pStyle w:val="Tablelevel2"/>
              <w:ind w:left="0"/>
              <w:rPr>
                <w:ins w:id="2730" w:author="Jillian Carson-Jackson" w:date="2021-01-31T11:06:00Z"/>
                <w:rFonts w:ascii="Calibri" w:hAnsi="Calibri"/>
                <w:sz w:val="22"/>
                <w:szCs w:val="22"/>
              </w:rPr>
            </w:pPr>
          </w:p>
        </w:tc>
        <w:tc>
          <w:tcPr>
            <w:tcW w:w="3118" w:type="dxa"/>
            <w:tcBorders>
              <w:bottom w:val="single" w:sz="6" w:space="0" w:color="auto"/>
            </w:tcBorders>
            <w:shd w:val="clear" w:color="auto" w:fill="D9D9D9" w:themeFill="background1" w:themeFillShade="D9"/>
          </w:tcPr>
          <w:p w14:paraId="741291F7" w14:textId="77777777" w:rsidR="0090013C" w:rsidRPr="006B0203" w:rsidRDefault="0090013C" w:rsidP="009862C5">
            <w:pPr>
              <w:pStyle w:val="Tablelevel2"/>
              <w:ind w:left="0"/>
              <w:jc w:val="center"/>
              <w:rPr>
                <w:ins w:id="2731" w:author="Jillian Carson-Jackson" w:date="2021-01-31T11:06:00Z"/>
                <w:rFonts w:ascii="Calibri" w:hAnsi="Calibri"/>
                <w:sz w:val="22"/>
                <w:szCs w:val="22"/>
              </w:rPr>
            </w:pPr>
          </w:p>
        </w:tc>
        <w:tc>
          <w:tcPr>
            <w:tcW w:w="2835" w:type="dxa"/>
            <w:tcBorders>
              <w:bottom w:val="single" w:sz="6" w:space="0" w:color="auto"/>
            </w:tcBorders>
            <w:shd w:val="clear" w:color="auto" w:fill="D9D9D9" w:themeFill="background1" w:themeFillShade="D9"/>
          </w:tcPr>
          <w:p w14:paraId="07769A02" w14:textId="77777777" w:rsidR="0090013C" w:rsidRPr="006B0203" w:rsidRDefault="0090013C" w:rsidP="009862C5">
            <w:pPr>
              <w:pStyle w:val="Tablelevel2"/>
              <w:ind w:left="0"/>
              <w:jc w:val="center"/>
              <w:rPr>
                <w:ins w:id="2732" w:author="Jillian Carson-Jackson" w:date="2021-01-31T11:06:00Z"/>
                <w:rFonts w:ascii="Calibri" w:hAnsi="Calibri"/>
                <w:sz w:val="22"/>
                <w:szCs w:val="22"/>
              </w:rPr>
            </w:pPr>
          </w:p>
        </w:tc>
      </w:tr>
    </w:tbl>
    <w:p w14:paraId="3D68B986" w14:textId="77777777" w:rsidR="00F211ED" w:rsidRPr="006B0203" w:rsidRDefault="00F211ED" w:rsidP="00F211ED">
      <w:pPr>
        <w:rPr>
          <w:rFonts w:ascii="Calibri" w:hAnsi="Calibri"/>
          <w:sz w:val="22"/>
          <w:szCs w:val="22"/>
        </w:rPr>
      </w:pPr>
      <w:r w:rsidRPr="006B0203">
        <w:rPr>
          <w:rFonts w:ascii="Calibri" w:hAnsi="Calibri"/>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581508" w14:paraId="4E0ABCE7" w14:textId="77777777" w:rsidTr="007734C8">
        <w:trPr>
          <w:cantSplit/>
          <w:tblHeader/>
          <w:jc w:val="center"/>
        </w:trPr>
        <w:tc>
          <w:tcPr>
            <w:tcW w:w="8330" w:type="dxa"/>
            <w:tcBorders>
              <w:bottom w:val="single" w:sz="12" w:space="0" w:color="auto"/>
            </w:tcBorders>
          </w:tcPr>
          <w:p w14:paraId="75A2265D" w14:textId="77777777" w:rsidR="00F211ED" w:rsidRPr="00581508" w:rsidRDefault="00F211ED" w:rsidP="00581508">
            <w:pPr>
              <w:pStyle w:val="Tableheading"/>
            </w:pPr>
            <w:r w:rsidRPr="00581508">
              <w:lastRenderedPageBreak/>
              <w:t>Subjects / Learning Objectives</w:t>
            </w:r>
          </w:p>
        </w:tc>
        <w:tc>
          <w:tcPr>
            <w:tcW w:w="3118" w:type="dxa"/>
            <w:tcBorders>
              <w:bottom w:val="single" w:sz="12" w:space="0" w:color="auto"/>
            </w:tcBorders>
          </w:tcPr>
          <w:p w14:paraId="68A6B212" w14:textId="77777777" w:rsidR="00F211ED" w:rsidRPr="00581508" w:rsidRDefault="00F211ED" w:rsidP="00581508">
            <w:pPr>
              <w:pStyle w:val="Tableheading"/>
            </w:pPr>
            <w:r w:rsidRPr="00581508">
              <w:t>Reference</w:t>
            </w:r>
          </w:p>
        </w:tc>
        <w:tc>
          <w:tcPr>
            <w:tcW w:w="2835" w:type="dxa"/>
            <w:tcBorders>
              <w:bottom w:val="single" w:sz="12" w:space="0" w:color="auto"/>
            </w:tcBorders>
          </w:tcPr>
          <w:p w14:paraId="5E0A5925" w14:textId="77777777" w:rsidR="00F211ED" w:rsidRPr="00581508" w:rsidRDefault="00F211ED" w:rsidP="00581508">
            <w:pPr>
              <w:pStyle w:val="Tableheading"/>
            </w:pPr>
            <w:r w:rsidRPr="00581508">
              <w:t>Teaching Aid</w:t>
            </w:r>
          </w:p>
        </w:tc>
      </w:tr>
      <w:tr w:rsidR="00F211ED" w:rsidRPr="00581508" w14:paraId="6BBE6892" w14:textId="77777777" w:rsidTr="007734C8">
        <w:trPr>
          <w:cantSplit/>
          <w:trHeight w:hRule="exact" w:val="858"/>
          <w:jc w:val="center"/>
        </w:trPr>
        <w:tc>
          <w:tcPr>
            <w:tcW w:w="8330" w:type="dxa"/>
            <w:tcBorders>
              <w:bottom w:val="single" w:sz="6" w:space="0" w:color="auto"/>
            </w:tcBorders>
            <w:vAlign w:val="center"/>
          </w:tcPr>
          <w:p w14:paraId="0CFDC94E" w14:textId="77777777" w:rsidR="00F211ED" w:rsidRPr="00581508" w:rsidRDefault="00F211ED" w:rsidP="009862C5">
            <w:pPr>
              <w:pStyle w:val="Tablelevel2"/>
              <w:ind w:left="0"/>
              <w:rPr>
                <w:rFonts w:ascii="Calibri" w:hAnsi="Calibri"/>
                <w:b/>
                <w:sz w:val="22"/>
                <w:szCs w:val="22"/>
              </w:rPr>
            </w:pPr>
            <w:r w:rsidRPr="00581508">
              <w:rPr>
                <w:rFonts w:ascii="Calibri" w:hAnsi="Calibri"/>
                <w:b/>
                <w:sz w:val="22"/>
                <w:szCs w:val="22"/>
              </w:rPr>
              <w:t>Principles of waterway and traffic management</w:t>
            </w:r>
          </w:p>
        </w:tc>
        <w:tc>
          <w:tcPr>
            <w:tcW w:w="3118" w:type="dxa"/>
            <w:tcBorders>
              <w:bottom w:val="single" w:sz="6" w:space="0" w:color="auto"/>
            </w:tcBorders>
          </w:tcPr>
          <w:p w14:paraId="7F20719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 to R7 inclusive,</w:t>
            </w:r>
          </w:p>
          <w:p w14:paraId="1AB2161B"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R35, R41, R58, R59</w:t>
            </w:r>
          </w:p>
        </w:tc>
        <w:tc>
          <w:tcPr>
            <w:tcW w:w="2835" w:type="dxa"/>
            <w:tcBorders>
              <w:bottom w:val="single" w:sz="6" w:space="0" w:color="auto"/>
            </w:tcBorders>
          </w:tcPr>
          <w:p w14:paraId="3D06CD78"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49054F42"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77B60CBD" w14:textId="77777777" w:rsidTr="007734C8">
        <w:trPr>
          <w:cantSplit/>
          <w:trHeight w:val="542"/>
          <w:jc w:val="center"/>
        </w:trPr>
        <w:tc>
          <w:tcPr>
            <w:tcW w:w="8330" w:type="dxa"/>
            <w:tcBorders>
              <w:top w:val="single" w:sz="6" w:space="0" w:color="auto"/>
            </w:tcBorders>
          </w:tcPr>
          <w:p w14:paraId="02BEA1D4"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the procedures for maintaining a safe and efficient waterway</w:t>
            </w:r>
          </w:p>
        </w:tc>
        <w:tc>
          <w:tcPr>
            <w:tcW w:w="3118" w:type="dxa"/>
            <w:tcBorders>
              <w:top w:val="single" w:sz="6" w:space="0" w:color="auto"/>
            </w:tcBorders>
          </w:tcPr>
          <w:p w14:paraId="6652EDFF" w14:textId="77777777" w:rsidR="00F211ED" w:rsidRPr="00581508" w:rsidRDefault="00F211ED" w:rsidP="009862C5">
            <w:pPr>
              <w:pStyle w:val="Tablelevel2"/>
              <w:ind w:left="0"/>
              <w:jc w:val="center"/>
              <w:rPr>
                <w:rFonts w:ascii="Calibri" w:hAnsi="Calibri"/>
                <w:sz w:val="22"/>
                <w:szCs w:val="22"/>
              </w:rPr>
            </w:pPr>
          </w:p>
        </w:tc>
        <w:tc>
          <w:tcPr>
            <w:tcW w:w="2835" w:type="dxa"/>
            <w:tcBorders>
              <w:top w:val="single" w:sz="6" w:space="0" w:color="auto"/>
            </w:tcBorders>
          </w:tcPr>
          <w:p w14:paraId="16814162" w14:textId="77777777" w:rsidR="00F211ED" w:rsidRPr="00581508" w:rsidRDefault="00F211ED" w:rsidP="009862C5">
            <w:pPr>
              <w:pStyle w:val="Tablelevel2"/>
              <w:ind w:left="0"/>
              <w:jc w:val="center"/>
              <w:rPr>
                <w:rFonts w:ascii="Calibri" w:hAnsi="Calibri"/>
                <w:sz w:val="22"/>
                <w:szCs w:val="22"/>
              </w:rPr>
            </w:pPr>
          </w:p>
        </w:tc>
      </w:tr>
      <w:tr w:rsidR="00F211ED" w:rsidRPr="00581508" w14:paraId="7ACE870E" w14:textId="77777777" w:rsidTr="007734C8">
        <w:trPr>
          <w:cantSplit/>
          <w:jc w:val="center"/>
        </w:trPr>
        <w:tc>
          <w:tcPr>
            <w:tcW w:w="8330" w:type="dxa"/>
          </w:tcPr>
          <w:p w14:paraId="1E139B15" w14:textId="77777777" w:rsidR="00F211ED" w:rsidRPr="00581508" w:rsidRDefault="00F211ED" w:rsidP="009862C5">
            <w:pPr>
              <w:pStyle w:val="Tablelevel1bold"/>
              <w:rPr>
                <w:rFonts w:ascii="Calibri" w:hAnsi="Calibri"/>
                <w:b w:val="0"/>
                <w:sz w:val="22"/>
                <w:szCs w:val="22"/>
              </w:rPr>
            </w:pPr>
            <w:bookmarkStart w:id="2733" w:name="_Toc443221679"/>
            <w:bookmarkStart w:id="2734" w:name="_Toc446917137"/>
            <w:r w:rsidRPr="00581508">
              <w:rPr>
                <w:rFonts w:ascii="Calibri" w:hAnsi="Calibri"/>
                <w:b w:val="0"/>
                <w:sz w:val="22"/>
                <w:szCs w:val="22"/>
              </w:rPr>
              <w:t>Planning</w:t>
            </w:r>
            <w:bookmarkEnd w:id="2733"/>
            <w:bookmarkEnd w:id="2734"/>
          </w:p>
          <w:p w14:paraId="713148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Routeing</w:t>
            </w:r>
          </w:p>
          <w:p w14:paraId="0AAAAE2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Channel geography</w:t>
            </w:r>
          </w:p>
          <w:p w14:paraId="50E7026D"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 restriction areas</w:t>
            </w:r>
          </w:p>
          <w:p w14:paraId="4954F2A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Anchorage areas</w:t>
            </w:r>
          </w:p>
          <w:p w14:paraId="5AEDCF7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Obstructions</w:t>
            </w:r>
          </w:p>
          <w:p w14:paraId="703C665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Type of traffic</w:t>
            </w:r>
          </w:p>
          <w:p w14:paraId="582FD3B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Ship characteristics</w:t>
            </w:r>
          </w:p>
          <w:p w14:paraId="3DDA6D9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Cargo characteristics</w:t>
            </w:r>
          </w:p>
          <w:p w14:paraId="7FAB570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Information</w:t>
            </w:r>
          </w:p>
          <w:p w14:paraId="6B37911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w:t>
            </w:r>
          </w:p>
          <w:p w14:paraId="4DC5496A" w14:textId="64A46F05"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Waterway (Notice to shipping, regattas</w:t>
            </w:r>
            <w:ins w:id="2735" w:author="Jillian Carson-Jackson" w:date="2021-01-31T10:43:00Z">
              <w:r w:rsidR="00BB4E37">
                <w:rPr>
                  <w:rFonts w:ascii="Calibri" w:hAnsi="Calibri"/>
                  <w:sz w:val="22"/>
                  <w:szCs w:val="22"/>
                  <w:lang w:eastAsia="en-GB"/>
                </w:rPr>
                <w:t>, etc</w:t>
              </w:r>
            </w:ins>
            <w:r w:rsidRPr="00581508">
              <w:rPr>
                <w:rFonts w:ascii="Calibri" w:hAnsi="Calibri"/>
                <w:sz w:val="22"/>
                <w:szCs w:val="22"/>
                <w:lang w:eastAsia="en-GB"/>
              </w:rPr>
              <w:t>)</w:t>
            </w:r>
          </w:p>
          <w:p w14:paraId="249E3450" w14:textId="6B3C2DE0"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Environmental (visibility, waterspouts, dust storms, pollution</w:t>
            </w:r>
            <w:ins w:id="2736" w:author="Jillian Carson-Jackson" w:date="2021-01-31T10:43:00Z">
              <w:r w:rsidR="00BB4E37">
                <w:rPr>
                  <w:rFonts w:ascii="Calibri" w:hAnsi="Calibri"/>
                  <w:sz w:val="22"/>
                  <w:szCs w:val="22"/>
                  <w:lang w:eastAsia="en-GB"/>
                </w:rPr>
                <w:t>, ect</w:t>
              </w:r>
            </w:ins>
            <w:r w:rsidRPr="00581508">
              <w:rPr>
                <w:rFonts w:ascii="Calibri" w:hAnsi="Calibri"/>
                <w:sz w:val="22"/>
                <w:szCs w:val="22"/>
                <w:lang w:eastAsia="en-GB"/>
              </w:rPr>
              <w:t>)</w:t>
            </w:r>
          </w:p>
        </w:tc>
        <w:tc>
          <w:tcPr>
            <w:tcW w:w="3118" w:type="dxa"/>
          </w:tcPr>
          <w:p w14:paraId="64499B81" w14:textId="77777777" w:rsidR="00F211ED" w:rsidRPr="00581508" w:rsidRDefault="00F211ED" w:rsidP="009862C5">
            <w:pPr>
              <w:pStyle w:val="Tablelevel2"/>
              <w:ind w:left="0"/>
              <w:jc w:val="center"/>
              <w:rPr>
                <w:rFonts w:ascii="Calibri" w:hAnsi="Calibri"/>
                <w:sz w:val="22"/>
                <w:szCs w:val="22"/>
              </w:rPr>
            </w:pPr>
          </w:p>
        </w:tc>
        <w:tc>
          <w:tcPr>
            <w:tcW w:w="2835" w:type="dxa"/>
          </w:tcPr>
          <w:p w14:paraId="76DF97C6" w14:textId="77777777" w:rsidR="00F211ED" w:rsidRPr="00581508" w:rsidRDefault="00F211ED" w:rsidP="009862C5">
            <w:pPr>
              <w:pStyle w:val="Tablelevel2"/>
              <w:ind w:left="0"/>
              <w:jc w:val="center"/>
              <w:rPr>
                <w:rFonts w:ascii="Calibri" w:hAnsi="Calibri"/>
                <w:sz w:val="22"/>
                <w:szCs w:val="22"/>
              </w:rPr>
            </w:pPr>
          </w:p>
        </w:tc>
      </w:tr>
      <w:tr w:rsidR="00F211ED" w:rsidRPr="00581508" w14:paraId="34032B9F" w14:textId="77777777" w:rsidTr="007734C8">
        <w:trPr>
          <w:cantSplit/>
          <w:trHeight w:val="2662"/>
          <w:jc w:val="center"/>
        </w:trPr>
        <w:tc>
          <w:tcPr>
            <w:tcW w:w="8330" w:type="dxa"/>
          </w:tcPr>
          <w:p w14:paraId="6020154D" w14:textId="4333A970" w:rsidR="00F211ED" w:rsidRDefault="00F211ED" w:rsidP="009862C5">
            <w:pPr>
              <w:pStyle w:val="Tablelevel1bold"/>
              <w:rPr>
                <w:ins w:id="2737" w:author="Jillian Carson-Jackson" w:date="2021-04-21T20:55:00Z"/>
                <w:rFonts w:ascii="Calibri" w:hAnsi="Calibri"/>
                <w:b w:val="0"/>
                <w:sz w:val="22"/>
                <w:szCs w:val="22"/>
              </w:rPr>
            </w:pPr>
            <w:bookmarkStart w:id="2738" w:name="_Toc443221680"/>
            <w:bookmarkStart w:id="2739" w:name="_Toc446917138"/>
            <w:r w:rsidRPr="00581508">
              <w:rPr>
                <w:rFonts w:ascii="Calibri" w:hAnsi="Calibri"/>
                <w:b w:val="0"/>
                <w:sz w:val="22"/>
                <w:szCs w:val="22"/>
              </w:rPr>
              <w:t>Risk management</w:t>
            </w:r>
            <w:bookmarkEnd w:id="2738"/>
            <w:bookmarkEnd w:id="2739"/>
          </w:p>
          <w:p w14:paraId="2FF7F937" w14:textId="7FA3C583" w:rsidR="00BE516A" w:rsidRPr="00581508" w:rsidRDefault="00DA477C" w:rsidP="003A052C">
            <w:pPr>
              <w:pStyle w:val="Tablelevel1bold"/>
              <w:ind w:left="247"/>
              <w:rPr>
                <w:rFonts w:ascii="Calibri" w:hAnsi="Calibri"/>
                <w:b w:val="0"/>
                <w:sz w:val="22"/>
                <w:szCs w:val="22"/>
              </w:rPr>
            </w:pPr>
            <w:ins w:id="2740" w:author="Jillian Carson-Jackson" w:date="2021-04-21T20:55:00Z">
              <w:r>
                <w:rPr>
                  <w:rFonts w:ascii="Calibri" w:hAnsi="Calibri"/>
                  <w:b w:val="0"/>
                  <w:sz w:val="22"/>
                  <w:szCs w:val="22"/>
                </w:rPr>
                <w:t>Introduction to risk management (ref IALA Risk Toolbox)</w:t>
              </w:r>
            </w:ins>
          </w:p>
          <w:p w14:paraId="489665A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Procedures to mitigate risks</w:t>
            </w:r>
          </w:p>
        </w:tc>
        <w:tc>
          <w:tcPr>
            <w:tcW w:w="3118" w:type="dxa"/>
          </w:tcPr>
          <w:p w14:paraId="4CC76E65" w14:textId="77777777" w:rsidR="00F211ED" w:rsidRPr="00581508" w:rsidRDefault="00F211ED" w:rsidP="009862C5">
            <w:pPr>
              <w:pStyle w:val="Tablelevel2"/>
              <w:ind w:left="0"/>
              <w:jc w:val="center"/>
              <w:rPr>
                <w:rFonts w:ascii="Calibri" w:hAnsi="Calibri"/>
                <w:sz w:val="22"/>
                <w:szCs w:val="22"/>
              </w:rPr>
            </w:pPr>
          </w:p>
        </w:tc>
        <w:tc>
          <w:tcPr>
            <w:tcW w:w="2835" w:type="dxa"/>
          </w:tcPr>
          <w:p w14:paraId="19E2FCA6" w14:textId="77777777" w:rsidR="00F211ED" w:rsidRPr="00581508" w:rsidRDefault="00F211ED" w:rsidP="009862C5">
            <w:pPr>
              <w:pStyle w:val="Tablelevel2"/>
              <w:ind w:left="0"/>
              <w:jc w:val="center"/>
              <w:rPr>
                <w:rFonts w:ascii="Calibri" w:hAnsi="Calibri"/>
                <w:sz w:val="22"/>
                <w:szCs w:val="22"/>
              </w:rPr>
            </w:pPr>
          </w:p>
        </w:tc>
      </w:tr>
      <w:tr w:rsidR="00F211ED" w:rsidRPr="00581508" w14:paraId="5B4E1208" w14:textId="77777777" w:rsidTr="007734C8">
        <w:trPr>
          <w:cantSplit/>
          <w:trHeight w:val="1262"/>
          <w:jc w:val="center"/>
        </w:trPr>
        <w:tc>
          <w:tcPr>
            <w:tcW w:w="8330" w:type="dxa"/>
          </w:tcPr>
          <w:p w14:paraId="78AD38E4" w14:textId="77777777" w:rsidR="00F211ED" w:rsidRPr="00581508" w:rsidRDefault="00F211ED" w:rsidP="009862C5">
            <w:pPr>
              <w:pStyle w:val="Tablelevel1bold"/>
              <w:rPr>
                <w:rFonts w:ascii="Calibri" w:hAnsi="Calibri"/>
                <w:b w:val="0"/>
                <w:sz w:val="22"/>
                <w:szCs w:val="22"/>
              </w:rPr>
            </w:pPr>
            <w:bookmarkStart w:id="2741" w:name="_Toc443221681"/>
            <w:bookmarkStart w:id="2742" w:name="_Toc446917139"/>
            <w:r w:rsidRPr="00581508">
              <w:rPr>
                <w:rFonts w:ascii="Calibri" w:hAnsi="Calibri"/>
                <w:b w:val="0"/>
                <w:sz w:val="22"/>
                <w:szCs w:val="22"/>
              </w:rPr>
              <w:lastRenderedPageBreak/>
              <w:t>Allocation of space</w:t>
            </w:r>
            <w:bookmarkEnd w:id="2741"/>
            <w:bookmarkEnd w:id="2742"/>
          </w:p>
          <w:p w14:paraId="286C83A2"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Ships domain</w:t>
            </w:r>
          </w:p>
          <w:p w14:paraId="66029A9E"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Authorising ship movements</w:t>
            </w:r>
          </w:p>
          <w:p w14:paraId="0CF28528"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Allocation of priorities</w:t>
            </w:r>
          </w:p>
        </w:tc>
        <w:tc>
          <w:tcPr>
            <w:tcW w:w="3118" w:type="dxa"/>
          </w:tcPr>
          <w:p w14:paraId="4EEAF645" w14:textId="77777777" w:rsidR="00F211ED" w:rsidRPr="00581508" w:rsidRDefault="00F211ED" w:rsidP="009862C5">
            <w:pPr>
              <w:pStyle w:val="Tablelevel2"/>
              <w:ind w:left="0"/>
              <w:jc w:val="center"/>
              <w:rPr>
                <w:rFonts w:ascii="Calibri" w:hAnsi="Calibri"/>
                <w:sz w:val="22"/>
                <w:szCs w:val="22"/>
              </w:rPr>
            </w:pPr>
          </w:p>
        </w:tc>
        <w:tc>
          <w:tcPr>
            <w:tcW w:w="2835" w:type="dxa"/>
          </w:tcPr>
          <w:p w14:paraId="26F68B63" w14:textId="77777777" w:rsidR="00F211ED" w:rsidRPr="00581508" w:rsidRDefault="00F211ED" w:rsidP="009862C5">
            <w:pPr>
              <w:pStyle w:val="Tablelevel2"/>
              <w:ind w:left="0"/>
              <w:jc w:val="center"/>
              <w:rPr>
                <w:rFonts w:ascii="Calibri" w:hAnsi="Calibri"/>
                <w:sz w:val="22"/>
                <w:szCs w:val="22"/>
              </w:rPr>
            </w:pPr>
          </w:p>
        </w:tc>
      </w:tr>
      <w:tr w:rsidR="00F211ED" w:rsidRPr="00581508" w14:paraId="3BE63886" w14:textId="77777777" w:rsidTr="007734C8">
        <w:trPr>
          <w:cantSplit/>
          <w:trHeight w:val="1970"/>
          <w:jc w:val="center"/>
        </w:trPr>
        <w:tc>
          <w:tcPr>
            <w:tcW w:w="8330" w:type="dxa"/>
          </w:tcPr>
          <w:p w14:paraId="5D16982B" w14:textId="1929AF1D" w:rsidR="00F211ED" w:rsidRPr="00581508" w:rsidRDefault="00F211ED" w:rsidP="009862C5">
            <w:pPr>
              <w:pStyle w:val="Tablelevel1bold"/>
              <w:rPr>
                <w:rFonts w:ascii="Calibri" w:hAnsi="Calibri"/>
                <w:b w:val="0"/>
                <w:sz w:val="22"/>
                <w:szCs w:val="22"/>
              </w:rPr>
            </w:pPr>
            <w:del w:id="2743" w:author="Jillian Carson-Jackson" w:date="2021-04-21T21:00:00Z">
              <w:r w:rsidRPr="00581508" w:rsidDel="00E659F5">
                <w:rPr>
                  <w:rFonts w:ascii="Calibri" w:hAnsi="Calibri"/>
                  <w:b w:val="0"/>
                  <w:sz w:val="22"/>
                  <w:szCs w:val="22"/>
                </w:rPr>
                <w:delText>Criteria which determine the parameters for</w:delText>
              </w:r>
            </w:del>
            <w:ins w:id="2744" w:author="Jillian Carson-Jackson" w:date="2021-04-21T21:00:00Z">
              <w:r w:rsidR="00E659F5">
                <w:rPr>
                  <w:rFonts w:ascii="Calibri" w:hAnsi="Calibri"/>
                  <w:b w:val="0"/>
                  <w:sz w:val="22"/>
                  <w:szCs w:val="22"/>
                </w:rPr>
                <w:t>Factors to consider for</w:t>
              </w:r>
            </w:ins>
            <w:r w:rsidRPr="00581508">
              <w:rPr>
                <w:rFonts w:ascii="Calibri" w:hAnsi="Calibri"/>
                <w:b w:val="0"/>
                <w:sz w:val="22"/>
                <w:szCs w:val="22"/>
              </w:rPr>
              <w:t xml:space="preserve"> the safe </w:t>
            </w:r>
            <w:del w:id="2745" w:author="Jillian Carson-Jackson" w:date="2021-04-21T21:01:00Z">
              <w:r w:rsidRPr="00581508" w:rsidDel="00A44AA5">
                <w:rPr>
                  <w:rFonts w:ascii="Calibri" w:hAnsi="Calibri"/>
                  <w:b w:val="0"/>
                  <w:sz w:val="22"/>
                  <w:szCs w:val="22"/>
                </w:rPr>
                <w:delText>passage of shipping</w:delText>
              </w:r>
            </w:del>
            <w:ins w:id="2746" w:author="Jillian Carson-Jackson" w:date="2021-04-21T21:01:00Z">
              <w:r w:rsidR="00A44AA5">
                <w:rPr>
                  <w:rFonts w:ascii="Calibri" w:hAnsi="Calibri"/>
                  <w:b w:val="0"/>
                  <w:sz w:val="22"/>
                  <w:szCs w:val="22"/>
                </w:rPr>
                <w:t>movements of ships</w:t>
              </w:r>
            </w:ins>
          </w:p>
          <w:p w14:paraId="46D88C9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Water reference level</w:t>
            </w:r>
          </w:p>
          <w:p w14:paraId="7C96C7C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Tide gauges</w:t>
            </w:r>
          </w:p>
          <w:p w14:paraId="3F7A592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Correlation between predicted and actual water levels</w:t>
            </w:r>
          </w:p>
          <w:p w14:paraId="53BC35B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Allowance for delayed manoeuvres</w:t>
            </w:r>
          </w:p>
          <w:p w14:paraId="76659EE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underkeel clearance</w:t>
            </w:r>
          </w:p>
          <w:p w14:paraId="338E9DB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Draught measurements vertical ship movements, allowance for squat and swell</w:t>
            </w:r>
          </w:p>
          <w:p w14:paraId="0145A1E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Safety margins in rock and soft sea-bed conditions</w:t>
            </w:r>
          </w:p>
          <w:p w14:paraId="67607FF1"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Net underkeel clearance</w:t>
            </w:r>
          </w:p>
          <w:p w14:paraId="7C1931C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Gross underkeel clearance, including allowance for weather; exposure and topography</w:t>
            </w:r>
          </w:p>
          <w:p w14:paraId="6D97231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air draft</w:t>
            </w:r>
          </w:p>
          <w:p w14:paraId="5A2AF39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Factors affecting and sources of information for calculating air draft</w:t>
            </w:r>
          </w:p>
          <w:p w14:paraId="3CCEC80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channel width</w:t>
            </w:r>
          </w:p>
          <w:p w14:paraId="63DCCA3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Principles of devising a safe width under calm and adverse conditions</w:t>
            </w:r>
          </w:p>
          <w:p w14:paraId="2847CFF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Limiting factors in precise navigation</w:t>
            </w:r>
          </w:p>
          <w:p w14:paraId="6601307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Adequacy of safe underkeel clearance across channel width</w:t>
            </w:r>
          </w:p>
          <w:p w14:paraId="56ACE5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Calculation of safe channel or fairway width</w:t>
            </w:r>
          </w:p>
          <w:p w14:paraId="41EE2A8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Shipping movements</w:t>
            </w:r>
          </w:p>
          <w:p w14:paraId="68E28FF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Movements authorised only when safe criteria have been determined and conditions satisfactorily met</w:t>
            </w:r>
          </w:p>
        </w:tc>
        <w:tc>
          <w:tcPr>
            <w:tcW w:w="3118" w:type="dxa"/>
          </w:tcPr>
          <w:p w14:paraId="56BA4B3A" w14:textId="77777777" w:rsidR="00F211ED" w:rsidRPr="00581508" w:rsidRDefault="00F211ED" w:rsidP="009862C5">
            <w:pPr>
              <w:pStyle w:val="Tablelevel2"/>
              <w:ind w:left="0"/>
              <w:jc w:val="center"/>
              <w:rPr>
                <w:rFonts w:ascii="Calibri" w:hAnsi="Calibri"/>
                <w:sz w:val="22"/>
                <w:szCs w:val="22"/>
              </w:rPr>
            </w:pPr>
          </w:p>
        </w:tc>
        <w:tc>
          <w:tcPr>
            <w:tcW w:w="2835" w:type="dxa"/>
          </w:tcPr>
          <w:p w14:paraId="43E4CF01" w14:textId="77777777" w:rsidR="00F211ED" w:rsidRPr="00581508" w:rsidRDefault="00F211ED" w:rsidP="009862C5">
            <w:pPr>
              <w:pStyle w:val="Tablelevel2"/>
              <w:ind w:left="0"/>
              <w:jc w:val="center"/>
              <w:rPr>
                <w:rFonts w:ascii="Calibri" w:hAnsi="Calibri"/>
                <w:sz w:val="22"/>
                <w:szCs w:val="22"/>
              </w:rPr>
            </w:pPr>
          </w:p>
        </w:tc>
      </w:tr>
      <w:tr w:rsidR="00936A95" w:rsidRPr="00581508" w14:paraId="707C34B2" w14:textId="77777777" w:rsidTr="00CD5C9F">
        <w:trPr>
          <w:cantSplit/>
          <w:tblHeader/>
          <w:jc w:val="center"/>
          <w:ins w:id="2747" w:author="Jillian Carson-Jackson" w:date="2021-01-31T10:51:00Z"/>
        </w:trPr>
        <w:tc>
          <w:tcPr>
            <w:tcW w:w="8330" w:type="dxa"/>
            <w:tcBorders>
              <w:bottom w:val="single" w:sz="12" w:space="0" w:color="auto"/>
            </w:tcBorders>
          </w:tcPr>
          <w:p w14:paraId="5AD3EDBB" w14:textId="77777777" w:rsidR="00936A95" w:rsidRPr="00581508" w:rsidRDefault="00936A95" w:rsidP="00CD5C9F">
            <w:pPr>
              <w:pStyle w:val="Tableheading"/>
              <w:jc w:val="left"/>
              <w:rPr>
                <w:ins w:id="2748" w:author="Jillian Carson-Jackson" w:date="2021-01-31T10:51:00Z"/>
              </w:rPr>
            </w:pPr>
            <w:ins w:id="2749" w:author="Jillian Carson-Jackson" w:date="2021-01-31T10:51:00Z">
              <w:r>
                <w:t>Provision of Information</w:t>
              </w:r>
            </w:ins>
          </w:p>
        </w:tc>
        <w:tc>
          <w:tcPr>
            <w:tcW w:w="3118" w:type="dxa"/>
            <w:tcBorders>
              <w:bottom w:val="single" w:sz="12" w:space="0" w:color="auto"/>
            </w:tcBorders>
          </w:tcPr>
          <w:p w14:paraId="0F54037E" w14:textId="77777777" w:rsidR="00936A95" w:rsidRPr="00581508" w:rsidRDefault="00936A95" w:rsidP="00CD5C9F">
            <w:pPr>
              <w:pStyle w:val="Tableheading"/>
              <w:rPr>
                <w:ins w:id="2750" w:author="Jillian Carson-Jackson" w:date="2021-01-31T10:51:00Z"/>
              </w:rPr>
            </w:pPr>
          </w:p>
        </w:tc>
        <w:tc>
          <w:tcPr>
            <w:tcW w:w="2835" w:type="dxa"/>
            <w:tcBorders>
              <w:bottom w:val="single" w:sz="12" w:space="0" w:color="auto"/>
            </w:tcBorders>
          </w:tcPr>
          <w:p w14:paraId="2516A31C" w14:textId="77777777" w:rsidR="00936A95" w:rsidRPr="00581508" w:rsidRDefault="00936A95" w:rsidP="00CD5C9F">
            <w:pPr>
              <w:pStyle w:val="Tableheading"/>
              <w:rPr>
                <w:ins w:id="2751" w:author="Jillian Carson-Jackson" w:date="2021-01-31T10:51:00Z"/>
              </w:rPr>
            </w:pPr>
          </w:p>
        </w:tc>
      </w:tr>
      <w:tr w:rsidR="00936A95" w:rsidRPr="00581508" w14:paraId="726CA4A6" w14:textId="77777777" w:rsidTr="00CD5C9F">
        <w:trPr>
          <w:cantSplit/>
          <w:trHeight w:val="669"/>
          <w:jc w:val="center"/>
          <w:ins w:id="2752" w:author="Jillian Carson-Jackson" w:date="2021-01-31T10:51:00Z"/>
        </w:trPr>
        <w:tc>
          <w:tcPr>
            <w:tcW w:w="8330" w:type="dxa"/>
          </w:tcPr>
          <w:p w14:paraId="5906E17C" w14:textId="472155BF" w:rsidR="00936A95" w:rsidRPr="00581508" w:rsidRDefault="00936A95" w:rsidP="00CD5C9F">
            <w:pPr>
              <w:pStyle w:val="Tablelevel1"/>
              <w:rPr>
                <w:ins w:id="2753" w:author="Jillian Carson-Jackson" w:date="2021-01-31T10:51:00Z"/>
                <w:rFonts w:ascii="Calibri" w:hAnsi="Calibri"/>
                <w:i/>
                <w:szCs w:val="22"/>
                <w:lang w:eastAsia="en-GB"/>
              </w:rPr>
            </w:pPr>
            <w:ins w:id="2754" w:author="Jillian Carson-Jackson" w:date="2021-01-31T10:51:00Z">
              <w:r w:rsidRPr="00581508">
                <w:rPr>
                  <w:rFonts w:ascii="Calibri" w:hAnsi="Calibri"/>
                  <w:i/>
                  <w:szCs w:val="22"/>
                  <w:lang w:eastAsia="en-GB"/>
                </w:rPr>
                <w:t xml:space="preserve">Demonstrate </w:t>
              </w:r>
              <w:r w:rsidR="004D377B">
                <w:rPr>
                  <w:rFonts w:ascii="Calibri" w:hAnsi="Calibri"/>
                  <w:i/>
                  <w:szCs w:val="22"/>
                  <w:lang w:eastAsia="en-GB"/>
                </w:rPr>
                <w:t>provis</w:t>
              </w:r>
            </w:ins>
            <w:ins w:id="2755" w:author="Jillian Carson-Jackson" w:date="2021-01-31T10:52:00Z">
              <w:r w:rsidR="004D377B">
                <w:rPr>
                  <w:rFonts w:ascii="Calibri" w:hAnsi="Calibri"/>
                  <w:i/>
                  <w:szCs w:val="22"/>
                  <w:lang w:eastAsia="en-GB"/>
                </w:rPr>
                <w:t>ion of timely and relevant information to assist with onboard decision making.</w:t>
              </w:r>
            </w:ins>
          </w:p>
        </w:tc>
        <w:tc>
          <w:tcPr>
            <w:tcW w:w="3118" w:type="dxa"/>
          </w:tcPr>
          <w:p w14:paraId="7805479B" w14:textId="77777777" w:rsidR="00936A95" w:rsidRPr="00581508" w:rsidRDefault="00936A95" w:rsidP="00CD5C9F">
            <w:pPr>
              <w:pStyle w:val="Tablelevel2"/>
              <w:ind w:left="0"/>
              <w:jc w:val="center"/>
              <w:rPr>
                <w:ins w:id="2756" w:author="Jillian Carson-Jackson" w:date="2021-01-31T10:51:00Z"/>
                <w:rFonts w:ascii="Calibri" w:hAnsi="Calibri"/>
                <w:sz w:val="22"/>
                <w:szCs w:val="22"/>
              </w:rPr>
            </w:pPr>
          </w:p>
        </w:tc>
        <w:tc>
          <w:tcPr>
            <w:tcW w:w="2835" w:type="dxa"/>
          </w:tcPr>
          <w:p w14:paraId="7D990548" w14:textId="77777777" w:rsidR="00936A95" w:rsidRPr="00581508" w:rsidRDefault="00936A95" w:rsidP="00CD5C9F">
            <w:pPr>
              <w:pStyle w:val="Tablelevel2"/>
              <w:ind w:left="0"/>
              <w:jc w:val="center"/>
              <w:rPr>
                <w:ins w:id="2757" w:author="Jillian Carson-Jackson" w:date="2021-01-31T10:51:00Z"/>
                <w:rFonts w:ascii="Calibri" w:hAnsi="Calibri"/>
                <w:sz w:val="22"/>
                <w:szCs w:val="22"/>
              </w:rPr>
            </w:pPr>
          </w:p>
        </w:tc>
      </w:tr>
      <w:tr w:rsidR="00936A95" w:rsidRPr="00581508" w14:paraId="051C7D69" w14:textId="77777777" w:rsidTr="00CD5C9F">
        <w:trPr>
          <w:cantSplit/>
          <w:tblHeader/>
          <w:jc w:val="center"/>
          <w:ins w:id="2758" w:author="Jillian Carson-Jackson" w:date="2021-01-31T10:51:00Z"/>
        </w:trPr>
        <w:tc>
          <w:tcPr>
            <w:tcW w:w="8330" w:type="dxa"/>
            <w:tcBorders>
              <w:bottom w:val="single" w:sz="12" w:space="0" w:color="auto"/>
            </w:tcBorders>
          </w:tcPr>
          <w:p w14:paraId="67FE9476" w14:textId="6F1E49D4" w:rsidR="00936A95" w:rsidRDefault="00936A95" w:rsidP="00C31E5F">
            <w:pPr>
              <w:pStyle w:val="Tableheading"/>
              <w:ind w:left="157"/>
              <w:jc w:val="left"/>
              <w:rPr>
                <w:ins w:id="2759" w:author="Jillian Carson-Jackson" w:date="2021-01-31T10:51:00Z"/>
                <w:b w:val="0"/>
                <w:bCs/>
              </w:rPr>
            </w:pPr>
            <w:ins w:id="2760" w:author="Jillian Carson-Jackson" w:date="2021-01-31T10:51:00Z">
              <w:r>
                <w:rPr>
                  <w:b w:val="0"/>
                  <w:bCs/>
                </w:rPr>
                <w:lastRenderedPageBreak/>
                <w:t xml:space="preserve">Types of information </w:t>
              </w:r>
            </w:ins>
          </w:p>
          <w:p w14:paraId="57F81FF5" w14:textId="77777777" w:rsidR="00D87D5A" w:rsidRPr="00995AB3" w:rsidRDefault="00D87D5A" w:rsidP="00D87D5A">
            <w:pPr>
              <w:pStyle w:val="Tableheading"/>
              <w:jc w:val="left"/>
              <w:rPr>
                <w:ins w:id="2761" w:author="Jillian Carson-Jackson" w:date="2021-04-21T21:08:00Z"/>
                <w:b w:val="0"/>
                <w:bCs/>
              </w:rPr>
            </w:pPr>
            <w:ins w:id="2762" w:author="Jillian Carson-Jackson" w:date="2021-04-21T21:08:00Z">
              <w:r w:rsidRPr="00995AB3">
                <w:rPr>
                  <w:b w:val="0"/>
                  <w:bCs/>
                </w:rPr>
                <w:t>Information from ships - name, call sign, type, position, speed, destination, ETA, special reports</w:t>
              </w:r>
            </w:ins>
          </w:p>
          <w:p w14:paraId="2B38D123" w14:textId="64EEDF01" w:rsidR="00995AB3" w:rsidRDefault="00D87D5A" w:rsidP="00D87D5A">
            <w:pPr>
              <w:pStyle w:val="Tableheading"/>
              <w:jc w:val="left"/>
              <w:rPr>
                <w:ins w:id="2763" w:author="Jillian Carson-Jackson" w:date="2021-04-21T21:04:00Z"/>
                <w:b w:val="0"/>
                <w:bCs/>
              </w:rPr>
            </w:pPr>
            <w:ins w:id="2764" w:author="Jillian Carson-Jackson" w:date="2021-04-21T21:08:00Z">
              <w:r w:rsidRPr="00995AB3">
                <w:rPr>
                  <w:b w:val="0"/>
                  <w:bCs/>
                </w:rPr>
                <w:t>Information to ships - content, timely, relevan</w:t>
              </w:r>
              <w:r>
                <w:rPr>
                  <w:b w:val="0"/>
                  <w:bCs/>
                </w:rPr>
                <w:t>t (identity, position, intention (IPI))</w:t>
              </w:r>
            </w:ins>
          </w:p>
          <w:p w14:paraId="01ACE3E0" w14:textId="77777777" w:rsidR="00D87D5A" w:rsidRDefault="00D87D5A" w:rsidP="00995AB3">
            <w:pPr>
              <w:pStyle w:val="Tableheading"/>
              <w:jc w:val="left"/>
              <w:rPr>
                <w:ins w:id="2765" w:author="Jillian Carson-Jackson" w:date="2021-04-21T21:08:00Z"/>
                <w:b w:val="0"/>
                <w:bCs/>
              </w:rPr>
            </w:pPr>
          </w:p>
          <w:p w14:paraId="3D51F461" w14:textId="7BA846B1" w:rsidR="00995AB3" w:rsidRPr="00995AB3" w:rsidRDefault="00995AB3" w:rsidP="00995AB3">
            <w:pPr>
              <w:pStyle w:val="Tableheading"/>
              <w:jc w:val="left"/>
              <w:rPr>
                <w:ins w:id="2766" w:author="Jillian Carson-Jackson" w:date="2021-04-21T21:04:00Z"/>
                <w:b w:val="0"/>
                <w:bCs/>
              </w:rPr>
            </w:pPr>
            <w:commentRangeStart w:id="2767"/>
            <w:ins w:id="2768" w:author="Jillian Carson-Jackson" w:date="2021-04-21T21:04:00Z">
              <w:r w:rsidRPr="00995AB3">
                <w:rPr>
                  <w:b w:val="0"/>
                  <w:bCs/>
                </w:rPr>
                <w:t>Prioritising of participating vessels</w:t>
              </w:r>
            </w:ins>
          </w:p>
          <w:p w14:paraId="35F80A09" w14:textId="348EDC46" w:rsidR="00995AB3" w:rsidRPr="00995AB3" w:rsidRDefault="00995AB3" w:rsidP="00995AB3">
            <w:pPr>
              <w:pStyle w:val="Tableheading"/>
              <w:jc w:val="left"/>
              <w:rPr>
                <w:ins w:id="2769" w:author="Jillian Carson-Jackson" w:date="2021-04-21T21:04:00Z"/>
                <w:b w:val="0"/>
                <w:bCs/>
              </w:rPr>
            </w:pPr>
            <w:ins w:id="2770" w:author="Jillian Carson-Jackson" w:date="2021-04-21T21:04:00Z">
              <w:r w:rsidRPr="00995AB3">
                <w:rPr>
                  <w:b w:val="0"/>
                  <w:bCs/>
                </w:rPr>
                <w:t>Anticipating calls using available sensor information</w:t>
              </w:r>
            </w:ins>
            <w:commentRangeEnd w:id="2767"/>
            <w:ins w:id="2771" w:author="Jillian Carson-Jackson" w:date="2021-04-21T21:09:00Z">
              <w:r w:rsidR="00674E07">
                <w:rPr>
                  <w:rStyle w:val="CommentReference"/>
                  <w:b w:val="0"/>
                  <w:color w:val="auto"/>
                </w:rPr>
                <w:commentReference w:id="2767"/>
              </w:r>
            </w:ins>
          </w:p>
          <w:p w14:paraId="0680EBCE" w14:textId="3354D18F" w:rsidR="00995AB3" w:rsidRPr="00A62F5C" w:rsidRDefault="00995AB3" w:rsidP="00995AB3">
            <w:pPr>
              <w:pStyle w:val="Tableheading"/>
              <w:jc w:val="left"/>
              <w:rPr>
                <w:ins w:id="2772" w:author="Jillian Carson-Jackson" w:date="2021-01-31T10:51:00Z"/>
                <w:b w:val="0"/>
                <w:bCs/>
              </w:rPr>
            </w:pPr>
          </w:p>
        </w:tc>
        <w:tc>
          <w:tcPr>
            <w:tcW w:w="3118" w:type="dxa"/>
            <w:tcBorders>
              <w:bottom w:val="single" w:sz="12" w:space="0" w:color="auto"/>
            </w:tcBorders>
          </w:tcPr>
          <w:p w14:paraId="1AE2F390" w14:textId="77777777" w:rsidR="00936A95" w:rsidRPr="00581508" w:rsidRDefault="00936A95" w:rsidP="00CD5C9F">
            <w:pPr>
              <w:pStyle w:val="Tableheading"/>
              <w:rPr>
                <w:ins w:id="2773" w:author="Jillian Carson-Jackson" w:date="2021-01-31T10:51:00Z"/>
              </w:rPr>
            </w:pPr>
          </w:p>
        </w:tc>
        <w:tc>
          <w:tcPr>
            <w:tcW w:w="2835" w:type="dxa"/>
            <w:tcBorders>
              <w:bottom w:val="single" w:sz="12" w:space="0" w:color="auto"/>
            </w:tcBorders>
          </w:tcPr>
          <w:p w14:paraId="0FA697DC" w14:textId="77777777" w:rsidR="00936A95" w:rsidRPr="00581508" w:rsidRDefault="00936A95" w:rsidP="00CD5C9F">
            <w:pPr>
              <w:pStyle w:val="Tableheading"/>
              <w:rPr>
                <w:ins w:id="2774" w:author="Jillian Carson-Jackson" w:date="2021-01-31T10:51:00Z"/>
              </w:rPr>
            </w:pPr>
          </w:p>
        </w:tc>
      </w:tr>
      <w:tr w:rsidR="00F211ED" w:rsidRPr="00581508" w14:paraId="74C81A80" w14:textId="77777777" w:rsidTr="007734C8">
        <w:trPr>
          <w:cantSplit/>
          <w:trHeight w:val="669"/>
          <w:jc w:val="center"/>
        </w:trPr>
        <w:tc>
          <w:tcPr>
            <w:tcW w:w="8330" w:type="dxa"/>
            <w:vAlign w:val="center"/>
          </w:tcPr>
          <w:p w14:paraId="0A133A62" w14:textId="3C4EEC9A" w:rsidR="00F211ED" w:rsidRPr="00581508" w:rsidRDefault="00F211ED" w:rsidP="009862C5">
            <w:pPr>
              <w:pStyle w:val="Tablelevel1"/>
              <w:rPr>
                <w:rFonts w:ascii="Calibri" w:hAnsi="Calibri"/>
                <w:b/>
                <w:szCs w:val="22"/>
                <w:lang w:eastAsia="en-GB"/>
              </w:rPr>
            </w:pPr>
            <w:del w:id="2775" w:author="Jillian Carson-Jackson" w:date="2021-01-31T10:46:00Z">
              <w:r w:rsidRPr="00581508" w:rsidDel="00DF29C9">
                <w:rPr>
                  <w:rFonts w:ascii="Calibri" w:hAnsi="Calibri"/>
                  <w:b/>
                  <w:szCs w:val="22"/>
                  <w:lang w:eastAsia="en-GB"/>
                </w:rPr>
                <w:delText>Traffic monitoring and organisation</w:delText>
              </w:r>
            </w:del>
            <w:ins w:id="2776" w:author="Jillian Carson-Jackson" w:date="2021-01-31T10:46:00Z">
              <w:r w:rsidR="00DF29C9">
                <w:rPr>
                  <w:rFonts w:ascii="Calibri" w:hAnsi="Calibri"/>
                  <w:b/>
                  <w:szCs w:val="22"/>
                  <w:lang w:eastAsia="en-GB"/>
                </w:rPr>
                <w:t>Monitoring and management of Vessel Traffic</w:t>
              </w:r>
            </w:ins>
          </w:p>
        </w:tc>
        <w:tc>
          <w:tcPr>
            <w:tcW w:w="3118" w:type="dxa"/>
          </w:tcPr>
          <w:p w14:paraId="1EB382F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R37, R41</w:t>
            </w:r>
          </w:p>
        </w:tc>
        <w:tc>
          <w:tcPr>
            <w:tcW w:w="2835" w:type="dxa"/>
          </w:tcPr>
          <w:p w14:paraId="67B31A0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5CF9C359"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3C1DEAD2" w14:textId="77777777" w:rsidTr="007734C8">
        <w:trPr>
          <w:cantSplit/>
          <w:trHeight w:val="669"/>
          <w:jc w:val="center"/>
        </w:trPr>
        <w:tc>
          <w:tcPr>
            <w:tcW w:w="8330" w:type="dxa"/>
          </w:tcPr>
          <w:p w14:paraId="3BAD934A"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traffic patterns, sailing/route plans and perform situational analysis required to maintain a safe and efficient waterway</w:t>
            </w:r>
          </w:p>
        </w:tc>
        <w:tc>
          <w:tcPr>
            <w:tcW w:w="3118" w:type="dxa"/>
          </w:tcPr>
          <w:p w14:paraId="0CF86237" w14:textId="77777777" w:rsidR="00F211ED" w:rsidRPr="00581508" w:rsidRDefault="00F211ED" w:rsidP="009862C5">
            <w:pPr>
              <w:pStyle w:val="Tablelevel2"/>
              <w:ind w:left="0"/>
              <w:jc w:val="center"/>
              <w:rPr>
                <w:rFonts w:ascii="Calibri" w:hAnsi="Calibri"/>
                <w:sz w:val="22"/>
                <w:szCs w:val="22"/>
              </w:rPr>
            </w:pPr>
          </w:p>
        </w:tc>
        <w:tc>
          <w:tcPr>
            <w:tcW w:w="2835" w:type="dxa"/>
          </w:tcPr>
          <w:p w14:paraId="2FDC93C6" w14:textId="77777777" w:rsidR="00F211ED" w:rsidRPr="00581508" w:rsidRDefault="00F211ED" w:rsidP="009862C5">
            <w:pPr>
              <w:pStyle w:val="Tablelevel2"/>
              <w:ind w:left="0"/>
              <w:jc w:val="center"/>
              <w:rPr>
                <w:rFonts w:ascii="Calibri" w:hAnsi="Calibri"/>
                <w:sz w:val="22"/>
                <w:szCs w:val="22"/>
              </w:rPr>
            </w:pPr>
          </w:p>
        </w:tc>
      </w:tr>
      <w:tr w:rsidR="00F211ED" w:rsidRPr="00581508" w14:paraId="35EC671F" w14:textId="77777777" w:rsidTr="007734C8">
        <w:trPr>
          <w:cantSplit/>
          <w:jc w:val="center"/>
        </w:trPr>
        <w:tc>
          <w:tcPr>
            <w:tcW w:w="8330" w:type="dxa"/>
          </w:tcPr>
          <w:p w14:paraId="62C65699"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Traffic patterns</w:t>
            </w:r>
          </w:p>
          <w:p w14:paraId="6DF52364"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Normal traffic patterns</w:t>
            </w:r>
          </w:p>
          <w:p w14:paraId="705B9E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Non-routine items affecting traffic patterns (rogue vessels, weather)</w:t>
            </w:r>
          </w:p>
        </w:tc>
        <w:tc>
          <w:tcPr>
            <w:tcW w:w="3118" w:type="dxa"/>
          </w:tcPr>
          <w:p w14:paraId="05CFFF17" w14:textId="77777777" w:rsidR="00F211ED" w:rsidRPr="00581508" w:rsidRDefault="00F211ED" w:rsidP="009862C5">
            <w:pPr>
              <w:pStyle w:val="Tablelevel2"/>
              <w:ind w:left="0"/>
              <w:jc w:val="center"/>
              <w:rPr>
                <w:rFonts w:ascii="Calibri" w:hAnsi="Calibri"/>
                <w:sz w:val="22"/>
                <w:szCs w:val="22"/>
              </w:rPr>
            </w:pPr>
          </w:p>
        </w:tc>
        <w:tc>
          <w:tcPr>
            <w:tcW w:w="2835" w:type="dxa"/>
          </w:tcPr>
          <w:p w14:paraId="1779C7A3" w14:textId="77777777" w:rsidR="00F211ED" w:rsidRPr="00581508" w:rsidRDefault="00F211ED" w:rsidP="009862C5">
            <w:pPr>
              <w:pStyle w:val="Tablelevel2"/>
              <w:ind w:left="0"/>
              <w:jc w:val="center"/>
              <w:rPr>
                <w:rFonts w:ascii="Calibri" w:hAnsi="Calibri"/>
                <w:sz w:val="22"/>
                <w:szCs w:val="22"/>
              </w:rPr>
            </w:pPr>
          </w:p>
        </w:tc>
      </w:tr>
      <w:tr w:rsidR="00F211ED" w:rsidRPr="00581508" w14:paraId="4B41B293" w14:textId="77777777" w:rsidTr="007734C8">
        <w:trPr>
          <w:cantSplit/>
          <w:jc w:val="center"/>
        </w:trPr>
        <w:tc>
          <w:tcPr>
            <w:tcW w:w="8330" w:type="dxa"/>
          </w:tcPr>
          <w:p w14:paraId="493CDEDC" w14:textId="5573C95A"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 xml:space="preserve">VTS </w:t>
            </w:r>
            <w:del w:id="2777" w:author="Jillian Carson-Jackson" w:date="2021-04-21T21:13:00Z">
              <w:r w:rsidRPr="00581508" w:rsidDel="00326FE6">
                <w:rPr>
                  <w:rFonts w:ascii="Calibri" w:hAnsi="Calibri"/>
                  <w:b w:val="0"/>
                  <w:sz w:val="22"/>
                  <w:szCs w:val="22"/>
                </w:rPr>
                <w:delText>sailing or route</w:delText>
              </w:r>
            </w:del>
            <w:ins w:id="2778" w:author="Jillian Carson-Jackson" w:date="2021-04-21T21:13:00Z">
              <w:r w:rsidR="00326FE6">
                <w:rPr>
                  <w:rFonts w:ascii="Calibri" w:hAnsi="Calibri"/>
                  <w:b w:val="0"/>
                  <w:sz w:val="22"/>
                  <w:szCs w:val="22"/>
                </w:rPr>
                <w:t>voyage or passage</w:t>
              </w:r>
            </w:ins>
            <w:r w:rsidRPr="00581508">
              <w:rPr>
                <w:rFonts w:ascii="Calibri" w:hAnsi="Calibri"/>
                <w:b w:val="0"/>
                <w:sz w:val="22"/>
                <w:szCs w:val="22"/>
              </w:rPr>
              <w:t xml:space="preserve"> plan</w:t>
            </w:r>
            <w:ins w:id="2779" w:author="Jillian Carson-Jackson" w:date="2021-04-21T21:13:00Z">
              <w:r w:rsidR="00326FE6">
                <w:rPr>
                  <w:rFonts w:ascii="Calibri" w:hAnsi="Calibri"/>
                  <w:b w:val="0"/>
                  <w:sz w:val="22"/>
                  <w:szCs w:val="22"/>
                </w:rPr>
                <w:t>s</w:t>
              </w:r>
            </w:ins>
          </w:p>
          <w:p w14:paraId="3F3E8C84" w14:textId="38E15827" w:rsidR="00F211ED" w:rsidRPr="00581508" w:rsidRDefault="00F211ED" w:rsidP="009862C5">
            <w:pPr>
              <w:pStyle w:val="Tablelevel2"/>
              <w:rPr>
                <w:rFonts w:ascii="Calibri" w:hAnsi="Calibri"/>
                <w:i/>
                <w:sz w:val="22"/>
                <w:szCs w:val="22"/>
              </w:rPr>
            </w:pPr>
            <w:del w:id="2780" w:author="Jillian Carson-Jackson" w:date="2021-04-21T21:16:00Z">
              <w:r w:rsidRPr="00581508" w:rsidDel="00DC0D66">
                <w:rPr>
                  <w:rFonts w:ascii="Calibri" w:hAnsi="Calibri"/>
                  <w:sz w:val="22"/>
                  <w:szCs w:val="22"/>
                </w:rPr>
                <w:delText>Developing a plan to</w:delText>
              </w:r>
            </w:del>
            <w:ins w:id="2781" w:author="Jillian Carson-Jackson" w:date="2021-04-21T21:16:00Z">
              <w:r w:rsidR="00DC0D66">
                <w:rPr>
                  <w:rFonts w:ascii="Calibri" w:hAnsi="Calibri"/>
                  <w:sz w:val="22"/>
                  <w:szCs w:val="22"/>
                </w:rPr>
                <w:t>monitoring passage to</w:t>
              </w:r>
            </w:ins>
            <w:r w:rsidRPr="00581508">
              <w:rPr>
                <w:rFonts w:ascii="Calibri" w:hAnsi="Calibri"/>
                <w:sz w:val="22"/>
                <w:szCs w:val="22"/>
              </w:rPr>
              <w:t xml:space="preserve"> ensure safe and efficient movement of vessel traffic</w:t>
            </w:r>
          </w:p>
        </w:tc>
        <w:tc>
          <w:tcPr>
            <w:tcW w:w="3118" w:type="dxa"/>
          </w:tcPr>
          <w:p w14:paraId="5DA181B0" w14:textId="77777777" w:rsidR="00F211ED" w:rsidRPr="00581508" w:rsidRDefault="00F211ED" w:rsidP="009862C5">
            <w:pPr>
              <w:pStyle w:val="Tablelevel2"/>
              <w:ind w:left="0"/>
              <w:jc w:val="center"/>
              <w:rPr>
                <w:rFonts w:ascii="Calibri" w:hAnsi="Calibri"/>
                <w:sz w:val="22"/>
                <w:szCs w:val="22"/>
              </w:rPr>
            </w:pPr>
          </w:p>
        </w:tc>
        <w:tc>
          <w:tcPr>
            <w:tcW w:w="2835" w:type="dxa"/>
          </w:tcPr>
          <w:p w14:paraId="17F91FB2" w14:textId="77777777" w:rsidR="00F211ED" w:rsidRPr="00581508" w:rsidRDefault="00F211ED" w:rsidP="009862C5">
            <w:pPr>
              <w:pStyle w:val="Tablelevel2"/>
              <w:ind w:left="0"/>
              <w:jc w:val="center"/>
              <w:rPr>
                <w:rFonts w:ascii="Calibri" w:hAnsi="Calibri"/>
                <w:sz w:val="22"/>
                <w:szCs w:val="22"/>
              </w:rPr>
            </w:pPr>
          </w:p>
        </w:tc>
      </w:tr>
      <w:tr w:rsidR="00F211ED" w:rsidRPr="00581508" w14:paraId="2633C2EA" w14:textId="77777777" w:rsidTr="007734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330" w:type="dxa"/>
            <w:tcBorders>
              <w:top w:val="single" w:sz="4" w:space="0" w:color="auto"/>
              <w:left w:val="single" w:sz="4" w:space="0" w:color="auto"/>
              <w:bottom w:val="single" w:sz="4" w:space="0" w:color="auto"/>
              <w:right w:val="single" w:sz="4" w:space="0" w:color="auto"/>
            </w:tcBorders>
          </w:tcPr>
          <w:p w14:paraId="326C931C" w14:textId="77777777" w:rsidR="00F211ED" w:rsidRPr="00581508" w:rsidRDefault="00F211ED" w:rsidP="009862C5">
            <w:pPr>
              <w:pStyle w:val="Tablelevel1bold"/>
              <w:rPr>
                <w:rFonts w:ascii="Calibri" w:hAnsi="Calibri"/>
                <w:b w:val="0"/>
                <w:sz w:val="22"/>
                <w:szCs w:val="22"/>
              </w:rPr>
            </w:pPr>
            <w:bookmarkStart w:id="2782" w:name="_Toc443221685"/>
            <w:bookmarkStart w:id="2783" w:name="_Toc446917144"/>
            <w:r w:rsidRPr="00581508">
              <w:rPr>
                <w:rFonts w:ascii="Calibri" w:hAnsi="Calibri"/>
                <w:b w:val="0"/>
                <w:sz w:val="22"/>
                <w:szCs w:val="22"/>
              </w:rPr>
              <w:t>Situation analysis</w:t>
            </w:r>
            <w:bookmarkEnd w:id="2782"/>
            <w:bookmarkEnd w:id="2783"/>
          </w:p>
          <w:p w14:paraId="0A546D9F"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Conflict assessment</w:t>
            </w:r>
          </w:p>
          <w:p w14:paraId="63FE1512" w14:textId="6EB7E786"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Spatial separation</w:t>
            </w:r>
            <w:ins w:id="2784" w:author="Jillian Carson-Jackson" w:date="2021-01-31T10:46:00Z">
              <w:r w:rsidR="00DF29C9">
                <w:rPr>
                  <w:rFonts w:ascii="Calibri" w:hAnsi="Calibri"/>
                  <w:sz w:val="22"/>
                  <w:szCs w:val="22"/>
                  <w:lang w:eastAsia="en-GB"/>
                </w:rPr>
                <w:t xml:space="preserve"> / temporal (time) separation</w:t>
              </w:r>
            </w:ins>
          </w:p>
          <w:p w14:paraId="257B491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Determination of relevant traffic</w:t>
            </w:r>
          </w:p>
          <w:p w14:paraId="05B0441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Participating/non-participating traffic</w:t>
            </w:r>
          </w:p>
          <w:p w14:paraId="562FD69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National and international regulations</w:t>
            </w:r>
          </w:p>
          <w:p w14:paraId="0447D1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Local procedures</w:t>
            </w:r>
          </w:p>
          <w:p w14:paraId="523DA86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Tools for determining relevant traffic - risk of collision, unclear intentions, non-routine action, blind corner etc</w:t>
            </w:r>
          </w:p>
        </w:tc>
        <w:tc>
          <w:tcPr>
            <w:tcW w:w="3118" w:type="dxa"/>
            <w:tcBorders>
              <w:top w:val="single" w:sz="4" w:space="0" w:color="auto"/>
              <w:left w:val="single" w:sz="4" w:space="0" w:color="auto"/>
              <w:bottom w:val="single" w:sz="4" w:space="0" w:color="auto"/>
              <w:right w:val="single" w:sz="4" w:space="0" w:color="auto"/>
            </w:tcBorders>
          </w:tcPr>
          <w:p w14:paraId="2272E73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R7, R41, R35, R36</w:t>
            </w:r>
          </w:p>
        </w:tc>
        <w:tc>
          <w:tcPr>
            <w:tcW w:w="2835" w:type="dxa"/>
            <w:tcBorders>
              <w:top w:val="single" w:sz="4" w:space="0" w:color="auto"/>
              <w:left w:val="single" w:sz="4" w:space="0" w:color="auto"/>
              <w:bottom w:val="single" w:sz="4" w:space="0" w:color="auto"/>
              <w:right w:val="single" w:sz="4" w:space="0" w:color="auto"/>
            </w:tcBorders>
          </w:tcPr>
          <w:p w14:paraId="2D1BFFDE" w14:textId="77777777" w:rsidR="00F211ED" w:rsidRPr="00581508" w:rsidRDefault="00F211ED" w:rsidP="009862C5">
            <w:pPr>
              <w:pStyle w:val="Tablelevel2"/>
              <w:rPr>
                <w:rFonts w:ascii="Calibri" w:hAnsi="Calibri"/>
                <w:sz w:val="22"/>
                <w:szCs w:val="22"/>
              </w:rPr>
            </w:pPr>
          </w:p>
        </w:tc>
      </w:tr>
      <w:tr w:rsidR="00C31E5F" w:rsidRPr="00581508" w14:paraId="085C5749"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2785"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49643589" w14:textId="66FF436F" w:rsidR="00C31E5F" w:rsidRPr="005B4F95" w:rsidRDefault="006E1BC9" w:rsidP="00C31E5F">
            <w:pPr>
              <w:pStyle w:val="Tablelevel1bold"/>
              <w:rPr>
                <w:ins w:id="2786" w:author="Jillian Carson-Jackson" w:date="2021-01-31T10:53:00Z"/>
                <w:rFonts w:ascii="Calibri" w:hAnsi="Calibri"/>
                <w:bCs/>
                <w:sz w:val="22"/>
                <w:szCs w:val="22"/>
              </w:rPr>
            </w:pPr>
            <w:ins w:id="2787" w:author="Jillian Carson-Jackson" w:date="2021-01-31T10:53:00Z">
              <w:r w:rsidRPr="005B4F95">
                <w:rPr>
                  <w:rFonts w:ascii="Calibri" w:hAnsi="Calibri"/>
                  <w:bCs/>
                  <w:sz w:val="22"/>
                  <w:szCs w:val="22"/>
                </w:rPr>
                <w:lastRenderedPageBreak/>
                <w:t xml:space="preserve">Responding to unsafe situations </w:t>
              </w:r>
            </w:ins>
          </w:p>
        </w:tc>
        <w:tc>
          <w:tcPr>
            <w:tcW w:w="3118" w:type="dxa"/>
            <w:tcBorders>
              <w:top w:val="single" w:sz="4" w:space="0" w:color="auto"/>
              <w:left w:val="single" w:sz="4" w:space="0" w:color="auto"/>
              <w:bottom w:val="single" w:sz="4" w:space="0" w:color="auto"/>
              <w:right w:val="single" w:sz="4" w:space="0" w:color="auto"/>
            </w:tcBorders>
          </w:tcPr>
          <w:p w14:paraId="2466B3D8" w14:textId="77777777" w:rsidR="00C31E5F" w:rsidRPr="00581508" w:rsidRDefault="00C31E5F" w:rsidP="00CD5C9F">
            <w:pPr>
              <w:pStyle w:val="Tablelevel2"/>
              <w:ind w:left="0"/>
              <w:jc w:val="center"/>
              <w:rPr>
                <w:ins w:id="2788" w:author="Jillian Carson-Jackson" w:date="2021-01-31T10:53:00Z"/>
                <w:rFonts w:ascii="Calibri" w:hAnsi="Calibri"/>
                <w:sz w:val="22"/>
                <w:szCs w:val="22"/>
              </w:rPr>
            </w:pPr>
            <w:ins w:id="2789" w:author="Jillian Carson-Jackson" w:date="2021-01-31T10:53:00Z">
              <w:r w:rsidRPr="00581508">
                <w:rPr>
                  <w:rFonts w:ascii="Calibri" w:hAnsi="Calibri"/>
                  <w:sz w:val="22"/>
                  <w:szCs w:val="22"/>
                </w:rPr>
                <w:t>R17, R37, R41</w:t>
              </w:r>
            </w:ins>
          </w:p>
        </w:tc>
        <w:tc>
          <w:tcPr>
            <w:tcW w:w="2835" w:type="dxa"/>
            <w:tcBorders>
              <w:top w:val="single" w:sz="4" w:space="0" w:color="auto"/>
              <w:left w:val="single" w:sz="4" w:space="0" w:color="auto"/>
              <w:bottom w:val="single" w:sz="4" w:space="0" w:color="auto"/>
              <w:right w:val="single" w:sz="4" w:space="0" w:color="auto"/>
            </w:tcBorders>
          </w:tcPr>
          <w:p w14:paraId="130E2E9A" w14:textId="77777777" w:rsidR="00C31E5F" w:rsidRPr="00581508" w:rsidRDefault="00C31E5F" w:rsidP="00C31E5F">
            <w:pPr>
              <w:pStyle w:val="Tablelevel2"/>
              <w:rPr>
                <w:ins w:id="2790" w:author="Jillian Carson-Jackson" w:date="2021-01-31T10:53:00Z"/>
                <w:rFonts w:ascii="Calibri" w:hAnsi="Calibri"/>
                <w:sz w:val="22"/>
                <w:szCs w:val="22"/>
              </w:rPr>
            </w:pPr>
            <w:ins w:id="2791" w:author="Jillian Carson-Jackson" w:date="2021-01-31T10:53:00Z">
              <w:r w:rsidRPr="00581508">
                <w:rPr>
                  <w:rFonts w:ascii="Calibri" w:hAnsi="Calibri"/>
                  <w:sz w:val="22"/>
                  <w:szCs w:val="22"/>
                </w:rPr>
                <w:t>A1, A2, A3, A5, A6, A7</w:t>
              </w:r>
            </w:ins>
          </w:p>
          <w:p w14:paraId="221E8836" w14:textId="77777777" w:rsidR="00C31E5F" w:rsidRPr="00581508" w:rsidRDefault="00C31E5F" w:rsidP="00C31E5F">
            <w:pPr>
              <w:pStyle w:val="Tablelevel2"/>
              <w:rPr>
                <w:ins w:id="2792" w:author="Jillian Carson-Jackson" w:date="2021-01-31T10:53:00Z"/>
                <w:rFonts w:ascii="Calibri" w:hAnsi="Calibri"/>
                <w:sz w:val="22"/>
                <w:szCs w:val="22"/>
              </w:rPr>
            </w:pPr>
            <w:ins w:id="2793" w:author="Jillian Carson-Jackson" w:date="2021-01-31T10:53:00Z">
              <w:r w:rsidRPr="00581508">
                <w:rPr>
                  <w:rFonts w:ascii="Calibri" w:hAnsi="Calibri"/>
                  <w:sz w:val="22"/>
                  <w:szCs w:val="22"/>
                </w:rPr>
                <w:t>E2 during simulated exercises</w:t>
              </w:r>
            </w:ins>
          </w:p>
        </w:tc>
      </w:tr>
      <w:tr w:rsidR="00C31E5F" w:rsidRPr="00581508" w14:paraId="3C9F0484"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2794"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598D52ED" w14:textId="0B474933" w:rsidR="00C31E5F" w:rsidRPr="005B4F95" w:rsidRDefault="006E1BC9" w:rsidP="00C31E5F">
            <w:pPr>
              <w:pStyle w:val="Tablelevel1bold"/>
              <w:rPr>
                <w:ins w:id="2795" w:author="Jillian Carson-Jackson" w:date="2021-01-31T10:53:00Z"/>
                <w:rFonts w:ascii="Calibri" w:hAnsi="Calibri"/>
                <w:b w:val="0"/>
                <w:i/>
                <w:iCs/>
                <w:sz w:val="22"/>
                <w:szCs w:val="22"/>
              </w:rPr>
            </w:pPr>
            <w:ins w:id="2796" w:author="Jillian Carson-Jackson" w:date="2021-01-31T10:54:00Z">
              <w:r w:rsidRPr="005B4F95">
                <w:rPr>
                  <w:rFonts w:ascii="Calibri" w:hAnsi="Calibri"/>
                  <w:b w:val="0"/>
                  <w:i/>
                  <w:iCs/>
                  <w:sz w:val="22"/>
                  <w:szCs w:val="22"/>
                </w:rPr>
                <w:t xml:space="preserve">Respond to unsafe situations </w:t>
              </w:r>
              <w:r w:rsidR="006D4A90" w:rsidRPr="005B4F95">
                <w:rPr>
                  <w:rFonts w:ascii="Calibri" w:hAnsi="Calibri"/>
                  <w:b w:val="0"/>
                  <w:i/>
                  <w:iCs/>
                  <w:sz w:val="22"/>
                  <w:szCs w:val="22"/>
                </w:rPr>
                <w:t xml:space="preserve">to maintain a safe and efficient waterway. </w:t>
              </w:r>
            </w:ins>
          </w:p>
        </w:tc>
        <w:tc>
          <w:tcPr>
            <w:tcW w:w="3118" w:type="dxa"/>
            <w:tcBorders>
              <w:top w:val="single" w:sz="4" w:space="0" w:color="auto"/>
              <w:left w:val="single" w:sz="4" w:space="0" w:color="auto"/>
              <w:bottom w:val="single" w:sz="4" w:space="0" w:color="auto"/>
              <w:right w:val="single" w:sz="4" w:space="0" w:color="auto"/>
            </w:tcBorders>
          </w:tcPr>
          <w:p w14:paraId="1DB32BE9" w14:textId="77777777" w:rsidR="00C31E5F" w:rsidRPr="00581508" w:rsidRDefault="00C31E5F" w:rsidP="00CD5C9F">
            <w:pPr>
              <w:pStyle w:val="Tablelevel2"/>
              <w:ind w:left="0"/>
              <w:jc w:val="center"/>
              <w:rPr>
                <w:ins w:id="2797" w:author="Jillian Carson-Jackson" w:date="2021-01-31T10:53: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DA84D00" w14:textId="77777777" w:rsidR="00C31E5F" w:rsidRPr="00581508" w:rsidRDefault="00C31E5F" w:rsidP="00C31E5F">
            <w:pPr>
              <w:pStyle w:val="Tablelevel2"/>
              <w:rPr>
                <w:ins w:id="2798" w:author="Jillian Carson-Jackson" w:date="2021-01-31T10:53:00Z"/>
                <w:rFonts w:ascii="Calibri" w:hAnsi="Calibri"/>
                <w:sz w:val="22"/>
                <w:szCs w:val="22"/>
              </w:rPr>
            </w:pPr>
          </w:p>
        </w:tc>
      </w:tr>
      <w:tr w:rsidR="00C31E5F" w:rsidRPr="00581508" w14:paraId="53E17B75"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2799"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3B7D1E2F" w14:textId="6D168094" w:rsidR="00C31E5F" w:rsidRDefault="007954E6" w:rsidP="00CD5C9F">
            <w:pPr>
              <w:pStyle w:val="Tablelevel1bold"/>
              <w:rPr>
                <w:ins w:id="2800" w:author="Jillian Carson-Jackson" w:date="2021-01-31T10:55:00Z"/>
                <w:rFonts w:ascii="Calibri" w:hAnsi="Calibri"/>
                <w:b w:val="0"/>
                <w:sz w:val="22"/>
                <w:szCs w:val="22"/>
              </w:rPr>
            </w:pPr>
            <w:commentRangeStart w:id="2801"/>
            <w:ins w:id="2802" w:author="Jillian Carson-Jackson" w:date="2021-01-31T10:54:00Z">
              <w:r>
                <w:rPr>
                  <w:rFonts w:ascii="Calibri" w:hAnsi="Calibri"/>
                  <w:b w:val="0"/>
                  <w:sz w:val="22"/>
                  <w:szCs w:val="22"/>
                </w:rPr>
                <w:t>Situations that may require intervention</w:t>
              </w:r>
            </w:ins>
            <w:commentRangeEnd w:id="2801"/>
            <w:ins w:id="2803" w:author="Jillian Carson-Jackson" w:date="2021-04-21T21:26:00Z">
              <w:r w:rsidR="007C3D51">
                <w:rPr>
                  <w:rStyle w:val="CommentReference"/>
                  <w:rFonts w:asciiTheme="minorHAnsi" w:eastAsiaTheme="minorHAnsi" w:hAnsiTheme="minorHAnsi"/>
                  <w:b w:val="0"/>
                </w:rPr>
                <w:commentReference w:id="2801"/>
              </w:r>
            </w:ins>
          </w:p>
          <w:p w14:paraId="134FA7FA" w14:textId="4281A582" w:rsidR="007954E6" w:rsidRDefault="007954E6" w:rsidP="005B4F95">
            <w:pPr>
              <w:pStyle w:val="Tablelevel1bold"/>
              <w:ind w:left="247"/>
              <w:rPr>
                <w:ins w:id="2804" w:author="Jillian Carson-Jackson" w:date="2021-01-31T10:55:00Z"/>
                <w:rFonts w:ascii="Calibri" w:hAnsi="Calibri"/>
                <w:b w:val="0"/>
                <w:sz w:val="22"/>
                <w:szCs w:val="22"/>
              </w:rPr>
            </w:pPr>
            <w:ins w:id="2805" w:author="Jillian Carson-Jackson" w:date="2021-01-31T10:55:00Z">
              <w:r>
                <w:rPr>
                  <w:rFonts w:ascii="Calibri" w:hAnsi="Calibri"/>
                  <w:b w:val="0"/>
                  <w:sz w:val="22"/>
                  <w:szCs w:val="22"/>
                </w:rPr>
                <w:t>Ship unsure of route or position</w:t>
              </w:r>
            </w:ins>
          </w:p>
          <w:p w14:paraId="02B754D5" w14:textId="5E542D5C" w:rsidR="007954E6" w:rsidRDefault="007954E6" w:rsidP="005B4F95">
            <w:pPr>
              <w:pStyle w:val="Tablelevel1bold"/>
              <w:ind w:left="247"/>
              <w:rPr>
                <w:ins w:id="2806" w:author="Jillian Carson-Jackson" w:date="2021-01-31T10:55:00Z"/>
                <w:rFonts w:ascii="Calibri" w:hAnsi="Calibri"/>
                <w:b w:val="0"/>
                <w:sz w:val="22"/>
                <w:szCs w:val="22"/>
              </w:rPr>
            </w:pPr>
            <w:ins w:id="2807" w:author="Jillian Carson-Jackson" w:date="2021-01-31T10:55:00Z">
              <w:r>
                <w:rPr>
                  <w:rFonts w:ascii="Calibri" w:hAnsi="Calibri"/>
                  <w:b w:val="0"/>
                  <w:sz w:val="22"/>
                  <w:szCs w:val="22"/>
                </w:rPr>
                <w:t>Ship deviating from route</w:t>
              </w:r>
            </w:ins>
          </w:p>
          <w:p w14:paraId="5E5D1536" w14:textId="0D946ED3" w:rsidR="007954E6" w:rsidRDefault="000F3A2B" w:rsidP="005B4F95">
            <w:pPr>
              <w:pStyle w:val="Tablelevel1bold"/>
              <w:ind w:left="247"/>
              <w:rPr>
                <w:ins w:id="2808" w:author="Jillian Carson-Jackson" w:date="2021-01-31T10:55:00Z"/>
                <w:rFonts w:ascii="Calibri" w:hAnsi="Calibri"/>
                <w:b w:val="0"/>
                <w:sz w:val="22"/>
                <w:szCs w:val="22"/>
              </w:rPr>
            </w:pPr>
            <w:ins w:id="2809" w:author="Jillian Carson-Jackson" w:date="2021-01-31T10:55:00Z">
              <w:r>
                <w:rPr>
                  <w:rFonts w:ascii="Calibri" w:hAnsi="Calibri"/>
                  <w:b w:val="0"/>
                  <w:sz w:val="22"/>
                  <w:szCs w:val="22"/>
                </w:rPr>
                <w:t>Ship requiring guidance to position / anchor</w:t>
              </w:r>
            </w:ins>
          </w:p>
          <w:p w14:paraId="126C5C36" w14:textId="1B25DD24" w:rsidR="000F3A2B" w:rsidRDefault="000F3A2B" w:rsidP="005B4F95">
            <w:pPr>
              <w:pStyle w:val="Tablelevel1bold"/>
              <w:ind w:left="247"/>
              <w:rPr>
                <w:ins w:id="2810" w:author="Jillian Carson-Jackson" w:date="2021-01-31T10:56:00Z"/>
                <w:rFonts w:ascii="Calibri" w:hAnsi="Calibri"/>
                <w:b w:val="0"/>
                <w:sz w:val="22"/>
                <w:szCs w:val="22"/>
              </w:rPr>
            </w:pPr>
            <w:ins w:id="2811" w:author="Jillian Carson-Jackson" w:date="2021-01-31T10:56:00Z">
              <w:r>
                <w:rPr>
                  <w:rFonts w:ascii="Calibri" w:hAnsi="Calibri"/>
                  <w:b w:val="0"/>
                  <w:sz w:val="22"/>
                  <w:szCs w:val="22"/>
                </w:rPr>
                <w:t>Defects or deficiencies/equipment failure</w:t>
              </w:r>
            </w:ins>
          </w:p>
          <w:p w14:paraId="16A16F45" w14:textId="4476DD7E" w:rsidR="000F3A2B" w:rsidRDefault="000F3A2B" w:rsidP="005B4F95">
            <w:pPr>
              <w:pStyle w:val="Tablelevel1bold"/>
              <w:ind w:left="247"/>
              <w:rPr>
                <w:ins w:id="2812" w:author="Jillian Carson-Jackson" w:date="2021-01-31T10:56:00Z"/>
                <w:rFonts w:ascii="Calibri" w:hAnsi="Calibri"/>
                <w:b w:val="0"/>
                <w:sz w:val="22"/>
                <w:szCs w:val="22"/>
              </w:rPr>
            </w:pPr>
            <w:ins w:id="2813" w:author="Jillian Carson-Jackson" w:date="2021-01-31T10:56:00Z">
              <w:r>
                <w:rPr>
                  <w:rFonts w:ascii="Calibri" w:hAnsi="Calibri"/>
                  <w:b w:val="0"/>
                  <w:sz w:val="22"/>
                  <w:szCs w:val="22"/>
                </w:rPr>
                <w:t>Severe weather conditions</w:t>
              </w:r>
            </w:ins>
          </w:p>
          <w:p w14:paraId="1F1C08E3" w14:textId="66483AD4" w:rsidR="005B4F95" w:rsidRDefault="005B4F95" w:rsidP="005B4F95">
            <w:pPr>
              <w:pStyle w:val="Tablelevel1bold"/>
              <w:ind w:left="247"/>
              <w:rPr>
                <w:ins w:id="2814" w:author="Jillian Carson-Jackson" w:date="2021-01-31T10:56:00Z"/>
                <w:rFonts w:ascii="Calibri" w:hAnsi="Calibri"/>
                <w:b w:val="0"/>
                <w:sz w:val="22"/>
                <w:szCs w:val="22"/>
              </w:rPr>
            </w:pPr>
            <w:ins w:id="2815" w:author="Jillian Carson-Jackson" w:date="2021-01-31T10:56:00Z">
              <w:r>
                <w:rPr>
                  <w:rFonts w:ascii="Calibri" w:hAnsi="Calibri"/>
                  <w:b w:val="0"/>
                  <w:sz w:val="22"/>
                  <w:szCs w:val="22"/>
                </w:rPr>
                <w:t xml:space="preserve">Emergency response </w:t>
              </w:r>
            </w:ins>
          </w:p>
          <w:p w14:paraId="7C05C36F" w14:textId="3F4E5E1C" w:rsidR="005B4F95" w:rsidRDefault="005B4F95" w:rsidP="00CD5C9F">
            <w:pPr>
              <w:pStyle w:val="Tablelevel1bold"/>
              <w:rPr>
                <w:ins w:id="2816" w:author="Jillian Carson-Jackson" w:date="2021-01-31T10:56:00Z"/>
                <w:rFonts w:ascii="Calibri" w:hAnsi="Calibri"/>
                <w:b w:val="0"/>
                <w:sz w:val="22"/>
                <w:szCs w:val="22"/>
              </w:rPr>
            </w:pPr>
            <w:ins w:id="2817" w:author="Jillian Carson-Jackson" w:date="2021-01-31T10:56:00Z">
              <w:r>
                <w:rPr>
                  <w:rFonts w:ascii="Calibri" w:hAnsi="Calibri"/>
                  <w:b w:val="0"/>
                  <w:sz w:val="22"/>
                  <w:szCs w:val="22"/>
                </w:rPr>
                <w:t xml:space="preserve">Procedures for intervention </w:t>
              </w:r>
            </w:ins>
          </w:p>
          <w:p w14:paraId="5C64DC03" w14:textId="1DA5C161" w:rsidR="00C31E5F" w:rsidRPr="00C31E5F" w:rsidRDefault="00C31E5F" w:rsidP="00C31E5F">
            <w:pPr>
              <w:pStyle w:val="Tablelevel1bold"/>
              <w:rPr>
                <w:ins w:id="2818" w:author="Jillian Carson-Jackson" w:date="2021-01-31T10:53: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tcPr>
          <w:p w14:paraId="24595747" w14:textId="77777777" w:rsidR="00C31E5F" w:rsidRPr="00581508" w:rsidRDefault="00C31E5F" w:rsidP="00CD5C9F">
            <w:pPr>
              <w:pStyle w:val="Tablelevel2"/>
              <w:ind w:left="0"/>
              <w:jc w:val="center"/>
              <w:rPr>
                <w:ins w:id="2819" w:author="Jillian Carson-Jackson" w:date="2021-01-31T10:53: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275FFC2" w14:textId="77777777" w:rsidR="00C31E5F" w:rsidRPr="00581508" w:rsidRDefault="00C31E5F" w:rsidP="00C31E5F">
            <w:pPr>
              <w:pStyle w:val="Tablelevel2"/>
              <w:rPr>
                <w:ins w:id="2820" w:author="Jillian Carson-Jackson" w:date="2021-01-31T10:53:00Z"/>
                <w:rFonts w:ascii="Calibri" w:hAnsi="Calibri"/>
                <w:sz w:val="22"/>
                <w:szCs w:val="22"/>
              </w:rPr>
            </w:pPr>
          </w:p>
        </w:tc>
      </w:tr>
      <w:tr w:rsidR="001A38EA" w:rsidRPr="00581508" w14:paraId="7469D1EC"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2821" w:author="Jillian Carson-Jackson" w:date="2021-04-21T21:21:00Z"/>
        </w:trPr>
        <w:tc>
          <w:tcPr>
            <w:tcW w:w="8330" w:type="dxa"/>
            <w:tcBorders>
              <w:top w:val="single" w:sz="4" w:space="0" w:color="auto"/>
              <w:left w:val="single" w:sz="4" w:space="0" w:color="auto"/>
              <w:bottom w:val="single" w:sz="4" w:space="0" w:color="auto"/>
              <w:right w:val="single" w:sz="4" w:space="0" w:color="auto"/>
            </w:tcBorders>
          </w:tcPr>
          <w:p w14:paraId="5D8171F5" w14:textId="77777777" w:rsidR="001A38EA" w:rsidRDefault="005A0A58" w:rsidP="00CD5C9F">
            <w:pPr>
              <w:pStyle w:val="Tablelevel1bold"/>
              <w:rPr>
                <w:ins w:id="2822" w:author="Jillian Carson-Jackson" w:date="2021-04-21T21:22:00Z"/>
                <w:rFonts w:ascii="Calibri" w:hAnsi="Calibri"/>
                <w:b w:val="0"/>
                <w:sz w:val="22"/>
                <w:szCs w:val="22"/>
              </w:rPr>
            </w:pPr>
            <w:ins w:id="2823" w:author="Jillian Carson-Jackson" w:date="2021-04-21T21:21:00Z">
              <w:r>
                <w:rPr>
                  <w:rFonts w:ascii="Calibri" w:hAnsi="Calibri"/>
                  <w:b w:val="0"/>
                  <w:sz w:val="22"/>
                  <w:szCs w:val="22"/>
                </w:rPr>
                <w:t>Provision of navigation support</w:t>
              </w:r>
            </w:ins>
          </w:p>
          <w:p w14:paraId="63C6C203" w14:textId="77777777" w:rsidR="005A0A58" w:rsidRDefault="005A0A58" w:rsidP="005A0A58">
            <w:pPr>
              <w:pStyle w:val="Tablelevel1bold"/>
              <w:ind w:left="709"/>
              <w:rPr>
                <w:ins w:id="2824" w:author="Jillian Carson-Jackson" w:date="2021-04-21T21:22:00Z"/>
                <w:rFonts w:ascii="Calibri" w:hAnsi="Calibri"/>
                <w:b w:val="0"/>
                <w:sz w:val="22"/>
                <w:szCs w:val="22"/>
              </w:rPr>
            </w:pPr>
            <w:ins w:id="2825" w:author="Jillian Carson-Jackson" w:date="2021-04-21T21:22:00Z">
              <w:r>
                <w:rPr>
                  <w:rFonts w:ascii="Calibri" w:hAnsi="Calibri"/>
                  <w:b w:val="0"/>
                  <w:sz w:val="22"/>
                  <w:szCs w:val="22"/>
                </w:rPr>
                <w:t>On request</w:t>
              </w:r>
            </w:ins>
          </w:p>
          <w:p w14:paraId="6EF75066" w14:textId="77777777" w:rsidR="005A0A58" w:rsidRDefault="005A0A58" w:rsidP="005A0A58">
            <w:pPr>
              <w:pStyle w:val="Tablelevel1bold"/>
              <w:ind w:left="709"/>
              <w:rPr>
                <w:ins w:id="2826" w:author="Jillian Carson-Jackson" w:date="2021-04-21T21:22:00Z"/>
                <w:rFonts w:ascii="Calibri" w:hAnsi="Calibri"/>
                <w:b w:val="0"/>
                <w:sz w:val="22"/>
                <w:szCs w:val="22"/>
              </w:rPr>
            </w:pPr>
            <w:ins w:id="2827" w:author="Jillian Carson-Jackson" w:date="2021-04-21T21:22:00Z">
              <w:r>
                <w:rPr>
                  <w:rFonts w:ascii="Calibri" w:hAnsi="Calibri"/>
                  <w:b w:val="0"/>
                  <w:sz w:val="22"/>
                  <w:szCs w:val="22"/>
                </w:rPr>
                <w:t>On demand</w:t>
              </w:r>
            </w:ins>
          </w:p>
          <w:p w14:paraId="010E3DE6" w14:textId="34008553" w:rsidR="005A0A58" w:rsidRDefault="00630646" w:rsidP="005A0A58">
            <w:pPr>
              <w:pStyle w:val="Tablelevel1bold"/>
              <w:ind w:left="709"/>
              <w:rPr>
                <w:ins w:id="2828" w:author="Jillian Carson-Jackson" w:date="2021-04-21T21:21:00Z"/>
                <w:rFonts w:ascii="Calibri" w:hAnsi="Calibri"/>
                <w:b w:val="0"/>
                <w:sz w:val="22"/>
                <w:szCs w:val="22"/>
              </w:rPr>
            </w:pPr>
            <w:ins w:id="2829" w:author="Jillian Carson-Jackson" w:date="2021-04-21T21:23:00Z">
              <w:r>
                <w:rPr>
                  <w:rFonts w:ascii="Calibri" w:hAnsi="Calibri"/>
                  <w:b w:val="0"/>
                  <w:sz w:val="22"/>
                  <w:szCs w:val="22"/>
                </w:rPr>
                <w:t xml:space="preserve">As </w:t>
              </w:r>
              <w:r w:rsidR="00630CF0">
                <w:rPr>
                  <w:rFonts w:ascii="Calibri" w:hAnsi="Calibri"/>
                  <w:b w:val="0"/>
                  <w:sz w:val="22"/>
                  <w:szCs w:val="22"/>
                </w:rPr>
                <w:t>defined in</w:t>
              </w:r>
              <w:r>
                <w:rPr>
                  <w:rFonts w:ascii="Calibri" w:hAnsi="Calibri"/>
                  <w:b w:val="0"/>
                  <w:sz w:val="22"/>
                  <w:szCs w:val="22"/>
                </w:rPr>
                <w:t xml:space="preserve"> procedures </w:t>
              </w:r>
            </w:ins>
          </w:p>
        </w:tc>
        <w:tc>
          <w:tcPr>
            <w:tcW w:w="3118" w:type="dxa"/>
            <w:tcBorders>
              <w:top w:val="single" w:sz="4" w:space="0" w:color="auto"/>
              <w:left w:val="single" w:sz="4" w:space="0" w:color="auto"/>
              <w:bottom w:val="single" w:sz="4" w:space="0" w:color="auto"/>
              <w:right w:val="single" w:sz="4" w:space="0" w:color="auto"/>
            </w:tcBorders>
          </w:tcPr>
          <w:p w14:paraId="1A6955E8" w14:textId="77777777" w:rsidR="001A38EA" w:rsidRPr="00581508" w:rsidRDefault="001A38EA" w:rsidP="00CD5C9F">
            <w:pPr>
              <w:pStyle w:val="Tablelevel2"/>
              <w:ind w:left="0"/>
              <w:jc w:val="center"/>
              <w:rPr>
                <w:ins w:id="2830" w:author="Jillian Carson-Jackson" w:date="2021-04-21T21:21: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56116558" w14:textId="77777777" w:rsidR="001A38EA" w:rsidRPr="00581508" w:rsidRDefault="001A38EA" w:rsidP="00C31E5F">
            <w:pPr>
              <w:pStyle w:val="Tablelevel2"/>
              <w:rPr>
                <w:ins w:id="2831" w:author="Jillian Carson-Jackson" w:date="2021-04-21T21:21:00Z"/>
                <w:rFonts w:ascii="Calibri" w:hAnsi="Calibri"/>
                <w:sz w:val="22"/>
                <w:szCs w:val="22"/>
              </w:rPr>
            </w:pPr>
          </w:p>
        </w:tc>
      </w:tr>
    </w:tbl>
    <w:p w14:paraId="2AC947A0" w14:textId="77777777" w:rsidR="00F211ED" w:rsidRPr="00C50983" w:rsidRDefault="00F211ED" w:rsidP="00F211ED"/>
    <w:p w14:paraId="06CD9CF2" w14:textId="77777777" w:rsidR="00F211ED" w:rsidRPr="00C50983" w:rsidRDefault="00F211ED" w:rsidP="00F211ED"/>
    <w:p w14:paraId="190A9EE6" w14:textId="77777777" w:rsidR="00F211ED" w:rsidRPr="00C50983" w:rsidRDefault="00F211ED" w:rsidP="00F211ED">
      <w:pPr>
        <w:pStyle w:val="BodyText"/>
        <w:sectPr w:rsidR="00F211ED" w:rsidRPr="00C50983" w:rsidSect="009862C5">
          <w:headerReference w:type="default" r:id="rId32"/>
          <w:pgSz w:w="16838" w:h="11906" w:orient="landscape"/>
          <w:pgMar w:top="1134" w:right="1134" w:bottom="1134" w:left="1134" w:header="706" w:footer="706" w:gutter="0"/>
          <w:cols w:space="708"/>
          <w:docGrid w:linePitch="360"/>
        </w:sectPr>
      </w:pPr>
    </w:p>
    <w:p w14:paraId="7DB0F097" w14:textId="77777777" w:rsidR="001665A3" w:rsidRPr="00894714" w:rsidRDefault="001665A3" w:rsidP="00894714">
      <w:pPr>
        <w:pStyle w:val="Module"/>
        <w:rPr>
          <w:caps/>
        </w:rPr>
      </w:pPr>
      <w:bookmarkStart w:id="2832" w:name="_Toc111617432"/>
      <w:bookmarkStart w:id="2833" w:name="_Toc245254440"/>
      <w:bookmarkStart w:id="2834" w:name="_Toc6299039"/>
      <w:bookmarkStart w:id="2835" w:name="_Toc111617400"/>
      <w:bookmarkStart w:id="2836" w:name="_Toc245254435"/>
      <w:bookmarkStart w:id="2837" w:name="_Toc6299034"/>
      <w:r w:rsidRPr="00894714">
        <w:lastRenderedPageBreak/>
        <w:t>NAUTICAL KNOWLEDGE</w:t>
      </w:r>
      <w:bookmarkEnd w:id="2832"/>
      <w:bookmarkEnd w:id="2833"/>
      <w:bookmarkEnd w:id="2834"/>
    </w:p>
    <w:p w14:paraId="080ACF6A" w14:textId="77777777" w:rsidR="001665A3" w:rsidRPr="00894714" w:rsidRDefault="001665A3" w:rsidP="00894714">
      <w:pPr>
        <w:pStyle w:val="ModuleHeading1"/>
      </w:pPr>
      <w:bookmarkStart w:id="2838" w:name="_Toc446917373"/>
      <w:bookmarkStart w:id="2839" w:name="_Toc111617433"/>
      <w:bookmarkStart w:id="2840" w:name="_Toc245254441"/>
      <w:bookmarkStart w:id="2841" w:name="_Toc6299040"/>
      <w:r w:rsidRPr="00894714">
        <w:t>INTRODUCTION</w:t>
      </w:r>
      <w:bookmarkEnd w:id="2838"/>
      <w:bookmarkEnd w:id="2839"/>
      <w:bookmarkEnd w:id="2840"/>
      <w:bookmarkEnd w:id="2841"/>
    </w:p>
    <w:p w14:paraId="21C3C10B" w14:textId="77777777" w:rsidR="001665A3" w:rsidRPr="00894714" w:rsidRDefault="001665A3" w:rsidP="00894714">
      <w:pPr>
        <w:pStyle w:val="Heading1separatationline"/>
      </w:pPr>
    </w:p>
    <w:p w14:paraId="6DD18AED" w14:textId="77777777" w:rsidR="001665A3" w:rsidRPr="00894714" w:rsidRDefault="001665A3" w:rsidP="00894714">
      <w:pPr>
        <w:pStyle w:val="BodyText"/>
      </w:pPr>
      <w:commentRangeStart w:id="2842"/>
      <w:r w:rsidRPr="00894714">
        <w:t>Instructors for this module should have a good knowledge of ship bridge activities as well as a recognised marine qualification.  If this cannot be achieved, then the appropriate expert should cover certain sections of this module.  Every instructor should have full access to simulation equipment.  In addition, if possible, arrangements should be made for trainees to visit operational VTS centres.</w:t>
      </w:r>
      <w:commentRangeEnd w:id="2842"/>
      <w:r w:rsidR="00B74245">
        <w:rPr>
          <w:rStyle w:val="CommentReference"/>
        </w:rPr>
        <w:commentReference w:id="2842"/>
      </w:r>
    </w:p>
    <w:p w14:paraId="1ACB8E53" w14:textId="77777777" w:rsidR="001665A3" w:rsidRPr="00894714" w:rsidRDefault="001665A3" w:rsidP="00894714">
      <w:pPr>
        <w:pStyle w:val="ModuleHeading1"/>
      </w:pPr>
      <w:bookmarkStart w:id="2843" w:name="_Toc446917374"/>
      <w:bookmarkStart w:id="2844" w:name="_Toc111617434"/>
      <w:bookmarkStart w:id="2845" w:name="_Toc245254442"/>
      <w:bookmarkStart w:id="2846" w:name="_Toc6299041"/>
      <w:r w:rsidRPr="00894714">
        <w:t>SUBJECT FRAMEWORK</w:t>
      </w:r>
      <w:bookmarkEnd w:id="2843"/>
      <w:bookmarkEnd w:id="2844"/>
      <w:bookmarkEnd w:id="2845"/>
      <w:bookmarkEnd w:id="2846"/>
    </w:p>
    <w:p w14:paraId="0E1FD31B" w14:textId="77777777" w:rsidR="001665A3" w:rsidRPr="00894714" w:rsidRDefault="001665A3" w:rsidP="00894714">
      <w:pPr>
        <w:pStyle w:val="Heading1separatationline"/>
      </w:pPr>
    </w:p>
    <w:p w14:paraId="75F27B30" w14:textId="77777777" w:rsidR="001665A3" w:rsidRPr="00894714" w:rsidRDefault="001665A3" w:rsidP="00894714">
      <w:pPr>
        <w:pStyle w:val="ModuleHeading2"/>
      </w:pPr>
      <w:bookmarkStart w:id="2847" w:name="_Toc446917375"/>
      <w:bookmarkStart w:id="2848" w:name="_Toc111617435"/>
      <w:commentRangeStart w:id="2849"/>
      <w:r w:rsidRPr="00894714">
        <w:t>Scope</w:t>
      </w:r>
      <w:bookmarkEnd w:id="2847"/>
      <w:bookmarkEnd w:id="2848"/>
      <w:commentRangeEnd w:id="2849"/>
      <w:r w:rsidR="00D0394B">
        <w:rPr>
          <w:rStyle w:val="CommentReference"/>
          <w:rFonts w:eastAsiaTheme="minorHAnsi"/>
          <w:b w:val="0"/>
          <w:color w:val="auto"/>
        </w:rPr>
        <w:commentReference w:id="2849"/>
      </w:r>
    </w:p>
    <w:p w14:paraId="726CCC1B" w14:textId="782C7425" w:rsidR="001665A3" w:rsidRPr="00894714" w:rsidRDefault="001665A3" w:rsidP="00894714">
      <w:pPr>
        <w:pStyle w:val="BodyText"/>
      </w:pPr>
      <w:r w:rsidRPr="00894714">
        <w:t>This syllabus covers the requirement for VTS Operators to have sufficient knowledge of ships to understand limitations of manoeuvrability or the need for special treatment caused by malfunction of shipboard systems or the type of cargo being carried.</w:t>
      </w:r>
    </w:p>
    <w:p w14:paraId="52DF28C2" w14:textId="66F2E296" w:rsidR="001665A3" w:rsidRPr="00894714" w:rsidRDefault="001665A3" w:rsidP="00894714">
      <w:pPr>
        <w:pStyle w:val="BodyText"/>
      </w:pPr>
      <w:r w:rsidRPr="00894714">
        <w:t xml:space="preserve">This course covers the theory and practice of chartwork, provides knowledge of the collision regulations, </w:t>
      </w:r>
      <w:r w:rsidR="003A3B47" w:rsidRPr="00894714">
        <w:t>aids to navigation</w:t>
      </w:r>
      <w:r w:rsidRPr="00894714">
        <w:t xml:space="preserve"> as well as shipboard navigational equipment.  It also provides an understanding of ship design matters, </w:t>
      </w:r>
      <w:r w:rsidR="003A3B47" w:rsidRPr="00894714">
        <w:t xml:space="preserve">some </w:t>
      </w:r>
      <w:r w:rsidRPr="00894714">
        <w:t>shipboard systems and some circumstances external to a ship which might influence its behaviour.</w:t>
      </w:r>
    </w:p>
    <w:p w14:paraId="562B8B8B" w14:textId="77777777" w:rsidR="001665A3" w:rsidRPr="00894714" w:rsidRDefault="001665A3" w:rsidP="00894714">
      <w:pPr>
        <w:pStyle w:val="BodyText"/>
      </w:pPr>
      <w:r w:rsidRPr="00894714">
        <w:t>This course also provides knowledge of port operations as well as other services provided to shipping by ports, harbours and offshore installations.</w:t>
      </w:r>
    </w:p>
    <w:p w14:paraId="5F953101" w14:textId="77777777" w:rsidR="001665A3" w:rsidRPr="00894714" w:rsidRDefault="001665A3" w:rsidP="00894714">
      <w:pPr>
        <w:pStyle w:val="ModuleHeading2"/>
      </w:pPr>
      <w:bookmarkStart w:id="2851" w:name="_Toc446917376"/>
      <w:bookmarkStart w:id="2852" w:name="_Toc111617436"/>
      <w:r w:rsidRPr="00894714">
        <w:t>Aims</w:t>
      </w:r>
      <w:bookmarkEnd w:id="2851"/>
      <w:bookmarkEnd w:id="2852"/>
    </w:p>
    <w:p w14:paraId="7985E793" w14:textId="58C13996" w:rsidR="001665A3" w:rsidRPr="00894714" w:rsidDel="00BD218B" w:rsidRDefault="001665A3" w:rsidP="00894714">
      <w:pPr>
        <w:pStyle w:val="BodyText"/>
        <w:rPr>
          <w:del w:id="2853" w:author="Jillian Carson-Jackson" w:date="2021-05-19T20:21:00Z"/>
        </w:rPr>
      </w:pPr>
      <w:del w:id="2854" w:author="Jillian Carson-Jackson" w:date="2021-05-19T20:21:00Z">
        <w:r w:rsidRPr="00894714" w:rsidDel="00BD218B">
          <w:delText xml:space="preserve">On completion of the course trainees </w:delText>
        </w:r>
        <w:commentRangeStart w:id="2855"/>
        <w:r w:rsidRPr="00894714" w:rsidDel="00BD218B">
          <w:delText xml:space="preserve">will be able to </w:delText>
        </w:r>
      </w:del>
      <w:commentRangeEnd w:id="2855"/>
      <w:r w:rsidR="00BD218B">
        <w:rPr>
          <w:rStyle w:val="CommentReference"/>
        </w:rPr>
        <w:commentReference w:id="2855"/>
      </w:r>
    </w:p>
    <w:p w14:paraId="2111E80B" w14:textId="27B73FAA" w:rsidR="001665A3" w:rsidRPr="00894714" w:rsidDel="00BD218B" w:rsidRDefault="001665A3" w:rsidP="00894714">
      <w:pPr>
        <w:pStyle w:val="Bullet2"/>
        <w:rPr>
          <w:del w:id="2856" w:author="Jillian Carson-Jackson" w:date="2021-05-19T20:21:00Z"/>
        </w:rPr>
      </w:pPr>
      <w:commentRangeStart w:id="2857"/>
      <w:del w:id="2858" w:author="Jillian Carson-Jackson" w:date="2021-05-19T20:21:00Z">
        <w:r w:rsidRPr="00894714" w:rsidDel="00BD218B">
          <w:delText xml:space="preserve">read information </w:delText>
        </w:r>
        <w:commentRangeEnd w:id="2857"/>
        <w:r w:rsidR="003A3B47" w:rsidRPr="00894714" w:rsidDel="00BD218B">
          <w:rPr>
            <w:rStyle w:val="CommentReference"/>
            <w:color w:val="auto"/>
          </w:rPr>
          <w:commentReference w:id="2857"/>
        </w:r>
        <w:r w:rsidRPr="00894714" w:rsidDel="00BD218B">
          <w:delText>from a chart;</w:delText>
        </w:r>
      </w:del>
    </w:p>
    <w:p w14:paraId="46FFA85D" w14:textId="206C41D6" w:rsidR="001665A3" w:rsidRPr="00894714" w:rsidDel="00BD218B" w:rsidRDefault="001665A3" w:rsidP="00894714">
      <w:pPr>
        <w:pStyle w:val="Bullet2"/>
        <w:rPr>
          <w:del w:id="2859" w:author="Jillian Carson-Jackson" w:date="2021-05-19T20:21:00Z"/>
        </w:rPr>
      </w:pPr>
      <w:commentRangeStart w:id="2860"/>
      <w:del w:id="2861" w:author="Jillian Carson-Jackson" w:date="2021-01-31T11:15:00Z">
        <w:r w:rsidRPr="00894714" w:rsidDel="00BE5219">
          <w:delText>fix t</w:delText>
        </w:r>
      </w:del>
      <w:commentRangeEnd w:id="2860"/>
      <w:del w:id="2862" w:author="Jillian Carson-Jackson" w:date="2021-05-19T20:21:00Z">
        <w:r w:rsidR="00BE5219" w:rsidRPr="00894714" w:rsidDel="00BD218B">
          <w:rPr>
            <w:rStyle w:val="CommentReference"/>
            <w:color w:val="auto"/>
          </w:rPr>
          <w:commentReference w:id="2860"/>
        </w:r>
      </w:del>
      <w:del w:id="2863" w:author="Jillian Carson-Jackson" w:date="2021-01-31T11:15:00Z">
        <w:r w:rsidRPr="00894714" w:rsidDel="00BE5219">
          <w:delText>he position of ships on a chart</w:delText>
        </w:r>
      </w:del>
      <w:del w:id="2864" w:author="Jillian Carson-Jackson" w:date="2021-05-19T20:21:00Z">
        <w:r w:rsidRPr="00894714" w:rsidDel="00BD218B">
          <w:delText>;</w:delText>
        </w:r>
      </w:del>
    </w:p>
    <w:p w14:paraId="58EAE4BB" w14:textId="456AD79E" w:rsidR="001665A3" w:rsidRPr="00894714" w:rsidDel="00BD218B" w:rsidRDefault="001665A3" w:rsidP="00894714">
      <w:pPr>
        <w:pStyle w:val="Bullet2"/>
        <w:rPr>
          <w:del w:id="2865" w:author="Jillian Carson-Jackson" w:date="2021-05-19T20:21:00Z"/>
        </w:rPr>
      </w:pPr>
      <w:commentRangeStart w:id="2866"/>
      <w:del w:id="2867" w:author="Jillian Carson-Jackson" w:date="2021-05-19T20:21:00Z">
        <w:r w:rsidRPr="00894714" w:rsidDel="00BD218B">
          <w:delText xml:space="preserve">read information </w:delText>
        </w:r>
        <w:commentRangeEnd w:id="2866"/>
        <w:r w:rsidR="00DC5EE5" w:rsidRPr="00894714" w:rsidDel="00BD218B">
          <w:rPr>
            <w:rStyle w:val="CommentReference"/>
            <w:color w:val="auto"/>
          </w:rPr>
          <w:commentReference w:id="2866"/>
        </w:r>
        <w:r w:rsidRPr="00894714" w:rsidDel="00BD218B">
          <w:delText>from tide tables; and</w:delText>
        </w:r>
      </w:del>
    </w:p>
    <w:p w14:paraId="4655B7D2" w14:textId="5CAF2099" w:rsidR="001665A3" w:rsidRPr="00894714" w:rsidDel="00BD218B" w:rsidRDefault="001665A3" w:rsidP="00894714">
      <w:pPr>
        <w:pStyle w:val="Bullet2"/>
        <w:rPr>
          <w:del w:id="2868" w:author="Jillian Carson-Jackson" w:date="2021-05-19T20:21:00Z"/>
        </w:rPr>
      </w:pPr>
      <w:commentRangeStart w:id="2869"/>
      <w:del w:id="2870" w:author="Jillian Carson-Jackson" w:date="2021-05-19T20:21:00Z">
        <w:r w:rsidRPr="00894714" w:rsidDel="00BD218B">
          <w:delText>carry out course,</w:delText>
        </w:r>
        <w:commentRangeEnd w:id="2869"/>
        <w:r w:rsidR="00E40AEF" w:rsidRPr="00894714" w:rsidDel="00BD218B">
          <w:rPr>
            <w:rStyle w:val="CommentReference"/>
            <w:color w:val="auto"/>
          </w:rPr>
          <w:commentReference w:id="2869"/>
        </w:r>
        <w:r w:rsidRPr="00894714" w:rsidDel="00BD218B">
          <w:delText xml:space="preserve"> speed and distance calculations, taking into account any set, drift or leeway.</w:delText>
        </w:r>
      </w:del>
    </w:p>
    <w:p w14:paraId="6179BD9E" w14:textId="0E0B3B63" w:rsidR="001665A3" w:rsidRPr="00894714" w:rsidDel="00491058" w:rsidRDefault="00491058" w:rsidP="00894714">
      <w:pPr>
        <w:pStyle w:val="BodyText"/>
        <w:rPr>
          <w:del w:id="2871" w:author="Jillian Carson-Jackson" w:date="2021-05-19T20:24:00Z"/>
        </w:rPr>
      </w:pPr>
      <w:ins w:id="2872" w:author="Jillian Carson-Jackson" w:date="2021-05-19T20:24:00Z">
        <w:r w:rsidRPr="00983796">
          <w:rPr>
            <w:lang w:val="en-US"/>
          </w:rPr>
          <w:t xml:space="preserve">On completion of the module, the student should have an understanding of ships and their systems to enable them to appreciate situations on board and to discuss matters and problems relating to the navigation of a ship through a VTS area with its master, pilot or navigating officer. </w:t>
        </w:r>
      </w:ins>
      <w:del w:id="2873" w:author="Jillian Carson-Jackson" w:date="2021-05-19T20:24:00Z">
        <w:r w:rsidR="001665A3" w:rsidRPr="00894714" w:rsidDel="00491058">
          <w:delText xml:space="preserve">The trainees will also have a sufficient understanding of ships and their systems to enable them to appreciate situations on board and to discuss matters and problems relating to the navigation of a ship through a VTS area with its master, pilot or navigating officer. </w:delText>
        </w:r>
      </w:del>
    </w:p>
    <w:p w14:paraId="166C376F" w14:textId="532F275A" w:rsidR="001665A3" w:rsidRDefault="001665A3" w:rsidP="00894714">
      <w:pPr>
        <w:pStyle w:val="BodyText"/>
        <w:rPr>
          <w:ins w:id="2874" w:author="Jillian Carson-Jackson" w:date="2021-05-19T20:25:00Z"/>
        </w:rPr>
      </w:pPr>
      <w:commentRangeStart w:id="2875"/>
      <w:r w:rsidRPr="00894714">
        <w:t>The course will also enable trainees to have knowledge of port operations and the ability to co-ordinate information relating to other services provided by port and harbour authorities including offshore installations.</w:t>
      </w:r>
      <w:commentRangeEnd w:id="2875"/>
      <w:r w:rsidR="00914431">
        <w:rPr>
          <w:rStyle w:val="CommentReference"/>
        </w:rPr>
        <w:commentReference w:id="2875"/>
      </w:r>
    </w:p>
    <w:p w14:paraId="530585E1" w14:textId="0E6AA5E1" w:rsidR="008C53D4" w:rsidRPr="00894714" w:rsidRDefault="008C53D4" w:rsidP="00894714">
      <w:pPr>
        <w:pStyle w:val="BodyText"/>
      </w:pPr>
      <w:ins w:id="2876" w:author="Jillian Carson-Jackson" w:date="2021-05-19T20:25:00Z">
        <w:r>
          <w:rPr>
            <w:lang w:val="en-US"/>
          </w:rPr>
          <w:t>Th</w:t>
        </w:r>
        <w:r w:rsidRPr="00983796">
          <w:rPr>
            <w:lang w:val="en-US"/>
          </w:rPr>
          <w:t xml:space="preserve">e student should also have sufficient knowledge of ships to understand limitations of manoeuvrability or the need for special treatment </w:t>
        </w:r>
      </w:ins>
      <w:ins w:id="2877" w:author="Jillian Carson-Jackson" w:date="2021-05-19T20:27:00Z">
        <w:r w:rsidR="001343AE">
          <w:rPr>
            <w:lang w:val="en-US"/>
          </w:rPr>
          <w:t xml:space="preserve">based on ship type, cargo carried or </w:t>
        </w:r>
      </w:ins>
      <w:ins w:id="2878" w:author="Jillian Carson-Jackson" w:date="2021-05-19T20:25:00Z">
        <w:r w:rsidRPr="00983796">
          <w:rPr>
            <w:lang w:val="en-US"/>
          </w:rPr>
          <w:t>caused by malfunction of shipboard systems.</w:t>
        </w:r>
      </w:ins>
    </w:p>
    <w:p w14:paraId="5097596B" w14:textId="29494C10" w:rsidR="001665A3" w:rsidRPr="00894714" w:rsidRDefault="001665A3" w:rsidP="00894714">
      <w:pPr>
        <w:pStyle w:val="BodyText"/>
      </w:pPr>
      <w:r w:rsidRPr="00894714">
        <w:t>If a</w:t>
      </w:r>
      <w:ins w:id="2879" w:author="Jillian Carson-Jackson" w:date="2021-05-19T20:33:00Z">
        <w:r w:rsidR="002557A5">
          <w:t xml:space="preserve"> ship</w:t>
        </w:r>
      </w:ins>
      <w:r w:rsidRPr="00894714">
        <w:t xml:space="preserve"> simulator is available, </w:t>
      </w:r>
      <w:commentRangeStart w:id="2880"/>
      <w:r w:rsidRPr="00894714">
        <w:t xml:space="preserve">it is possible to give the trainees </w:t>
      </w:r>
      <w:commentRangeEnd w:id="2880"/>
      <w:r w:rsidR="002B2CFF">
        <w:rPr>
          <w:rStyle w:val="CommentReference"/>
        </w:rPr>
        <w:commentReference w:id="2880"/>
      </w:r>
      <w:r w:rsidRPr="00894714">
        <w:t>realistic exercises on navigating a vessel and the role of VTS in giving assistance to navigate safely and expeditiously through a VTS area. Consideration should be given to running simulated exercises to demonstrate the manoeuvrability of different types of vessel.  Integrated exercises on handling emergency situations could also be carried out.</w:t>
      </w:r>
    </w:p>
    <w:p w14:paraId="594E2B45" w14:textId="77777777" w:rsidR="001665A3" w:rsidRPr="00894714" w:rsidRDefault="001665A3" w:rsidP="00894714">
      <w:pPr>
        <w:pStyle w:val="ModuleHeading1"/>
      </w:pPr>
      <w:r w:rsidRPr="00894714">
        <w:br w:type="page"/>
      </w:r>
      <w:bookmarkStart w:id="2881" w:name="_Toc446917377"/>
      <w:bookmarkStart w:id="2882" w:name="_Toc111617437"/>
      <w:bookmarkStart w:id="2883" w:name="_Toc245254443"/>
      <w:bookmarkStart w:id="2884" w:name="_Toc6299042"/>
      <w:r w:rsidRPr="00894714">
        <w:lastRenderedPageBreak/>
        <w:t>SUBJECT OUTLINE</w:t>
      </w:r>
      <w:bookmarkEnd w:id="2881"/>
      <w:bookmarkEnd w:id="2882"/>
      <w:r w:rsidRPr="00894714">
        <w:t xml:space="preserve"> OF MODULE 4</w:t>
      </w:r>
      <w:bookmarkEnd w:id="2883"/>
      <w:bookmarkEnd w:id="2884"/>
    </w:p>
    <w:p w14:paraId="26DEE842" w14:textId="77777777" w:rsidR="001665A3" w:rsidRPr="00894714" w:rsidRDefault="001665A3" w:rsidP="00894714">
      <w:pPr>
        <w:pStyle w:val="Heading1separatationline"/>
      </w:pPr>
      <w:commentRangeStart w:id="2885"/>
    </w:p>
    <w:p w14:paraId="5080FEEC" w14:textId="77777777" w:rsidR="001665A3" w:rsidRPr="00894714" w:rsidRDefault="001665A3" w:rsidP="00894714">
      <w:pPr>
        <w:pStyle w:val="Tablecaption"/>
      </w:pPr>
      <w:bookmarkStart w:id="2886" w:name="_Toc245254475"/>
      <w:bookmarkStart w:id="2887" w:name="_Toc531423235"/>
      <w:r w:rsidRPr="00894714">
        <w:t>Subject outline – Nautical knowledge</w:t>
      </w:r>
      <w:bookmarkEnd w:id="2886"/>
      <w:bookmarkEnd w:id="2887"/>
      <w:r w:rsidRPr="00894714">
        <w:t xml:space="preserve"> </w:t>
      </w:r>
      <w:commentRangeEnd w:id="2885"/>
      <w:r w:rsidR="003467DB">
        <w:rPr>
          <w:rStyle w:val="CommentReference"/>
          <w:b w:val="0"/>
          <w:bCs w:val="0"/>
          <w:i w:val="0"/>
          <w:color w:val="auto"/>
          <w:u w:val="none"/>
        </w:rPr>
        <w:commentReference w:id="2885"/>
      </w:r>
    </w:p>
    <w:tbl>
      <w:tblPr>
        <w:tblW w:w="9606" w:type="dxa"/>
        <w:jc w:val="center"/>
        <w:tblLayout w:type="fixed"/>
        <w:tblLook w:val="0000" w:firstRow="0" w:lastRow="0" w:firstColumn="0" w:lastColumn="0" w:noHBand="0" w:noVBand="0"/>
      </w:tblPr>
      <w:tblGrid>
        <w:gridCol w:w="4219"/>
        <w:gridCol w:w="1843"/>
        <w:gridCol w:w="1843"/>
        <w:gridCol w:w="1694"/>
        <w:gridCol w:w="7"/>
      </w:tblGrid>
      <w:tr w:rsidR="001665A3" w:rsidRPr="00894714" w14:paraId="1BD69F41" w14:textId="77777777" w:rsidTr="00DB499E">
        <w:trPr>
          <w:gridAfter w:val="1"/>
          <w:wAfter w:w="7" w:type="dxa"/>
          <w:trHeight w:val="511"/>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7FC0807E" w14:textId="77777777" w:rsidR="001665A3" w:rsidRPr="00894714" w:rsidRDefault="001665A3" w:rsidP="00894714">
            <w:pPr>
              <w:pStyle w:val="Tableheading"/>
            </w:pPr>
            <w:r w:rsidRPr="00894714">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70E5D09" w14:textId="77777777" w:rsidR="001665A3" w:rsidRPr="00894714" w:rsidRDefault="001665A3" w:rsidP="00894714">
            <w:pPr>
              <w:pStyle w:val="Tableheading"/>
            </w:pPr>
            <w:r w:rsidRPr="00894714">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1D13CE1B" w14:textId="77777777" w:rsidR="001665A3" w:rsidRPr="00894714" w:rsidRDefault="001665A3" w:rsidP="00894714">
            <w:pPr>
              <w:pStyle w:val="Tableheading"/>
            </w:pPr>
            <w:r w:rsidRPr="00894714">
              <w:t>Recommended Hours</w:t>
            </w:r>
          </w:p>
        </w:tc>
      </w:tr>
      <w:tr w:rsidR="001665A3" w:rsidRPr="00894714" w14:paraId="56648824" w14:textId="77777777" w:rsidTr="00DB499E">
        <w:trPr>
          <w:gridAfter w:val="1"/>
          <w:wAfter w:w="7" w:type="dxa"/>
          <w:jc w:val="center"/>
        </w:trPr>
        <w:tc>
          <w:tcPr>
            <w:tcW w:w="4219" w:type="dxa"/>
            <w:vMerge/>
            <w:tcBorders>
              <w:top w:val="single" w:sz="4" w:space="0" w:color="auto"/>
              <w:left w:val="single" w:sz="4" w:space="0" w:color="auto"/>
              <w:bottom w:val="single" w:sz="4" w:space="0" w:color="auto"/>
              <w:right w:val="single" w:sz="4" w:space="0" w:color="auto"/>
            </w:tcBorders>
          </w:tcPr>
          <w:p w14:paraId="13A831FE" w14:textId="77777777" w:rsidR="001665A3" w:rsidRPr="00894714" w:rsidRDefault="001665A3" w:rsidP="00894714">
            <w:pPr>
              <w:pStyle w:val="Tableheading"/>
            </w:pPr>
          </w:p>
        </w:tc>
        <w:tc>
          <w:tcPr>
            <w:tcW w:w="1843" w:type="dxa"/>
            <w:vMerge/>
            <w:tcBorders>
              <w:top w:val="single" w:sz="4" w:space="0" w:color="auto"/>
              <w:left w:val="single" w:sz="4" w:space="0" w:color="auto"/>
              <w:bottom w:val="single" w:sz="4" w:space="0" w:color="auto"/>
              <w:right w:val="single" w:sz="4" w:space="0" w:color="auto"/>
            </w:tcBorders>
          </w:tcPr>
          <w:p w14:paraId="3692ABA6" w14:textId="77777777" w:rsidR="001665A3" w:rsidRPr="00894714" w:rsidRDefault="001665A3" w:rsidP="00894714">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33CFD8FF" w14:textId="77777777" w:rsidR="001665A3" w:rsidRPr="00894714" w:rsidRDefault="001665A3" w:rsidP="00894714">
            <w:pPr>
              <w:pStyle w:val="Tableheading"/>
            </w:pPr>
            <w:r w:rsidRPr="00894714">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47C4725F" w14:textId="77777777" w:rsidR="001665A3" w:rsidRPr="00894714" w:rsidRDefault="001665A3" w:rsidP="00894714">
            <w:pPr>
              <w:pStyle w:val="Tableheading"/>
            </w:pPr>
            <w:r w:rsidRPr="00894714">
              <w:t>Exercises/ Simulation</w:t>
            </w:r>
          </w:p>
        </w:tc>
      </w:tr>
      <w:tr w:rsidR="001665A3" w:rsidRPr="00894714" w14:paraId="28310D97" w14:textId="77777777" w:rsidTr="00DB499E">
        <w:trPr>
          <w:jc w:val="center"/>
        </w:trPr>
        <w:tc>
          <w:tcPr>
            <w:tcW w:w="4219" w:type="dxa"/>
            <w:tcBorders>
              <w:top w:val="single" w:sz="12" w:space="0" w:color="auto"/>
              <w:left w:val="single" w:sz="6" w:space="0" w:color="auto"/>
              <w:bottom w:val="single" w:sz="6" w:space="0" w:color="auto"/>
              <w:right w:val="single" w:sz="6" w:space="0" w:color="auto"/>
            </w:tcBorders>
          </w:tcPr>
          <w:p w14:paraId="69C7C0EA"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Chartwork</w:t>
            </w:r>
          </w:p>
          <w:p w14:paraId="2F40CA2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Chart information and terminology</w:t>
            </w:r>
          </w:p>
          <w:p w14:paraId="6398A272" w14:textId="05F074BE"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Plotting positions </w:t>
            </w:r>
            <w:del w:id="2888" w:author="Jillian Carson-Jackson" w:date="2021-01-31T11:21:00Z">
              <w:r w:rsidRPr="00894714" w:rsidDel="00894714">
                <w:rPr>
                  <w:rFonts w:ascii="Calibri" w:hAnsi="Calibri"/>
                  <w:sz w:val="22"/>
                  <w:szCs w:val="22"/>
                </w:rPr>
                <w:delText>on paper charts</w:delText>
              </w:r>
            </w:del>
          </w:p>
          <w:p w14:paraId="719CCC8C"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Course/speed/distance/time calculations</w:t>
            </w:r>
          </w:p>
          <w:p w14:paraId="27600E9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True and magnetic courses</w:t>
            </w:r>
          </w:p>
          <w:p w14:paraId="2B1CC140"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Passage planning</w:t>
            </w:r>
          </w:p>
          <w:p w14:paraId="092E7A8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Tides and tidal streams</w:t>
            </w:r>
          </w:p>
          <w:p w14:paraId="571F9BC8" w14:textId="06245824" w:rsidR="001665A3" w:rsidRPr="00894714" w:rsidRDefault="001665A3" w:rsidP="00894714">
            <w:pPr>
              <w:pStyle w:val="Tablelevel2"/>
              <w:rPr>
                <w:rFonts w:ascii="Calibri" w:hAnsi="Calibri"/>
                <w:sz w:val="22"/>
                <w:szCs w:val="22"/>
              </w:rPr>
            </w:pPr>
            <w:del w:id="2889" w:author="Jillian Carson-Jackson" w:date="2021-01-31T11:21:00Z">
              <w:r w:rsidRPr="00894714" w:rsidDel="00FB0921">
                <w:rPr>
                  <w:rFonts w:ascii="Calibri" w:hAnsi="Calibri"/>
                  <w:sz w:val="22"/>
                  <w:szCs w:val="22"/>
                </w:rPr>
                <w:delText>Correcting paper</w:delText>
              </w:r>
            </w:del>
            <w:ins w:id="2890" w:author="Jillian Carson-Jackson" w:date="2021-01-31T11:21:00Z">
              <w:r w:rsidR="00FB0921">
                <w:rPr>
                  <w:rFonts w:ascii="Calibri" w:hAnsi="Calibri"/>
                  <w:sz w:val="22"/>
                  <w:szCs w:val="22"/>
                </w:rPr>
                <w:t xml:space="preserve">Updating </w:t>
              </w:r>
            </w:ins>
            <w:r w:rsidRPr="00894714">
              <w:rPr>
                <w:rFonts w:ascii="Calibri" w:hAnsi="Calibri"/>
                <w:sz w:val="22"/>
                <w:szCs w:val="22"/>
              </w:rPr>
              <w:t xml:space="preserve"> charts and publications </w:t>
            </w:r>
          </w:p>
        </w:tc>
        <w:tc>
          <w:tcPr>
            <w:tcW w:w="1843" w:type="dxa"/>
            <w:tcBorders>
              <w:top w:val="single" w:sz="12" w:space="0" w:color="auto"/>
              <w:bottom w:val="single" w:sz="6" w:space="0" w:color="auto"/>
              <w:right w:val="single" w:sz="6" w:space="0" w:color="auto"/>
            </w:tcBorders>
          </w:tcPr>
          <w:p w14:paraId="72A82277"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1</w:t>
            </w:r>
          </w:p>
        </w:tc>
        <w:tc>
          <w:tcPr>
            <w:tcW w:w="1843" w:type="dxa"/>
            <w:tcBorders>
              <w:top w:val="single" w:sz="12" w:space="0" w:color="auto"/>
              <w:bottom w:val="single" w:sz="6" w:space="0" w:color="auto"/>
              <w:right w:val="single" w:sz="6" w:space="0" w:color="auto"/>
            </w:tcBorders>
          </w:tcPr>
          <w:p w14:paraId="373F3521" w14:textId="77777777" w:rsidR="001665A3" w:rsidRPr="00894714" w:rsidRDefault="001665A3" w:rsidP="00894714">
            <w:pPr>
              <w:jc w:val="center"/>
              <w:rPr>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0EE5FD3F" w14:textId="77777777" w:rsidR="001665A3" w:rsidRPr="00894714" w:rsidRDefault="001665A3" w:rsidP="00894714">
            <w:pPr>
              <w:jc w:val="center"/>
              <w:rPr>
                <w:rFonts w:ascii="Calibri" w:hAnsi="Calibri"/>
                <w:sz w:val="22"/>
                <w:szCs w:val="22"/>
              </w:rPr>
            </w:pPr>
          </w:p>
        </w:tc>
      </w:tr>
      <w:tr w:rsidR="001665A3" w:rsidRPr="00894714" w14:paraId="720826CA" w14:textId="77777777" w:rsidTr="00DB499E">
        <w:trPr>
          <w:jc w:val="center"/>
        </w:trPr>
        <w:tc>
          <w:tcPr>
            <w:tcW w:w="4219" w:type="dxa"/>
            <w:tcBorders>
              <w:top w:val="single" w:sz="6" w:space="0" w:color="auto"/>
              <w:left w:val="single" w:sz="6" w:space="0" w:color="auto"/>
              <w:right w:val="single" w:sz="6" w:space="0" w:color="auto"/>
            </w:tcBorders>
          </w:tcPr>
          <w:p w14:paraId="7CE31A11"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Collision regulations</w:t>
            </w:r>
          </w:p>
          <w:p w14:paraId="2F6BF191"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5B1F1706"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52C328BB"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23FE68D3" w14:textId="77777777" w:rsidR="001665A3" w:rsidRPr="00894714" w:rsidRDefault="001665A3" w:rsidP="00894714">
            <w:pPr>
              <w:jc w:val="center"/>
              <w:rPr>
                <w:rFonts w:ascii="Calibri" w:hAnsi="Calibri"/>
                <w:sz w:val="22"/>
                <w:szCs w:val="22"/>
              </w:rPr>
            </w:pPr>
          </w:p>
        </w:tc>
      </w:tr>
      <w:tr w:rsidR="001665A3" w:rsidRPr="00894714" w14:paraId="669DFD35" w14:textId="77777777" w:rsidTr="00DB499E">
        <w:trPr>
          <w:jc w:val="center"/>
        </w:trPr>
        <w:tc>
          <w:tcPr>
            <w:tcW w:w="4219" w:type="dxa"/>
            <w:tcBorders>
              <w:top w:val="single" w:sz="6" w:space="0" w:color="auto"/>
              <w:left w:val="single" w:sz="6" w:space="0" w:color="auto"/>
              <w:right w:val="single" w:sz="6" w:space="0" w:color="auto"/>
            </w:tcBorders>
          </w:tcPr>
          <w:p w14:paraId="3DC4FFCE"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Aids to Navigation</w:t>
            </w:r>
          </w:p>
          <w:p w14:paraId="49965561"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International Maritime Buoyage </w:t>
            </w:r>
          </w:p>
          <w:p w14:paraId="2756586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Radar beacons</w:t>
            </w:r>
          </w:p>
          <w:p w14:paraId="368981E4"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Satellite and differential satellite position fixing</w:t>
            </w:r>
          </w:p>
          <w:p w14:paraId="5448DCF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Terrestrial position fixing systems</w:t>
            </w:r>
          </w:p>
          <w:p w14:paraId="0A5116F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Virtual aids to navigation</w:t>
            </w:r>
          </w:p>
        </w:tc>
        <w:tc>
          <w:tcPr>
            <w:tcW w:w="1843" w:type="dxa"/>
            <w:tcBorders>
              <w:top w:val="single" w:sz="6" w:space="0" w:color="auto"/>
              <w:right w:val="single" w:sz="6" w:space="0" w:color="auto"/>
            </w:tcBorders>
          </w:tcPr>
          <w:p w14:paraId="63E9EC06"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20107F2B"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33EB580F" w14:textId="77777777" w:rsidR="001665A3" w:rsidRPr="00894714" w:rsidRDefault="001665A3" w:rsidP="00894714">
            <w:pPr>
              <w:jc w:val="center"/>
              <w:rPr>
                <w:rFonts w:ascii="Calibri" w:hAnsi="Calibri"/>
                <w:sz w:val="22"/>
                <w:szCs w:val="22"/>
              </w:rPr>
            </w:pPr>
          </w:p>
        </w:tc>
      </w:tr>
      <w:tr w:rsidR="001665A3" w:rsidRPr="00894714" w14:paraId="50A26453" w14:textId="77777777" w:rsidTr="00DB499E">
        <w:trPr>
          <w:jc w:val="center"/>
        </w:trPr>
        <w:tc>
          <w:tcPr>
            <w:tcW w:w="4219" w:type="dxa"/>
            <w:tcBorders>
              <w:top w:val="single" w:sz="6" w:space="0" w:color="auto"/>
              <w:left w:val="single" w:sz="6" w:space="0" w:color="auto"/>
              <w:right w:val="single" w:sz="6" w:space="0" w:color="auto"/>
            </w:tcBorders>
          </w:tcPr>
          <w:p w14:paraId="5607B837"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Navigational Aids (Shipborne)</w:t>
            </w:r>
          </w:p>
          <w:p w14:paraId="0132E748"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Radar</w:t>
            </w:r>
          </w:p>
          <w:p w14:paraId="18DF6BB5"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Gyro and magnetic compasses</w:t>
            </w:r>
          </w:p>
          <w:p w14:paraId="4E33BB3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Other navigational aids</w:t>
            </w:r>
          </w:p>
        </w:tc>
        <w:tc>
          <w:tcPr>
            <w:tcW w:w="1843" w:type="dxa"/>
            <w:tcBorders>
              <w:top w:val="single" w:sz="6" w:space="0" w:color="auto"/>
              <w:bottom w:val="single" w:sz="6" w:space="0" w:color="auto"/>
              <w:right w:val="single" w:sz="6" w:space="0" w:color="auto"/>
            </w:tcBorders>
          </w:tcPr>
          <w:p w14:paraId="31A24F17"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3AC0EB30"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160B755E" w14:textId="77777777" w:rsidR="001665A3" w:rsidRPr="00894714" w:rsidRDefault="001665A3" w:rsidP="00894714">
            <w:pPr>
              <w:jc w:val="center"/>
              <w:rPr>
                <w:rFonts w:ascii="Calibri" w:hAnsi="Calibri"/>
                <w:sz w:val="22"/>
                <w:szCs w:val="22"/>
              </w:rPr>
            </w:pPr>
          </w:p>
        </w:tc>
      </w:tr>
      <w:tr w:rsidR="001665A3" w:rsidRPr="00894714" w14:paraId="31633098" w14:textId="77777777" w:rsidTr="00DB499E">
        <w:trPr>
          <w:jc w:val="center"/>
        </w:trPr>
        <w:tc>
          <w:tcPr>
            <w:tcW w:w="4219" w:type="dxa"/>
            <w:tcBorders>
              <w:top w:val="single" w:sz="6" w:space="0" w:color="auto"/>
              <w:left w:val="single" w:sz="6" w:space="0" w:color="auto"/>
              <w:bottom w:val="single" w:sz="6" w:space="0" w:color="auto"/>
            </w:tcBorders>
          </w:tcPr>
          <w:p w14:paraId="00EFA171"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Shipboard Knowledge</w:t>
            </w:r>
          </w:p>
          <w:p w14:paraId="04112500"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terminology - Technical</w:t>
            </w:r>
          </w:p>
          <w:p w14:paraId="20C52647"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terminology - Nautical phrases</w:t>
            </w:r>
          </w:p>
          <w:p w14:paraId="465A3663"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Types of vessels</w:t>
            </w:r>
          </w:p>
          <w:p w14:paraId="0DE53E2F"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Types of cargo</w:t>
            </w:r>
          </w:p>
          <w:p w14:paraId="2E8F5483"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stability</w:t>
            </w:r>
          </w:p>
          <w:p w14:paraId="4BA9EB59" w14:textId="77777777" w:rsidR="001665A3" w:rsidRPr="00894714" w:rsidRDefault="001665A3" w:rsidP="00894714">
            <w:pPr>
              <w:pStyle w:val="Tablelevel2"/>
              <w:rPr>
                <w:rFonts w:ascii="Calibri" w:hAnsi="Calibri"/>
                <w:sz w:val="22"/>
                <w:szCs w:val="22"/>
              </w:rPr>
            </w:pPr>
            <w:commentRangeStart w:id="2891"/>
            <w:r w:rsidRPr="00894714">
              <w:rPr>
                <w:rFonts w:ascii="Calibri" w:hAnsi="Calibri"/>
                <w:sz w:val="22"/>
                <w:szCs w:val="22"/>
              </w:rPr>
              <w:t>Propulsion systems</w:t>
            </w:r>
            <w:commentRangeEnd w:id="2891"/>
            <w:r w:rsidR="00982D62">
              <w:rPr>
                <w:rStyle w:val="CommentReference"/>
                <w:rFonts w:asciiTheme="minorHAnsi" w:eastAsiaTheme="minorHAnsi" w:hAnsiTheme="minorHAnsi"/>
              </w:rPr>
              <w:commentReference w:id="2891"/>
            </w:r>
          </w:p>
          <w:p w14:paraId="50B6934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External forces </w:t>
            </w:r>
          </w:p>
          <w:p w14:paraId="073D758C"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Vessel bridge procedures</w:t>
            </w:r>
          </w:p>
        </w:tc>
        <w:tc>
          <w:tcPr>
            <w:tcW w:w="1843" w:type="dxa"/>
            <w:tcBorders>
              <w:left w:val="single" w:sz="6" w:space="0" w:color="auto"/>
              <w:bottom w:val="single" w:sz="6" w:space="0" w:color="auto"/>
            </w:tcBorders>
          </w:tcPr>
          <w:p w14:paraId="5BD33268"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5041A29C"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1082AEB" w14:textId="77777777" w:rsidR="001665A3" w:rsidRPr="00894714" w:rsidRDefault="001665A3" w:rsidP="00894714">
            <w:pPr>
              <w:jc w:val="center"/>
              <w:rPr>
                <w:rFonts w:ascii="Calibri" w:hAnsi="Calibri"/>
                <w:sz w:val="22"/>
                <w:szCs w:val="22"/>
              </w:rPr>
            </w:pPr>
          </w:p>
        </w:tc>
      </w:tr>
      <w:tr w:rsidR="001665A3" w:rsidRPr="00894714" w14:paraId="2AFDAD94" w14:textId="77777777" w:rsidTr="00DB499E">
        <w:trPr>
          <w:jc w:val="center"/>
        </w:trPr>
        <w:tc>
          <w:tcPr>
            <w:tcW w:w="4219" w:type="dxa"/>
            <w:tcBorders>
              <w:top w:val="single" w:sz="6" w:space="0" w:color="auto"/>
              <w:left w:val="single" w:sz="6" w:space="0" w:color="auto"/>
              <w:bottom w:val="single" w:sz="6" w:space="0" w:color="auto"/>
              <w:right w:val="single" w:sz="6" w:space="0" w:color="auto"/>
            </w:tcBorders>
          </w:tcPr>
          <w:p w14:paraId="454C0C0A"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Port Operations and other allied services</w:t>
            </w:r>
          </w:p>
          <w:p w14:paraId="1176B24A"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Pilotage operations </w:t>
            </w:r>
          </w:p>
          <w:p w14:paraId="11A28A2A"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Port operations, including contingency plans</w:t>
            </w:r>
          </w:p>
          <w:p w14:paraId="239B3976"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Security</w:t>
            </w:r>
          </w:p>
          <w:p w14:paraId="14F8334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Tugs and towing</w:t>
            </w:r>
          </w:p>
          <w:p w14:paraId="10D48C68"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Ships agents </w:t>
            </w:r>
          </w:p>
        </w:tc>
        <w:tc>
          <w:tcPr>
            <w:tcW w:w="1843" w:type="dxa"/>
            <w:tcBorders>
              <w:top w:val="single" w:sz="6" w:space="0" w:color="auto"/>
              <w:bottom w:val="single" w:sz="6" w:space="0" w:color="auto"/>
              <w:right w:val="single" w:sz="6" w:space="0" w:color="auto"/>
            </w:tcBorders>
          </w:tcPr>
          <w:p w14:paraId="451B222F"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3CFB4BF4"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F9D922E" w14:textId="77777777" w:rsidR="001665A3" w:rsidRPr="00894714" w:rsidRDefault="001665A3" w:rsidP="00894714">
            <w:pPr>
              <w:jc w:val="center"/>
              <w:rPr>
                <w:rFonts w:ascii="Calibri" w:hAnsi="Calibri"/>
                <w:sz w:val="22"/>
                <w:szCs w:val="22"/>
              </w:rPr>
            </w:pPr>
          </w:p>
        </w:tc>
      </w:tr>
      <w:tr w:rsidR="001665A3" w:rsidRPr="00894714" w14:paraId="569E1538" w14:textId="77777777" w:rsidTr="00DB499E">
        <w:trPr>
          <w:jc w:val="center"/>
        </w:trPr>
        <w:tc>
          <w:tcPr>
            <w:tcW w:w="4219" w:type="dxa"/>
            <w:tcBorders>
              <w:top w:val="single" w:sz="6" w:space="0" w:color="auto"/>
              <w:left w:val="single" w:sz="6" w:space="0" w:color="auto"/>
              <w:bottom w:val="single" w:sz="6" w:space="0" w:color="auto"/>
              <w:right w:val="single" w:sz="6" w:space="0" w:color="auto"/>
            </w:tcBorders>
          </w:tcPr>
          <w:p w14:paraId="60F8C973" w14:textId="77777777" w:rsidR="001665A3" w:rsidRPr="00894714" w:rsidRDefault="001665A3" w:rsidP="00894714">
            <w:pPr>
              <w:pStyle w:val="Tablelevel1bold"/>
              <w:rPr>
                <w:rFonts w:ascii="Calibri" w:hAnsi="Calibri"/>
                <w:sz w:val="22"/>
                <w:szCs w:val="22"/>
              </w:rPr>
            </w:pPr>
          </w:p>
        </w:tc>
        <w:tc>
          <w:tcPr>
            <w:tcW w:w="1843" w:type="dxa"/>
            <w:tcBorders>
              <w:top w:val="single" w:sz="6" w:space="0" w:color="auto"/>
              <w:bottom w:val="single" w:sz="6" w:space="0" w:color="auto"/>
              <w:right w:val="single" w:sz="6" w:space="0" w:color="auto"/>
            </w:tcBorders>
          </w:tcPr>
          <w:p w14:paraId="435533F1" w14:textId="77777777" w:rsidR="001665A3" w:rsidRPr="00894714" w:rsidRDefault="001665A3" w:rsidP="00894714">
            <w:pPr>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6B6855C" w14:textId="77777777" w:rsidR="001665A3" w:rsidRPr="00894714" w:rsidRDefault="001665A3" w:rsidP="00894714">
            <w:pPr>
              <w:jc w:val="center"/>
              <w:rPr>
                <w:rFonts w:ascii="Calibri" w:hAnsi="Calibri"/>
                <w:sz w:val="22"/>
                <w:szCs w:val="22"/>
              </w:rPr>
            </w:pPr>
            <w:r w:rsidRPr="00894714">
              <w:rPr>
                <w:rFonts w:ascii="Calibri" w:hAnsi="Calibri"/>
                <w:sz w:val="22"/>
                <w:szCs w:val="22"/>
              </w:rPr>
              <w:t>Total 85 hours</w:t>
            </w:r>
          </w:p>
        </w:tc>
        <w:tc>
          <w:tcPr>
            <w:tcW w:w="1701" w:type="dxa"/>
            <w:gridSpan w:val="2"/>
            <w:tcBorders>
              <w:top w:val="single" w:sz="6" w:space="0" w:color="auto"/>
              <w:bottom w:val="single" w:sz="6" w:space="0" w:color="auto"/>
              <w:right w:val="single" w:sz="6" w:space="0" w:color="auto"/>
            </w:tcBorders>
          </w:tcPr>
          <w:p w14:paraId="1326E7FA" w14:textId="77777777" w:rsidR="001665A3" w:rsidRPr="00894714" w:rsidRDefault="001665A3" w:rsidP="00894714">
            <w:pPr>
              <w:jc w:val="center"/>
              <w:rPr>
                <w:rFonts w:ascii="Calibri" w:hAnsi="Calibri"/>
                <w:sz w:val="22"/>
                <w:szCs w:val="22"/>
              </w:rPr>
            </w:pPr>
            <w:r w:rsidRPr="00894714">
              <w:rPr>
                <w:rFonts w:ascii="Calibri" w:hAnsi="Calibri"/>
                <w:sz w:val="22"/>
                <w:szCs w:val="22"/>
              </w:rPr>
              <w:t>Total 38 hours</w:t>
            </w:r>
          </w:p>
        </w:tc>
      </w:tr>
    </w:tbl>
    <w:p w14:paraId="09A0F66A" w14:textId="77777777" w:rsidR="001665A3" w:rsidRPr="00894714" w:rsidRDefault="001665A3" w:rsidP="00152969">
      <w:pPr>
        <w:pStyle w:val="Heading1"/>
        <w:keepLines w:val="0"/>
        <w:numPr>
          <w:ilvl w:val="0"/>
          <w:numId w:val="33"/>
        </w:numPr>
        <w:spacing w:after="120" w:line="240" w:lineRule="auto"/>
        <w:ind w:left="993"/>
        <w:sectPr w:rsidR="001665A3" w:rsidRPr="00894714" w:rsidSect="006039FF">
          <w:headerReference w:type="default" r:id="rId33"/>
          <w:pgSz w:w="11906" w:h="16838"/>
          <w:pgMar w:top="1134" w:right="1134" w:bottom="1134" w:left="1134" w:header="708" w:footer="708" w:gutter="0"/>
          <w:cols w:space="708"/>
          <w:docGrid w:linePitch="360"/>
        </w:sectPr>
      </w:pPr>
    </w:p>
    <w:p w14:paraId="7F19F7A7" w14:textId="77777777" w:rsidR="001665A3" w:rsidRDefault="001665A3" w:rsidP="00152969">
      <w:pPr>
        <w:pStyle w:val="ModuleHeading1"/>
      </w:pPr>
      <w:bookmarkStart w:id="2892" w:name="_Toc446917378"/>
      <w:bookmarkStart w:id="2893" w:name="_Toc111617438"/>
      <w:bookmarkStart w:id="2894" w:name="_Toc245254444"/>
      <w:bookmarkStart w:id="2895" w:name="_Toc6299043"/>
      <w:bookmarkStart w:id="2896" w:name="_Toc408737360"/>
      <w:r w:rsidRPr="00C50983">
        <w:lastRenderedPageBreak/>
        <w:t>DETAILED TEACHING SYLLABUS</w:t>
      </w:r>
      <w:bookmarkEnd w:id="2892"/>
      <w:bookmarkEnd w:id="2893"/>
      <w:r w:rsidRPr="00C50983">
        <w:t xml:space="preserve"> OF MODULE 4</w:t>
      </w:r>
      <w:bookmarkEnd w:id="2894"/>
      <w:bookmarkEnd w:id="2895"/>
    </w:p>
    <w:p w14:paraId="223EB5E2" w14:textId="77777777" w:rsidR="001665A3" w:rsidRPr="003B629F" w:rsidRDefault="001665A3" w:rsidP="00152969">
      <w:pPr>
        <w:pStyle w:val="Heading1separatationline"/>
      </w:pPr>
    </w:p>
    <w:p w14:paraId="5AD46E73" w14:textId="77777777" w:rsidR="001665A3" w:rsidRPr="00C50983" w:rsidRDefault="001665A3" w:rsidP="00152969">
      <w:pPr>
        <w:pStyle w:val="Tablecaption"/>
      </w:pPr>
      <w:bookmarkStart w:id="2897" w:name="_Toc245254476"/>
      <w:bookmarkStart w:id="2898" w:name="_Toc531423236"/>
      <w:r w:rsidRPr="00C50983">
        <w:t>Detailed teaching syllabus – Nautical knowledge</w:t>
      </w:r>
      <w:bookmarkEnd w:id="2897"/>
      <w:bookmarkEnd w:id="2898"/>
      <w:r w:rsidRPr="00C5098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531E3ACB" w14:textId="77777777" w:rsidTr="00DB499E">
        <w:trPr>
          <w:cantSplit/>
          <w:tblHeader/>
          <w:jc w:val="center"/>
        </w:trPr>
        <w:tc>
          <w:tcPr>
            <w:tcW w:w="8897" w:type="dxa"/>
            <w:tcBorders>
              <w:bottom w:val="single" w:sz="12" w:space="0" w:color="auto"/>
            </w:tcBorders>
            <w:vAlign w:val="center"/>
          </w:tcPr>
          <w:p w14:paraId="229E1955" w14:textId="77777777" w:rsidR="001665A3" w:rsidRPr="003B629F" w:rsidRDefault="001665A3" w:rsidP="00152969">
            <w:pPr>
              <w:pStyle w:val="Tableheading"/>
            </w:pPr>
            <w:r w:rsidRPr="003B629F">
              <w:t>Subjects / Learning Objectives</w:t>
            </w:r>
          </w:p>
        </w:tc>
        <w:tc>
          <w:tcPr>
            <w:tcW w:w="2551" w:type="dxa"/>
            <w:tcBorders>
              <w:bottom w:val="single" w:sz="12" w:space="0" w:color="auto"/>
            </w:tcBorders>
            <w:vAlign w:val="center"/>
          </w:tcPr>
          <w:p w14:paraId="263E8668"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47B703EB" w14:textId="77777777" w:rsidR="001665A3" w:rsidRPr="003B629F" w:rsidRDefault="001665A3" w:rsidP="00152969">
            <w:pPr>
              <w:pStyle w:val="Tableheading"/>
            </w:pPr>
            <w:r w:rsidRPr="003B629F">
              <w:t>Teaching Aid</w:t>
            </w:r>
          </w:p>
        </w:tc>
      </w:tr>
      <w:tr w:rsidR="001665A3" w:rsidRPr="003B629F" w14:paraId="3BB1804C" w14:textId="77777777" w:rsidTr="00DB499E">
        <w:trPr>
          <w:cantSplit/>
          <w:trHeight w:hRule="exact" w:val="461"/>
          <w:jc w:val="center"/>
        </w:trPr>
        <w:tc>
          <w:tcPr>
            <w:tcW w:w="8897" w:type="dxa"/>
            <w:tcBorders>
              <w:top w:val="single" w:sz="12" w:space="0" w:color="auto"/>
            </w:tcBorders>
          </w:tcPr>
          <w:p w14:paraId="49C25137" w14:textId="77777777" w:rsidR="001665A3" w:rsidRPr="003B629F" w:rsidRDefault="001665A3" w:rsidP="00152969">
            <w:pPr>
              <w:pStyle w:val="Tablelevel1bold"/>
              <w:rPr>
                <w:rFonts w:ascii="Calibri" w:hAnsi="Calibri"/>
                <w:sz w:val="22"/>
                <w:szCs w:val="22"/>
              </w:rPr>
            </w:pPr>
            <w:bookmarkStart w:id="2899" w:name="_Toc446917379"/>
            <w:bookmarkStart w:id="2900" w:name="_Toc111617439"/>
            <w:r w:rsidRPr="003B629F">
              <w:rPr>
                <w:rFonts w:ascii="Calibri" w:hAnsi="Calibri"/>
                <w:sz w:val="22"/>
                <w:szCs w:val="22"/>
              </w:rPr>
              <w:t>Chartwork</w:t>
            </w:r>
            <w:bookmarkEnd w:id="2899"/>
            <w:bookmarkEnd w:id="2900"/>
          </w:p>
        </w:tc>
        <w:tc>
          <w:tcPr>
            <w:tcW w:w="2551" w:type="dxa"/>
            <w:tcBorders>
              <w:top w:val="single" w:sz="12" w:space="0" w:color="auto"/>
            </w:tcBorders>
            <w:vAlign w:val="center"/>
          </w:tcPr>
          <w:p w14:paraId="3EB29228" w14:textId="77777777" w:rsidR="001665A3" w:rsidRPr="003B629F" w:rsidRDefault="001665A3" w:rsidP="00152969">
            <w:pPr>
              <w:pStyle w:val="Tablelevel1"/>
              <w:jc w:val="center"/>
              <w:rPr>
                <w:rFonts w:ascii="Calibri" w:hAnsi="Calibri"/>
                <w:szCs w:val="22"/>
                <w:lang w:eastAsia="en-GB"/>
              </w:rPr>
            </w:pPr>
            <w:r w:rsidRPr="003B629F">
              <w:rPr>
                <w:rFonts w:ascii="Calibri" w:hAnsi="Calibri"/>
                <w:szCs w:val="22"/>
                <w:lang w:eastAsia="en-GB"/>
              </w:rPr>
              <w:t>R4, R27</w:t>
            </w:r>
          </w:p>
        </w:tc>
        <w:tc>
          <w:tcPr>
            <w:tcW w:w="2694" w:type="dxa"/>
            <w:tcBorders>
              <w:top w:val="single" w:sz="12" w:space="0" w:color="auto"/>
            </w:tcBorders>
            <w:vAlign w:val="center"/>
          </w:tcPr>
          <w:p w14:paraId="639DE6F0" w14:textId="77777777" w:rsidR="001665A3" w:rsidRPr="003B629F" w:rsidRDefault="001665A3" w:rsidP="00152969">
            <w:pPr>
              <w:pStyle w:val="Tablelevel1"/>
              <w:jc w:val="center"/>
              <w:rPr>
                <w:rFonts w:ascii="Calibri" w:hAnsi="Calibri"/>
                <w:szCs w:val="22"/>
                <w:lang w:eastAsia="en-GB"/>
              </w:rPr>
            </w:pPr>
            <w:r w:rsidRPr="003B629F">
              <w:rPr>
                <w:rFonts w:ascii="Calibri" w:hAnsi="Calibri"/>
                <w:szCs w:val="22"/>
                <w:lang w:eastAsia="en-GB"/>
              </w:rPr>
              <w:t>A1, A2, A3, A6, A7</w:t>
            </w:r>
          </w:p>
        </w:tc>
      </w:tr>
      <w:tr w:rsidR="00152969" w:rsidRPr="003B629F" w14:paraId="5E22F317" w14:textId="77777777" w:rsidTr="00DB499E">
        <w:trPr>
          <w:cantSplit/>
          <w:jc w:val="center"/>
        </w:trPr>
        <w:tc>
          <w:tcPr>
            <w:tcW w:w="8897" w:type="dxa"/>
          </w:tcPr>
          <w:p w14:paraId="07FBC3E0" w14:textId="4EDCAD03" w:rsidR="00152969" w:rsidRPr="007E6F8B" w:rsidRDefault="007E6F8B" w:rsidP="00152969">
            <w:pPr>
              <w:pStyle w:val="Tablelevel1bold"/>
              <w:rPr>
                <w:rFonts w:ascii="Calibri" w:hAnsi="Calibri"/>
                <w:bCs/>
                <w:i/>
                <w:iCs/>
                <w:sz w:val="22"/>
                <w:szCs w:val="22"/>
              </w:rPr>
            </w:pPr>
            <w:r w:rsidRPr="007E6F8B">
              <w:rPr>
                <w:rFonts w:ascii="Calibri" w:hAnsi="Calibri"/>
                <w:bCs/>
                <w:i/>
                <w:iCs/>
                <w:sz w:val="22"/>
                <w:szCs w:val="22"/>
              </w:rPr>
              <w:t>Explain the importance and use of charts and the information provided on charts.</w:t>
            </w:r>
          </w:p>
        </w:tc>
        <w:tc>
          <w:tcPr>
            <w:tcW w:w="2551" w:type="dxa"/>
          </w:tcPr>
          <w:p w14:paraId="60962C42" w14:textId="77777777" w:rsidR="00152969" w:rsidRPr="003B629F" w:rsidRDefault="00152969" w:rsidP="00152969">
            <w:pPr>
              <w:pStyle w:val="BodyText"/>
              <w:jc w:val="center"/>
              <w:rPr>
                <w:rFonts w:ascii="Calibri" w:hAnsi="Calibri"/>
                <w:szCs w:val="22"/>
              </w:rPr>
            </w:pPr>
          </w:p>
        </w:tc>
        <w:tc>
          <w:tcPr>
            <w:tcW w:w="2694" w:type="dxa"/>
          </w:tcPr>
          <w:p w14:paraId="7C2CCF8B" w14:textId="77777777" w:rsidR="00152969" w:rsidRPr="003B629F" w:rsidRDefault="00152969" w:rsidP="00152969">
            <w:pPr>
              <w:pStyle w:val="BodyText"/>
              <w:jc w:val="center"/>
              <w:rPr>
                <w:rFonts w:ascii="Calibri" w:hAnsi="Calibri"/>
                <w:szCs w:val="22"/>
              </w:rPr>
            </w:pPr>
          </w:p>
        </w:tc>
      </w:tr>
      <w:tr w:rsidR="001665A3" w:rsidRPr="003B629F" w14:paraId="5FF22E34" w14:textId="77777777" w:rsidTr="00DB499E">
        <w:trPr>
          <w:cantSplit/>
          <w:jc w:val="center"/>
        </w:trPr>
        <w:tc>
          <w:tcPr>
            <w:tcW w:w="8897" w:type="dxa"/>
          </w:tcPr>
          <w:p w14:paraId="2393A7CC" w14:textId="77777777" w:rsidR="001665A3" w:rsidRPr="003B629F" w:rsidRDefault="001665A3" w:rsidP="00152969">
            <w:pPr>
              <w:pStyle w:val="Tablelevel1bold"/>
              <w:rPr>
                <w:rFonts w:ascii="Calibri" w:hAnsi="Calibri"/>
                <w:b w:val="0"/>
                <w:sz w:val="22"/>
                <w:szCs w:val="22"/>
              </w:rPr>
            </w:pPr>
            <w:bookmarkStart w:id="2901" w:name="_Toc446917380"/>
            <w:bookmarkStart w:id="2902" w:name="_Toc111617440"/>
            <w:r w:rsidRPr="003B629F">
              <w:rPr>
                <w:rFonts w:ascii="Calibri" w:hAnsi="Calibri"/>
                <w:b w:val="0"/>
                <w:sz w:val="22"/>
                <w:szCs w:val="22"/>
              </w:rPr>
              <w:t>Chart information and terminology</w:t>
            </w:r>
            <w:bookmarkEnd w:id="2901"/>
            <w:bookmarkEnd w:id="2902"/>
          </w:p>
          <w:p w14:paraId="7201A8C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Finding positions on the globe - lat/long, great circle</w:t>
            </w:r>
          </w:p>
          <w:p w14:paraId="44B43C3F" w14:textId="27F9051E" w:rsidR="001665A3" w:rsidRDefault="001665A3" w:rsidP="00152969">
            <w:pPr>
              <w:pStyle w:val="Tablelevel2"/>
              <w:rPr>
                <w:rFonts w:ascii="Calibri" w:hAnsi="Calibri"/>
                <w:sz w:val="22"/>
                <w:szCs w:val="22"/>
              </w:rPr>
            </w:pPr>
            <w:r w:rsidRPr="003B629F">
              <w:rPr>
                <w:rFonts w:ascii="Calibri" w:hAnsi="Calibri"/>
                <w:sz w:val="22"/>
                <w:szCs w:val="22"/>
              </w:rPr>
              <w:t xml:space="preserve">Chart projections and </w:t>
            </w:r>
            <w:r w:rsidR="00785879">
              <w:rPr>
                <w:rFonts w:ascii="Calibri" w:hAnsi="Calibri"/>
                <w:sz w:val="22"/>
                <w:szCs w:val="22"/>
              </w:rPr>
              <w:t>chart</w:t>
            </w:r>
            <w:r w:rsidR="00785879" w:rsidRPr="003B629F">
              <w:rPr>
                <w:rFonts w:ascii="Calibri" w:hAnsi="Calibri"/>
                <w:sz w:val="22"/>
                <w:szCs w:val="22"/>
              </w:rPr>
              <w:t xml:space="preserve"> </w:t>
            </w:r>
            <w:r w:rsidRPr="003B629F">
              <w:rPr>
                <w:rFonts w:ascii="Calibri" w:hAnsi="Calibri"/>
                <w:sz w:val="22"/>
                <w:szCs w:val="22"/>
              </w:rPr>
              <w:t>datums</w:t>
            </w:r>
            <w:r w:rsidR="00785879">
              <w:rPr>
                <w:rFonts w:ascii="Calibri" w:hAnsi="Calibri"/>
                <w:sz w:val="22"/>
                <w:szCs w:val="22"/>
              </w:rPr>
              <w:t xml:space="preserve"> </w:t>
            </w:r>
          </w:p>
          <w:p w14:paraId="1350CD92" w14:textId="4B3182BF" w:rsidR="003067C4" w:rsidRPr="003B629F" w:rsidRDefault="003067C4" w:rsidP="00152969">
            <w:pPr>
              <w:pStyle w:val="Tablelevel2"/>
              <w:rPr>
                <w:rFonts w:ascii="Calibri" w:hAnsi="Calibri"/>
                <w:sz w:val="22"/>
                <w:szCs w:val="22"/>
              </w:rPr>
            </w:pPr>
            <w:r>
              <w:rPr>
                <w:rFonts w:ascii="Calibri" w:hAnsi="Calibri"/>
                <w:sz w:val="22"/>
                <w:szCs w:val="22"/>
              </w:rPr>
              <w:t>Chart types (paper, raster, vector)</w:t>
            </w:r>
          </w:p>
          <w:p w14:paraId="64CF74FE" w14:textId="0E6538D2" w:rsidR="00176FA9" w:rsidRPr="00176FA9" w:rsidRDefault="001665A3" w:rsidP="00176FA9">
            <w:pPr>
              <w:pStyle w:val="Tablelevel1"/>
              <w:rPr>
                <w:ins w:id="2903" w:author="Jillian Carson-Jackson" w:date="2021-05-19T20:40:00Z"/>
                <w:rFonts w:ascii="Calibri" w:hAnsi="Calibri"/>
                <w:szCs w:val="22"/>
                <w:lang w:val="en-US"/>
              </w:rPr>
            </w:pPr>
            <w:del w:id="2904" w:author="Jillian Carson-Jackson" w:date="2021-05-19T20:41:00Z">
              <w:r w:rsidRPr="003B629F" w:rsidDel="00370C43">
                <w:rPr>
                  <w:rFonts w:ascii="Calibri" w:hAnsi="Calibri"/>
                  <w:szCs w:val="22"/>
                  <w:lang w:eastAsia="en-GB"/>
                </w:rPr>
                <w:delText>Use of charts in VTS</w:delText>
              </w:r>
            </w:del>
            <w:ins w:id="2905" w:author="Jillian Carson-Jackson" w:date="2021-05-19T20:40:00Z">
              <w:r w:rsidR="00176FA9">
                <w:rPr>
                  <w:rFonts w:ascii="Calibri" w:hAnsi="Calibri"/>
                  <w:szCs w:val="22"/>
                  <w:lang w:val="en-US"/>
                </w:rPr>
                <w:t>i</w:t>
              </w:r>
              <w:r w:rsidR="00176FA9" w:rsidRPr="00176FA9">
                <w:rPr>
                  <w:rFonts w:ascii="Calibri" w:hAnsi="Calibri"/>
                  <w:szCs w:val="22"/>
                  <w:lang w:val="en-US"/>
                </w:rPr>
                <w:t>dentify and describe the importance of key chart symbols for:</w:t>
              </w:r>
            </w:ins>
          </w:p>
          <w:p w14:paraId="05C8111D" w14:textId="77777777" w:rsidR="00176FA9" w:rsidRPr="00176FA9" w:rsidRDefault="00176FA9" w:rsidP="00176FA9">
            <w:pPr>
              <w:pStyle w:val="Tablelevel1"/>
              <w:rPr>
                <w:ins w:id="2906" w:author="Jillian Carson-Jackson" w:date="2021-05-19T20:40:00Z"/>
                <w:rFonts w:ascii="Calibri" w:hAnsi="Calibri"/>
                <w:szCs w:val="22"/>
                <w:lang w:val="en-US"/>
              </w:rPr>
            </w:pPr>
            <w:ins w:id="2907" w:author="Jillian Carson-Jackson" w:date="2021-05-19T20:40:00Z">
              <w:r w:rsidRPr="00176FA9">
                <w:rPr>
                  <w:rFonts w:ascii="Calibri" w:hAnsi="Calibri"/>
                  <w:szCs w:val="22"/>
                  <w:lang w:val="en-US"/>
                </w:rPr>
                <w:t>- for the VTS area</w:t>
              </w:r>
            </w:ins>
          </w:p>
          <w:p w14:paraId="67453B08" w14:textId="77777777" w:rsidR="00176FA9" w:rsidRPr="00176FA9" w:rsidRDefault="00176FA9" w:rsidP="00176FA9">
            <w:pPr>
              <w:pStyle w:val="Tablelevel1"/>
              <w:rPr>
                <w:ins w:id="2908" w:author="Jillian Carson-Jackson" w:date="2021-05-19T20:40:00Z"/>
                <w:rFonts w:ascii="Calibri" w:hAnsi="Calibri"/>
                <w:szCs w:val="22"/>
                <w:lang w:val="en-US"/>
              </w:rPr>
            </w:pPr>
            <w:ins w:id="2909" w:author="Jillian Carson-Jackson" w:date="2021-05-19T20:40:00Z">
              <w:r w:rsidRPr="00176FA9">
                <w:rPr>
                  <w:rFonts w:ascii="Calibri" w:hAnsi="Calibri"/>
                  <w:szCs w:val="22"/>
                </w:rPr>
                <w:t>- to the mariner</w:t>
              </w:r>
            </w:ins>
          </w:p>
          <w:p w14:paraId="0711E4D9" w14:textId="77777777" w:rsidR="00176FA9" w:rsidRPr="003B629F" w:rsidRDefault="00176FA9" w:rsidP="00152969">
            <w:pPr>
              <w:pStyle w:val="Tablelevel1"/>
              <w:rPr>
                <w:rFonts w:ascii="Calibri" w:hAnsi="Calibri"/>
                <w:szCs w:val="22"/>
                <w:lang w:eastAsia="en-GB"/>
              </w:rPr>
            </w:pPr>
          </w:p>
          <w:p w14:paraId="07FE2462" w14:textId="2B1D6F21" w:rsidR="001665A3" w:rsidRPr="003B629F" w:rsidDel="00267DD7" w:rsidRDefault="001665A3" w:rsidP="00152969">
            <w:pPr>
              <w:pStyle w:val="Tablelevel2"/>
              <w:rPr>
                <w:del w:id="2910" w:author="Jillian Carson-Jackson" w:date="2021-05-19T20:41:00Z"/>
                <w:rFonts w:ascii="Calibri" w:hAnsi="Calibri"/>
                <w:sz w:val="22"/>
                <w:szCs w:val="22"/>
              </w:rPr>
            </w:pPr>
            <w:del w:id="2911" w:author="Jillian Carson-Jackson" w:date="2021-05-19T20:41:00Z">
              <w:r w:rsidRPr="003B629F" w:rsidDel="00267DD7">
                <w:rPr>
                  <w:rFonts w:ascii="Calibri" w:hAnsi="Calibri"/>
                  <w:sz w:val="22"/>
                  <w:szCs w:val="22"/>
                </w:rPr>
                <w:delText>Identify and describe chart symbols</w:delText>
              </w:r>
            </w:del>
          </w:p>
          <w:p w14:paraId="3BC675BB" w14:textId="79A25A75" w:rsidR="001665A3" w:rsidRPr="003B629F" w:rsidDel="00267DD7" w:rsidRDefault="001665A3" w:rsidP="00152969">
            <w:pPr>
              <w:pStyle w:val="Tablelevel3"/>
              <w:rPr>
                <w:del w:id="2912" w:author="Jillian Carson-Jackson" w:date="2021-05-19T20:41:00Z"/>
                <w:rFonts w:ascii="Calibri" w:hAnsi="Calibri"/>
                <w:sz w:val="22"/>
                <w:szCs w:val="22"/>
                <w:lang w:eastAsia="en-GB"/>
              </w:rPr>
            </w:pPr>
            <w:del w:id="2913" w:author="Jillian Carson-Jackson" w:date="2021-05-19T20:41:00Z">
              <w:r w:rsidRPr="003B629F" w:rsidDel="00267DD7">
                <w:rPr>
                  <w:rFonts w:ascii="Calibri" w:hAnsi="Calibri"/>
                  <w:sz w:val="22"/>
                  <w:szCs w:val="22"/>
                  <w:lang w:eastAsia="en-GB"/>
                </w:rPr>
                <w:delText>Symbols associated with VTS</w:delText>
              </w:r>
            </w:del>
          </w:p>
          <w:p w14:paraId="479F4E44" w14:textId="7FF11841" w:rsidR="001665A3" w:rsidRPr="003B629F" w:rsidDel="00267DD7" w:rsidRDefault="001665A3" w:rsidP="00152969">
            <w:pPr>
              <w:pStyle w:val="Tablelevel3"/>
              <w:rPr>
                <w:del w:id="2914" w:author="Jillian Carson-Jackson" w:date="2021-05-19T20:41:00Z"/>
                <w:rFonts w:ascii="Calibri" w:hAnsi="Calibri"/>
                <w:sz w:val="22"/>
                <w:szCs w:val="22"/>
                <w:lang w:eastAsia="en-GB"/>
              </w:rPr>
            </w:pPr>
            <w:del w:id="2915" w:author="Jillian Carson-Jackson" w:date="2021-05-19T20:41:00Z">
              <w:r w:rsidRPr="003B629F" w:rsidDel="00267DD7">
                <w:rPr>
                  <w:rFonts w:ascii="Calibri" w:hAnsi="Calibri"/>
                  <w:sz w:val="22"/>
                  <w:szCs w:val="22"/>
                  <w:lang w:eastAsia="en-GB"/>
                </w:rPr>
                <w:delText>Importance of symbols in a VTS area</w:delText>
              </w:r>
            </w:del>
          </w:p>
          <w:p w14:paraId="458A5D8C" w14:textId="5F3C7CC8" w:rsidR="001665A3" w:rsidRPr="003B629F" w:rsidRDefault="001665A3" w:rsidP="00152969">
            <w:pPr>
              <w:pStyle w:val="Tablelevel3"/>
              <w:rPr>
                <w:rFonts w:ascii="Calibri" w:hAnsi="Calibri"/>
                <w:sz w:val="22"/>
                <w:szCs w:val="22"/>
                <w:lang w:eastAsia="en-GB"/>
              </w:rPr>
            </w:pPr>
            <w:del w:id="2916" w:author="Jillian Carson-Jackson" w:date="2021-05-19T20:41:00Z">
              <w:r w:rsidRPr="003B629F" w:rsidDel="00267DD7">
                <w:rPr>
                  <w:rFonts w:ascii="Calibri" w:hAnsi="Calibri"/>
                  <w:sz w:val="22"/>
                  <w:szCs w:val="22"/>
                  <w:lang w:eastAsia="en-GB"/>
                </w:rPr>
                <w:delText>Importance of symbols to the mariner</w:delText>
              </w:r>
            </w:del>
          </w:p>
        </w:tc>
        <w:tc>
          <w:tcPr>
            <w:tcW w:w="2551" w:type="dxa"/>
          </w:tcPr>
          <w:p w14:paraId="68338B57" w14:textId="77777777" w:rsidR="001665A3" w:rsidRPr="003B629F" w:rsidRDefault="001665A3" w:rsidP="00152969">
            <w:pPr>
              <w:pStyle w:val="BodyText"/>
              <w:jc w:val="center"/>
              <w:rPr>
                <w:rFonts w:ascii="Calibri" w:hAnsi="Calibri"/>
                <w:szCs w:val="22"/>
              </w:rPr>
            </w:pPr>
          </w:p>
        </w:tc>
        <w:tc>
          <w:tcPr>
            <w:tcW w:w="2694" w:type="dxa"/>
          </w:tcPr>
          <w:p w14:paraId="1C756D63" w14:textId="77777777" w:rsidR="001665A3" w:rsidRPr="003B629F" w:rsidRDefault="001665A3" w:rsidP="00152969">
            <w:pPr>
              <w:pStyle w:val="BodyText"/>
              <w:jc w:val="center"/>
              <w:rPr>
                <w:rFonts w:ascii="Calibri" w:hAnsi="Calibri"/>
                <w:szCs w:val="22"/>
              </w:rPr>
            </w:pPr>
          </w:p>
        </w:tc>
      </w:tr>
      <w:tr w:rsidR="001665A3" w:rsidRPr="003B629F" w14:paraId="5FEC1BFB" w14:textId="77777777" w:rsidTr="00DB4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68E3666B" w14:textId="1E79501E" w:rsidR="001665A3" w:rsidRPr="003B629F" w:rsidRDefault="007E6F8B" w:rsidP="00152969">
            <w:pPr>
              <w:pStyle w:val="Tablelevel1bold"/>
              <w:rPr>
                <w:rFonts w:ascii="Calibri" w:hAnsi="Calibri"/>
                <w:b w:val="0"/>
                <w:sz w:val="22"/>
                <w:szCs w:val="22"/>
              </w:rPr>
            </w:pPr>
            <w:r>
              <w:rPr>
                <w:rFonts w:ascii="Calibri" w:hAnsi="Calibri"/>
                <w:b w:val="0"/>
                <w:sz w:val="22"/>
                <w:szCs w:val="22"/>
              </w:rPr>
              <w:t xml:space="preserve"> Positioning on charts</w:t>
            </w:r>
          </w:p>
          <w:p w14:paraId="76DCF56D" w14:textId="72FB6646" w:rsidR="001665A3" w:rsidRDefault="001665A3" w:rsidP="00152969">
            <w:pPr>
              <w:pStyle w:val="Tablelevel2"/>
              <w:rPr>
                <w:rFonts w:ascii="Calibri" w:hAnsi="Calibri"/>
                <w:sz w:val="22"/>
                <w:szCs w:val="22"/>
              </w:rPr>
            </w:pPr>
          </w:p>
          <w:p w14:paraId="7851FE94" w14:textId="12E1D9FD" w:rsidR="00106E5C" w:rsidRDefault="00106E5C" w:rsidP="00152969">
            <w:pPr>
              <w:pStyle w:val="Tablelevel2"/>
              <w:rPr>
                <w:rFonts w:ascii="Calibri" w:hAnsi="Calibri"/>
                <w:sz w:val="22"/>
                <w:szCs w:val="22"/>
              </w:rPr>
            </w:pPr>
            <w:r>
              <w:rPr>
                <w:rFonts w:ascii="Calibri" w:hAnsi="Calibri"/>
                <w:sz w:val="22"/>
                <w:szCs w:val="22"/>
              </w:rPr>
              <w:t>How position is provided / represented on charts</w:t>
            </w:r>
          </w:p>
          <w:p w14:paraId="7D746B90" w14:textId="64D0892A" w:rsidR="00106E5C" w:rsidRDefault="00106E5C" w:rsidP="00152969">
            <w:pPr>
              <w:pStyle w:val="Tablelevel2"/>
              <w:rPr>
                <w:rFonts w:ascii="Calibri" w:hAnsi="Calibri"/>
                <w:sz w:val="22"/>
                <w:szCs w:val="22"/>
              </w:rPr>
            </w:pPr>
            <w:r>
              <w:rPr>
                <w:rFonts w:ascii="Calibri" w:hAnsi="Calibri"/>
                <w:sz w:val="22"/>
                <w:szCs w:val="22"/>
              </w:rPr>
              <w:t>Measuring distances on charts</w:t>
            </w:r>
          </w:p>
          <w:p w14:paraId="2F2AFA82" w14:textId="77777777" w:rsidR="00A21550" w:rsidRPr="003B629F" w:rsidRDefault="00A21550" w:rsidP="00152969">
            <w:pPr>
              <w:pStyle w:val="Tablelevel2"/>
              <w:rPr>
                <w:rFonts w:ascii="Calibri" w:hAnsi="Calibri"/>
                <w:sz w:val="22"/>
                <w:szCs w:val="22"/>
              </w:rPr>
            </w:pPr>
          </w:p>
          <w:p w14:paraId="0BC000BD"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Explain the use of Lines of Positions (LOPs)</w:t>
            </w:r>
          </w:p>
          <w:p w14:paraId="5FE91AAA"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Bearings</w:t>
            </w:r>
          </w:p>
          <w:p w14:paraId="0CB0DAF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Ranges</w:t>
            </w:r>
          </w:p>
          <w:p w14:paraId="54DBB396" w14:textId="4780D467" w:rsidR="001665A3" w:rsidRPr="003B629F" w:rsidRDefault="001665A3" w:rsidP="00152969">
            <w:pPr>
              <w:pStyle w:val="Tablelevel3"/>
              <w:rPr>
                <w:rFonts w:ascii="Calibri" w:hAnsi="Calibri"/>
                <w:b/>
                <w:i/>
                <w:sz w:val="22"/>
                <w:szCs w:val="22"/>
                <w:lang w:eastAsia="en-GB"/>
              </w:rPr>
            </w:pPr>
          </w:p>
        </w:tc>
        <w:tc>
          <w:tcPr>
            <w:tcW w:w="2551" w:type="dxa"/>
            <w:tcBorders>
              <w:top w:val="single" w:sz="4" w:space="0" w:color="auto"/>
              <w:left w:val="single" w:sz="4" w:space="0" w:color="auto"/>
              <w:bottom w:val="single" w:sz="4" w:space="0" w:color="auto"/>
              <w:right w:val="single" w:sz="4" w:space="0" w:color="auto"/>
            </w:tcBorders>
          </w:tcPr>
          <w:p w14:paraId="0B856FA4" w14:textId="77777777" w:rsidR="001665A3" w:rsidRPr="003B629F" w:rsidRDefault="001665A3" w:rsidP="00152969">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19189A82" w14:textId="77777777" w:rsidR="001665A3" w:rsidRPr="003B629F" w:rsidRDefault="001665A3" w:rsidP="00152969">
            <w:pPr>
              <w:pStyle w:val="BodyText"/>
              <w:jc w:val="center"/>
              <w:rPr>
                <w:rFonts w:ascii="Calibri" w:hAnsi="Calibri"/>
                <w:szCs w:val="22"/>
              </w:rPr>
            </w:pPr>
          </w:p>
        </w:tc>
      </w:tr>
      <w:tr w:rsidR="001665A3" w:rsidRPr="003B629F" w14:paraId="58CC88C1" w14:textId="77777777" w:rsidTr="00DB4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7FFA5335" w14:textId="00E22753" w:rsidR="001665A3" w:rsidRPr="003B629F" w:rsidRDefault="001665A3" w:rsidP="00152969">
            <w:pPr>
              <w:pStyle w:val="Tablelevel1bold"/>
              <w:rPr>
                <w:rFonts w:ascii="Calibri" w:hAnsi="Calibri"/>
                <w:b w:val="0"/>
                <w:sz w:val="22"/>
                <w:szCs w:val="22"/>
              </w:rPr>
            </w:pPr>
            <w:commentRangeStart w:id="2917"/>
            <w:r w:rsidRPr="003B629F">
              <w:rPr>
                <w:rFonts w:ascii="Calibri" w:hAnsi="Calibri"/>
                <w:b w:val="0"/>
                <w:sz w:val="22"/>
                <w:szCs w:val="22"/>
              </w:rPr>
              <w:lastRenderedPageBreak/>
              <w:t xml:space="preserve">Perform exercises </w:t>
            </w:r>
            <w:commentRangeEnd w:id="2917"/>
            <w:r w:rsidR="009250F6">
              <w:rPr>
                <w:rStyle w:val="CommentReference"/>
                <w:rFonts w:asciiTheme="minorHAnsi" w:eastAsiaTheme="minorHAnsi" w:hAnsiTheme="minorHAnsi"/>
                <w:b w:val="0"/>
              </w:rPr>
              <w:commentReference w:id="2917"/>
            </w:r>
            <w:r w:rsidRPr="003B629F">
              <w:rPr>
                <w:rFonts w:ascii="Calibri" w:hAnsi="Calibri"/>
                <w:b w:val="0"/>
                <w:sz w:val="22"/>
                <w:szCs w:val="22"/>
              </w:rPr>
              <w:t>on speed/distance/time calculations</w:t>
            </w:r>
          </w:p>
          <w:p w14:paraId="41570F17"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Introduction of S, D, T formula (S x T = D)</w:t>
            </w:r>
          </w:p>
          <w:p w14:paraId="43EAC27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Use of formula in simple situations</w:t>
            </w:r>
          </w:p>
          <w:p w14:paraId="20342D26" w14:textId="77777777" w:rsidR="001665A3" w:rsidRPr="003B629F" w:rsidRDefault="001665A3" w:rsidP="00152969">
            <w:pPr>
              <w:pStyle w:val="Tablelevel2"/>
              <w:rPr>
                <w:rFonts w:ascii="Calibri" w:hAnsi="Calibri"/>
                <w:b/>
                <w:i/>
                <w:sz w:val="22"/>
                <w:szCs w:val="22"/>
              </w:rPr>
            </w:pPr>
            <w:r w:rsidRPr="003B629F">
              <w:rPr>
                <w:rFonts w:ascii="Calibri" w:hAnsi="Calibri"/>
                <w:sz w:val="22"/>
                <w:szCs w:val="22"/>
              </w:rPr>
              <w:t>Use of formula in complex situations</w:t>
            </w:r>
          </w:p>
        </w:tc>
        <w:tc>
          <w:tcPr>
            <w:tcW w:w="2551" w:type="dxa"/>
            <w:tcBorders>
              <w:top w:val="single" w:sz="4" w:space="0" w:color="auto"/>
              <w:left w:val="single" w:sz="4" w:space="0" w:color="auto"/>
              <w:bottom w:val="single" w:sz="4" w:space="0" w:color="auto"/>
              <w:right w:val="single" w:sz="4" w:space="0" w:color="auto"/>
            </w:tcBorders>
          </w:tcPr>
          <w:p w14:paraId="0CB4C853" w14:textId="77777777" w:rsidR="001665A3" w:rsidRPr="003B629F" w:rsidRDefault="001665A3" w:rsidP="00152969">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0E75D080" w14:textId="77777777" w:rsidR="001665A3" w:rsidRPr="003B629F" w:rsidRDefault="001665A3" w:rsidP="00152969">
            <w:pPr>
              <w:pStyle w:val="BodyText"/>
              <w:jc w:val="center"/>
              <w:rPr>
                <w:rFonts w:ascii="Calibri" w:hAnsi="Calibri"/>
                <w:szCs w:val="22"/>
              </w:rPr>
            </w:pPr>
          </w:p>
        </w:tc>
      </w:tr>
      <w:tr w:rsidR="001665A3" w:rsidRPr="003B629F" w14:paraId="403D8B41" w14:textId="77777777" w:rsidTr="00DB499E">
        <w:trPr>
          <w:cantSplit/>
          <w:jc w:val="center"/>
        </w:trPr>
        <w:tc>
          <w:tcPr>
            <w:tcW w:w="8897" w:type="dxa"/>
          </w:tcPr>
          <w:p w14:paraId="5D4D59B2" w14:textId="40354EAC" w:rsidR="00A13D2C" w:rsidRDefault="001665A3" w:rsidP="00A13D2C">
            <w:pPr>
              <w:pStyle w:val="Tablelevel1bold"/>
            </w:pPr>
            <w:r w:rsidRPr="003B629F">
              <w:rPr>
                <w:rFonts w:ascii="Calibri" w:hAnsi="Calibri"/>
                <w:b w:val="0"/>
                <w:sz w:val="22"/>
                <w:szCs w:val="22"/>
              </w:rPr>
              <w:t>theory and practice use of true and magnetic courses</w:t>
            </w:r>
          </w:p>
          <w:p w14:paraId="429FB4A2" w14:textId="054B59E8" w:rsidR="0022526D" w:rsidRDefault="0022526D" w:rsidP="00152969">
            <w:pPr>
              <w:pStyle w:val="Tablelevel3"/>
              <w:rPr>
                <w:rFonts w:ascii="Calibri" w:hAnsi="Calibri"/>
                <w:sz w:val="22"/>
                <w:szCs w:val="22"/>
                <w:lang w:eastAsia="en-GB"/>
              </w:rPr>
            </w:pPr>
            <w:r>
              <w:rPr>
                <w:rFonts w:ascii="Calibri" w:hAnsi="Calibri"/>
                <w:sz w:val="22"/>
                <w:szCs w:val="22"/>
                <w:lang w:eastAsia="en-GB"/>
              </w:rPr>
              <w:t>Gyro and magnetic compass</w:t>
            </w:r>
          </w:p>
          <w:p w14:paraId="5559B8FB" w14:textId="5648D1A6"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Definition of variation, deviation and compass error</w:t>
            </w:r>
          </w:p>
          <w:p w14:paraId="6E1A50BE" w14:textId="77777777" w:rsidR="001665A3" w:rsidRPr="003B629F" w:rsidRDefault="001665A3" w:rsidP="00152969">
            <w:pPr>
              <w:pStyle w:val="Tablelevel3"/>
              <w:rPr>
                <w:rFonts w:ascii="Calibri" w:hAnsi="Calibri" w:cs="TimesNewRomanPS-BoldMT"/>
                <w:b/>
                <w:bCs/>
                <w:i/>
                <w:sz w:val="22"/>
                <w:szCs w:val="22"/>
                <w:lang w:eastAsia="en-GB"/>
              </w:rPr>
            </w:pPr>
            <w:r w:rsidRPr="003B629F">
              <w:rPr>
                <w:rFonts w:ascii="Calibri" w:hAnsi="Calibri"/>
                <w:sz w:val="22"/>
                <w:szCs w:val="22"/>
                <w:lang w:eastAsia="en-GB"/>
              </w:rPr>
              <w:t>Problems associated with using magnetic compass or true courses from shore-based position</w:t>
            </w:r>
          </w:p>
        </w:tc>
        <w:tc>
          <w:tcPr>
            <w:tcW w:w="2551" w:type="dxa"/>
          </w:tcPr>
          <w:p w14:paraId="029887E2" w14:textId="77777777" w:rsidR="001665A3" w:rsidRPr="003B629F" w:rsidRDefault="001665A3" w:rsidP="00152969">
            <w:pPr>
              <w:pStyle w:val="BodyText"/>
              <w:jc w:val="center"/>
              <w:rPr>
                <w:rFonts w:ascii="Calibri" w:hAnsi="Calibri"/>
                <w:szCs w:val="22"/>
              </w:rPr>
            </w:pPr>
          </w:p>
        </w:tc>
        <w:tc>
          <w:tcPr>
            <w:tcW w:w="2694" w:type="dxa"/>
          </w:tcPr>
          <w:p w14:paraId="30A18A25" w14:textId="77777777" w:rsidR="001665A3" w:rsidRPr="003B629F" w:rsidRDefault="001665A3" w:rsidP="00152969">
            <w:pPr>
              <w:pStyle w:val="BodyText"/>
              <w:jc w:val="center"/>
              <w:rPr>
                <w:rFonts w:ascii="Calibri" w:hAnsi="Calibri"/>
                <w:szCs w:val="22"/>
              </w:rPr>
            </w:pPr>
          </w:p>
        </w:tc>
      </w:tr>
      <w:tr w:rsidR="00A13D2C" w:rsidRPr="003B629F" w14:paraId="1DD539F2" w14:textId="77777777" w:rsidTr="00DB499E">
        <w:trPr>
          <w:cantSplit/>
          <w:jc w:val="center"/>
        </w:trPr>
        <w:tc>
          <w:tcPr>
            <w:tcW w:w="8897" w:type="dxa"/>
          </w:tcPr>
          <w:p w14:paraId="70FA3C05" w14:textId="675158B2" w:rsidR="00A13D2C" w:rsidRPr="0034384F" w:rsidDel="00A13D2C" w:rsidRDefault="0034384F" w:rsidP="00152969">
            <w:pPr>
              <w:pStyle w:val="Tablelevel1bold"/>
              <w:rPr>
                <w:rFonts w:ascii="Calibri" w:hAnsi="Calibri"/>
                <w:bCs/>
                <w:sz w:val="22"/>
                <w:szCs w:val="22"/>
              </w:rPr>
            </w:pPr>
            <w:r w:rsidRPr="0034384F">
              <w:rPr>
                <w:rFonts w:ascii="Calibri" w:hAnsi="Calibri"/>
                <w:bCs/>
                <w:sz w:val="22"/>
                <w:szCs w:val="22"/>
              </w:rPr>
              <w:t>Passage Planning (voyage planning)</w:t>
            </w:r>
          </w:p>
        </w:tc>
        <w:tc>
          <w:tcPr>
            <w:tcW w:w="2551" w:type="dxa"/>
          </w:tcPr>
          <w:p w14:paraId="4ADD7B62" w14:textId="77777777" w:rsidR="00A13D2C" w:rsidRPr="003B629F" w:rsidRDefault="00A13D2C" w:rsidP="00152969">
            <w:pPr>
              <w:pStyle w:val="BodyText"/>
              <w:jc w:val="center"/>
              <w:rPr>
                <w:rFonts w:ascii="Calibri" w:hAnsi="Calibri"/>
                <w:szCs w:val="22"/>
              </w:rPr>
            </w:pPr>
          </w:p>
        </w:tc>
        <w:tc>
          <w:tcPr>
            <w:tcW w:w="2694" w:type="dxa"/>
          </w:tcPr>
          <w:p w14:paraId="2DD34A46" w14:textId="77777777" w:rsidR="00A13D2C" w:rsidRPr="003B629F" w:rsidRDefault="00A13D2C" w:rsidP="00152969">
            <w:pPr>
              <w:pStyle w:val="BodyText"/>
              <w:jc w:val="center"/>
              <w:rPr>
                <w:rFonts w:ascii="Calibri" w:hAnsi="Calibri"/>
                <w:szCs w:val="22"/>
              </w:rPr>
            </w:pPr>
          </w:p>
        </w:tc>
      </w:tr>
      <w:tr w:rsidR="0034384F" w:rsidRPr="003B629F" w14:paraId="7B09812C" w14:textId="77777777" w:rsidTr="00DB499E">
        <w:trPr>
          <w:cantSplit/>
          <w:jc w:val="center"/>
        </w:trPr>
        <w:tc>
          <w:tcPr>
            <w:tcW w:w="8897" w:type="dxa"/>
          </w:tcPr>
          <w:p w14:paraId="29650F7E" w14:textId="7EA74AB9" w:rsidR="0034384F" w:rsidRPr="0034384F" w:rsidRDefault="0034384F" w:rsidP="00152969">
            <w:pPr>
              <w:pStyle w:val="Tablelevel1bold"/>
              <w:rPr>
                <w:rFonts w:ascii="Calibri" w:hAnsi="Calibri"/>
                <w:b w:val="0"/>
                <w:i/>
                <w:iCs/>
                <w:sz w:val="22"/>
                <w:szCs w:val="22"/>
              </w:rPr>
            </w:pPr>
            <w:r w:rsidRPr="0034384F">
              <w:rPr>
                <w:rFonts w:ascii="Calibri" w:hAnsi="Calibri"/>
                <w:b w:val="0"/>
                <w:i/>
                <w:iCs/>
                <w:sz w:val="22"/>
                <w:szCs w:val="22"/>
              </w:rPr>
              <w:t xml:space="preserve">Explain the importance of passage planning (voyage planning) </w:t>
            </w:r>
          </w:p>
        </w:tc>
        <w:tc>
          <w:tcPr>
            <w:tcW w:w="2551" w:type="dxa"/>
          </w:tcPr>
          <w:p w14:paraId="25102FF7" w14:textId="77777777" w:rsidR="0034384F" w:rsidRPr="003B629F" w:rsidRDefault="0034384F" w:rsidP="00152969">
            <w:pPr>
              <w:pStyle w:val="BodyText"/>
              <w:jc w:val="center"/>
              <w:rPr>
                <w:rFonts w:ascii="Calibri" w:hAnsi="Calibri"/>
                <w:szCs w:val="22"/>
              </w:rPr>
            </w:pPr>
          </w:p>
        </w:tc>
        <w:tc>
          <w:tcPr>
            <w:tcW w:w="2694" w:type="dxa"/>
          </w:tcPr>
          <w:p w14:paraId="790CCC60" w14:textId="77777777" w:rsidR="0034384F" w:rsidRPr="003B629F" w:rsidRDefault="0034384F" w:rsidP="00152969">
            <w:pPr>
              <w:pStyle w:val="BodyText"/>
              <w:jc w:val="center"/>
              <w:rPr>
                <w:rFonts w:ascii="Calibri" w:hAnsi="Calibri"/>
                <w:szCs w:val="22"/>
              </w:rPr>
            </w:pPr>
          </w:p>
        </w:tc>
      </w:tr>
      <w:tr w:rsidR="001665A3" w:rsidRPr="003B629F" w14:paraId="106A338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1C250E8" w14:textId="77777777" w:rsidR="001665A3" w:rsidRPr="003B629F" w:rsidRDefault="001665A3" w:rsidP="0034384F">
            <w:pPr>
              <w:pStyle w:val="Tablelevel2"/>
              <w:ind w:left="0"/>
              <w:rPr>
                <w:rFonts w:ascii="Calibri" w:hAnsi="Calibri"/>
                <w:sz w:val="22"/>
                <w:szCs w:val="22"/>
              </w:rPr>
            </w:pPr>
            <w:r w:rsidRPr="003B629F">
              <w:rPr>
                <w:rFonts w:ascii="Calibri" w:hAnsi="Calibri"/>
                <w:sz w:val="22"/>
                <w:szCs w:val="22"/>
              </w:rPr>
              <w:t>The requirement for a vessel to create and use a passage plan</w:t>
            </w:r>
          </w:p>
          <w:p w14:paraId="76A6B72F" w14:textId="77777777" w:rsidR="001665A3" w:rsidRPr="003B629F" w:rsidRDefault="001665A3" w:rsidP="0034384F">
            <w:pPr>
              <w:pStyle w:val="Tablelevel2"/>
              <w:ind w:left="0"/>
              <w:rPr>
                <w:rFonts w:ascii="Calibri" w:hAnsi="Calibri"/>
                <w:sz w:val="22"/>
                <w:szCs w:val="22"/>
              </w:rPr>
            </w:pPr>
            <w:r w:rsidRPr="003B629F">
              <w:rPr>
                <w:rFonts w:ascii="Calibri" w:hAnsi="Calibri"/>
                <w:sz w:val="22"/>
                <w:szCs w:val="22"/>
              </w:rPr>
              <w:t>The four key elements of a passage plan – appraisal, planning, execution and monitoring</w:t>
            </w:r>
          </w:p>
          <w:p w14:paraId="10CFC392" w14:textId="58BCE151" w:rsidR="0034384F" w:rsidRDefault="0034384F" w:rsidP="0034384F">
            <w:pPr>
              <w:pStyle w:val="Tablelevel2"/>
              <w:ind w:left="0"/>
              <w:rPr>
                <w:rFonts w:ascii="Calibri" w:hAnsi="Calibri"/>
                <w:sz w:val="22"/>
                <w:szCs w:val="22"/>
              </w:rPr>
            </w:pPr>
            <w:r>
              <w:rPr>
                <w:rFonts w:ascii="Calibri" w:hAnsi="Calibri"/>
                <w:sz w:val="22"/>
                <w:szCs w:val="22"/>
              </w:rPr>
              <w:t>Provision of information to support passage plan</w:t>
            </w:r>
          </w:p>
          <w:p w14:paraId="30A9330F" w14:textId="64AE6118" w:rsidR="001665A3" w:rsidRPr="003B629F" w:rsidRDefault="001665A3" w:rsidP="0034384F">
            <w:pPr>
              <w:pStyle w:val="Tablelevel2"/>
              <w:ind w:left="0"/>
              <w:rPr>
                <w:rFonts w:ascii="Calibri" w:hAnsi="Calibri"/>
                <w:sz w:val="22"/>
                <w:szCs w:val="22"/>
              </w:rPr>
            </w:pPr>
            <w:r w:rsidRPr="003B629F">
              <w:rPr>
                <w:rFonts w:ascii="Calibri" w:hAnsi="Calibri"/>
                <w:sz w:val="22"/>
                <w:szCs w:val="22"/>
              </w:rPr>
              <w:t>Formulating plans of action using information provided, chart information, tidal information, etc.</w:t>
            </w:r>
          </w:p>
          <w:p w14:paraId="2BBBFB8A" w14:textId="77777777" w:rsidR="001665A3" w:rsidRDefault="001665A3" w:rsidP="0034384F">
            <w:pPr>
              <w:pStyle w:val="Tablelevel3"/>
              <w:ind w:left="0"/>
              <w:rPr>
                <w:rFonts w:ascii="Calibri" w:hAnsi="Calibri"/>
                <w:sz w:val="22"/>
                <w:szCs w:val="22"/>
              </w:rPr>
            </w:pPr>
            <w:r w:rsidRPr="003B629F">
              <w:rPr>
                <w:rFonts w:ascii="Calibri" w:hAnsi="Calibri"/>
                <w:sz w:val="22"/>
                <w:szCs w:val="22"/>
              </w:rPr>
              <w:t>Contingency planning</w:t>
            </w:r>
          </w:p>
          <w:p w14:paraId="6618A2AF" w14:textId="27F98DA7" w:rsidR="002336E5" w:rsidRPr="003B629F" w:rsidRDefault="002336E5" w:rsidP="0034384F">
            <w:pPr>
              <w:pStyle w:val="Tablelevel3"/>
              <w:ind w:left="0"/>
              <w:rPr>
                <w:rFonts w:ascii="Calibri" w:hAnsi="Calibri"/>
                <w:sz w:val="22"/>
                <w:szCs w:val="22"/>
              </w:rPr>
            </w:pPr>
          </w:p>
        </w:tc>
        <w:tc>
          <w:tcPr>
            <w:tcW w:w="2551" w:type="dxa"/>
          </w:tcPr>
          <w:p w14:paraId="5A26046A" w14:textId="77777777" w:rsidR="001665A3" w:rsidRPr="003B629F" w:rsidRDefault="001665A3" w:rsidP="00152969">
            <w:pPr>
              <w:jc w:val="center"/>
              <w:rPr>
                <w:rFonts w:ascii="Calibri" w:hAnsi="Calibri"/>
                <w:sz w:val="22"/>
                <w:szCs w:val="22"/>
              </w:rPr>
            </w:pPr>
          </w:p>
        </w:tc>
        <w:tc>
          <w:tcPr>
            <w:tcW w:w="2694" w:type="dxa"/>
          </w:tcPr>
          <w:p w14:paraId="7F844579" w14:textId="77777777" w:rsidR="001665A3" w:rsidRPr="003B629F" w:rsidRDefault="001665A3" w:rsidP="00152969">
            <w:pPr>
              <w:jc w:val="center"/>
              <w:rPr>
                <w:rFonts w:ascii="Calibri" w:hAnsi="Calibri"/>
                <w:sz w:val="22"/>
                <w:szCs w:val="22"/>
              </w:rPr>
            </w:pPr>
          </w:p>
        </w:tc>
      </w:tr>
      <w:tr w:rsidR="0034384F" w:rsidRPr="0034384F" w14:paraId="7F8701D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2918" w:author="Jillian Carson-Jackson" w:date="2021-01-31T11:32:00Z"/>
        </w:trPr>
        <w:tc>
          <w:tcPr>
            <w:tcW w:w="8897" w:type="dxa"/>
            <w:tcBorders>
              <w:top w:val="single" w:sz="12" w:space="0" w:color="auto"/>
            </w:tcBorders>
          </w:tcPr>
          <w:p w14:paraId="29BDACB7" w14:textId="7815F462" w:rsidR="0034384F" w:rsidRPr="0034384F" w:rsidRDefault="0034384F" w:rsidP="00152969">
            <w:pPr>
              <w:rPr>
                <w:ins w:id="2919" w:author="Jillian Carson-Jackson" w:date="2021-01-31T11:32:00Z"/>
                <w:rFonts w:ascii="Calibri" w:hAnsi="Calibri"/>
                <w:b/>
                <w:bCs/>
                <w:sz w:val="22"/>
                <w:szCs w:val="22"/>
              </w:rPr>
            </w:pPr>
            <w:ins w:id="2920" w:author="Jillian Carson-Jackson" w:date="2021-01-31T11:32:00Z">
              <w:r w:rsidRPr="0034384F">
                <w:rPr>
                  <w:rFonts w:ascii="Calibri" w:hAnsi="Calibri"/>
                  <w:b/>
                  <w:bCs/>
                  <w:sz w:val="22"/>
                  <w:szCs w:val="22"/>
                </w:rPr>
                <w:t>Tides, Tidal Streams and Currents</w:t>
              </w:r>
            </w:ins>
          </w:p>
        </w:tc>
        <w:tc>
          <w:tcPr>
            <w:tcW w:w="2551" w:type="dxa"/>
            <w:tcBorders>
              <w:top w:val="single" w:sz="12" w:space="0" w:color="auto"/>
            </w:tcBorders>
          </w:tcPr>
          <w:p w14:paraId="6C97C204" w14:textId="77777777" w:rsidR="0034384F" w:rsidRPr="0034384F" w:rsidRDefault="0034384F" w:rsidP="00152969">
            <w:pPr>
              <w:jc w:val="center"/>
              <w:rPr>
                <w:ins w:id="2921" w:author="Jillian Carson-Jackson" w:date="2021-01-31T11:32:00Z"/>
                <w:rFonts w:ascii="Calibri" w:hAnsi="Calibri"/>
                <w:b/>
                <w:bCs/>
                <w:sz w:val="22"/>
                <w:szCs w:val="22"/>
              </w:rPr>
            </w:pPr>
          </w:p>
        </w:tc>
        <w:tc>
          <w:tcPr>
            <w:tcW w:w="2694" w:type="dxa"/>
            <w:tcBorders>
              <w:top w:val="single" w:sz="12" w:space="0" w:color="auto"/>
            </w:tcBorders>
          </w:tcPr>
          <w:p w14:paraId="14FB15FB" w14:textId="77777777" w:rsidR="0034384F" w:rsidRPr="0034384F" w:rsidRDefault="0034384F" w:rsidP="00152969">
            <w:pPr>
              <w:jc w:val="center"/>
              <w:rPr>
                <w:ins w:id="2922" w:author="Jillian Carson-Jackson" w:date="2021-01-31T11:32:00Z"/>
                <w:rFonts w:ascii="Calibri" w:hAnsi="Calibri"/>
                <w:b/>
                <w:bCs/>
                <w:sz w:val="22"/>
                <w:szCs w:val="22"/>
              </w:rPr>
            </w:pPr>
          </w:p>
        </w:tc>
      </w:tr>
      <w:tr w:rsidR="0034384F" w:rsidRPr="003B629F" w14:paraId="052F6C45"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2923" w:author="Jillian Carson-Jackson" w:date="2021-01-31T11:33:00Z"/>
        </w:trPr>
        <w:tc>
          <w:tcPr>
            <w:tcW w:w="8897" w:type="dxa"/>
            <w:tcBorders>
              <w:top w:val="single" w:sz="12" w:space="0" w:color="auto"/>
            </w:tcBorders>
          </w:tcPr>
          <w:p w14:paraId="3A99637D" w14:textId="1F2714F5" w:rsidR="0034384F" w:rsidRPr="004B458D" w:rsidRDefault="0034384F" w:rsidP="00152969">
            <w:pPr>
              <w:rPr>
                <w:ins w:id="2924" w:author="Jillian Carson-Jackson" w:date="2021-01-31T11:33:00Z"/>
                <w:rFonts w:ascii="Calibri" w:hAnsi="Calibri"/>
                <w:i/>
                <w:iCs/>
                <w:sz w:val="22"/>
                <w:szCs w:val="22"/>
              </w:rPr>
            </w:pPr>
            <w:ins w:id="2925" w:author="Jillian Carson-Jackson" w:date="2021-01-31T11:33:00Z">
              <w:r w:rsidRPr="004B458D">
                <w:rPr>
                  <w:rFonts w:ascii="Calibri" w:hAnsi="Calibri"/>
                  <w:i/>
                  <w:iCs/>
                  <w:sz w:val="22"/>
                  <w:szCs w:val="22"/>
                </w:rPr>
                <w:t>Describe the effect of tides, tidal streams and currents</w:t>
              </w:r>
              <w:r w:rsidR="004B458D" w:rsidRPr="004B458D">
                <w:rPr>
                  <w:rFonts w:ascii="Calibri" w:hAnsi="Calibri"/>
                  <w:i/>
                  <w:iCs/>
                  <w:sz w:val="22"/>
                  <w:szCs w:val="22"/>
                </w:rPr>
                <w:t xml:space="preserve"> on vessel movements in the VTS area.</w:t>
              </w:r>
            </w:ins>
          </w:p>
        </w:tc>
        <w:tc>
          <w:tcPr>
            <w:tcW w:w="2551" w:type="dxa"/>
            <w:tcBorders>
              <w:top w:val="single" w:sz="12" w:space="0" w:color="auto"/>
            </w:tcBorders>
          </w:tcPr>
          <w:p w14:paraId="298A9252" w14:textId="77777777" w:rsidR="0034384F" w:rsidRPr="003B629F" w:rsidRDefault="0034384F" w:rsidP="00152969">
            <w:pPr>
              <w:jc w:val="center"/>
              <w:rPr>
                <w:ins w:id="2926" w:author="Jillian Carson-Jackson" w:date="2021-01-31T11:33:00Z"/>
                <w:rFonts w:ascii="Calibri" w:hAnsi="Calibri"/>
                <w:sz w:val="22"/>
                <w:szCs w:val="22"/>
              </w:rPr>
            </w:pPr>
          </w:p>
        </w:tc>
        <w:tc>
          <w:tcPr>
            <w:tcW w:w="2694" w:type="dxa"/>
            <w:tcBorders>
              <w:top w:val="single" w:sz="12" w:space="0" w:color="auto"/>
            </w:tcBorders>
          </w:tcPr>
          <w:p w14:paraId="441C1A72" w14:textId="77777777" w:rsidR="0034384F" w:rsidRPr="003B629F" w:rsidRDefault="0034384F" w:rsidP="00152969">
            <w:pPr>
              <w:jc w:val="center"/>
              <w:rPr>
                <w:ins w:id="2927" w:author="Jillian Carson-Jackson" w:date="2021-01-31T11:33:00Z"/>
                <w:rFonts w:ascii="Calibri" w:hAnsi="Calibri"/>
                <w:sz w:val="22"/>
                <w:szCs w:val="22"/>
              </w:rPr>
            </w:pPr>
          </w:p>
        </w:tc>
      </w:tr>
      <w:tr w:rsidR="001665A3" w:rsidRPr="003B629F" w14:paraId="4F1C3B5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single" w:sz="12" w:space="0" w:color="auto"/>
            </w:tcBorders>
          </w:tcPr>
          <w:p w14:paraId="40F30E85" w14:textId="77777777" w:rsidR="001665A3" w:rsidRPr="003B629F" w:rsidRDefault="001665A3" w:rsidP="00152969">
            <w:pPr>
              <w:pStyle w:val="Tablelevel1"/>
              <w:rPr>
                <w:rFonts w:ascii="Calibri" w:hAnsi="Calibri"/>
                <w:szCs w:val="22"/>
              </w:rPr>
            </w:pPr>
            <w:r w:rsidRPr="003B629F">
              <w:rPr>
                <w:rFonts w:ascii="Calibri" w:hAnsi="Calibri"/>
                <w:szCs w:val="22"/>
              </w:rPr>
              <w:lastRenderedPageBreak/>
              <w:t>Introduction to tides and tidal stream</w:t>
            </w:r>
          </w:p>
          <w:p w14:paraId="4780D46A" w14:textId="11F7B373" w:rsidR="001665A3" w:rsidRPr="003B629F" w:rsidRDefault="001665A3" w:rsidP="00152969">
            <w:pPr>
              <w:pStyle w:val="Tablelevel2"/>
              <w:rPr>
                <w:rFonts w:ascii="Calibri" w:hAnsi="Calibri"/>
                <w:sz w:val="22"/>
                <w:szCs w:val="22"/>
              </w:rPr>
            </w:pPr>
            <w:r w:rsidRPr="003B629F">
              <w:rPr>
                <w:rFonts w:ascii="Calibri" w:hAnsi="Calibri"/>
                <w:sz w:val="22"/>
                <w:szCs w:val="22"/>
              </w:rPr>
              <w:t>definition of terms relating to tides and tidal streams</w:t>
            </w:r>
          </w:p>
          <w:p w14:paraId="3461C70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Chart datum</w:t>
            </w:r>
          </w:p>
          <w:p w14:paraId="261CBC7F"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Spring/neap tides</w:t>
            </w:r>
          </w:p>
          <w:p w14:paraId="37781806"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Ebb/flow/slack/eddies</w:t>
            </w:r>
          </w:p>
          <w:p w14:paraId="153E6763"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Set/drift/rate</w:t>
            </w:r>
          </w:p>
          <w:p w14:paraId="16110634" w14:textId="77777777" w:rsidR="001665A3" w:rsidRPr="003B629F" w:rsidRDefault="001665A3" w:rsidP="00152969">
            <w:pPr>
              <w:pStyle w:val="Tablelevel3"/>
              <w:rPr>
                <w:rFonts w:ascii="Calibri" w:hAnsi="Calibri"/>
                <w:sz w:val="22"/>
                <w:szCs w:val="22"/>
              </w:rPr>
            </w:pPr>
            <w:r w:rsidRPr="003B629F">
              <w:rPr>
                <w:rFonts w:ascii="Calibri" w:hAnsi="Calibri"/>
                <w:sz w:val="22"/>
                <w:szCs w:val="22"/>
                <w:lang w:eastAsia="en-GB"/>
              </w:rPr>
              <w:t>Diurnal/semi-diurnal</w:t>
            </w:r>
          </w:p>
          <w:p w14:paraId="2627A613" w14:textId="66AC1007" w:rsidR="001665A3" w:rsidRPr="003B629F" w:rsidRDefault="001665A3" w:rsidP="00152969">
            <w:pPr>
              <w:pStyle w:val="Tablelevel2"/>
              <w:rPr>
                <w:rFonts w:ascii="Calibri" w:hAnsi="Calibri"/>
                <w:sz w:val="22"/>
                <w:szCs w:val="22"/>
              </w:rPr>
            </w:pPr>
            <w:r w:rsidRPr="003B629F">
              <w:rPr>
                <w:rFonts w:ascii="Calibri" w:hAnsi="Calibri"/>
                <w:sz w:val="22"/>
                <w:szCs w:val="22"/>
              </w:rPr>
              <w:t>tide and current tables</w:t>
            </w:r>
          </w:p>
          <w:p w14:paraId="5A1AEEAF"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Information contained in tide tables</w:t>
            </w:r>
          </w:p>
          <w:p w14:paraId="564389DD"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Reading tide tables</w:t>
            </w:r>
          </w:p>
          <w:p w14:paraId="780CB86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Reading current tables</w:t>
            </w:r>
          </w:p>
          <w:p w14:paraId="1B0B2E72"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Overview of calculating intermediate heights and times</w:t>
            </w:r>
          </w:p>
          <w:p w14:paraId="17019BF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Overview of primary and secondary ports</w:t>
            </w:r>
          </w:p>
          <w:p w14:paraId="33C91053" w14:textId="71D35507" w:rsidR="001665A3" w:rsidRPr="003B629F" w:rsidRDefault="001665A3" w:rsidP="00152969">
            <w:pPr>
              <w:pStyle w:val="Tablelevel2"/>
              <w:rPr>
                <w:rFonts w:ascii="Calibri" w:hAnsi="Calibri"/>
                <w:sz w:val="22"/>
                <w:szCs w:val="22"/>
              </w:rPr>
            </w:pPr>
            <w:r w:rsidRPr="003B629F">
              <w:rPr>
                <w:rFonts w:ascii="Calibri" w:hAnsi="Calibri"/>
                <w:sz w:val="22"/>
                <w:szCs w:val="22"/>
              </w:rPr>
              <w:t xml:space="preserve">tidal streams </w:t>
            </w:r>
            <w:r w:rsidR="00AC70BD">
              <w:rPr>
                <w:rFonts w:ascii="Calibri" w:hAnsi="Calibri"/>
                <w:sz w:val="22"/>
                <w:szCs w:val="22"/>
              </w:rPr>
              <w:t>and</w:t>
            </w:r>
            <w:r w:rsidRPr="003B629F">
              <w:rPr>
                <w:rFonts w:ascii="Calibri" w:hAnsi="Calibri"/>
                <w:sz w:val="22"/>
                <w:szCs w:val="22"/>
              </w:rPr>
              <w:t xml:space="preserve"> Estimated Position (EP)</w:t>
            </w:r>
          </w:p>
          <w:p w14:paraId="4383FF78"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Review of Dead Reckoning Position (DR)</w:t>
            </w:r>
          </w:p>
          <w:p w14:paraId="39EC64B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Explanation of EP</w:t>
            </w:r>
          </w:p>
          <w:p w14:paraId="3CE10E02"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Effect of tides and currents</w:t>
            </w:r>
          </w:p>
          <w:p w14:paraId="20E345C9"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Effect of wind/leeway</w:t>
            </w:r>
          </w:p>
        </w:tc>
        <w:tc>
          <w:tcPr>
            <w:tcW w:w="2551" w:type="dxa"/>
            <w:tcBorders>
              <w:top w:val="single" w:sz="12" w:space="0" w:color="auto"/>
            </w:tcBorders>
          </w:tcPr>
          <w:p w14:paraId="49F8E871" w14:textId="77777777" w:rsidR="001665A3" w:rsidRPr="003B629F" w:rsidRDefault="001665A3" w:rsidP="00152969">
            <w:pPr>
              <w:jc w:val="center"/>
              <w:rPr>
                <w:rFonts w:ascii="Calibri" w:hAnsi="Calibri"/>
                <w:sz w:val="22"/>
                <w:szCs w:val="22"/>
              </w:rPr>
            </w:pPr>
          </w:p>
        </w:tc>
        <w:tc>
          <w:tcPr>
            <w:tcW w:w="2694" w:type="dxa"/>
            <w:tcBorders>
              <w:top w:val="single" w:sz="12" w:space="0" w:color="auto"/>
            </w:tcBorders>
          </w:tcPr>
          <w:p w14:paraId="6CFA0845" w14:textId="77777777" w:rsidR="001665A3" w:rsidRPr="003B629F" w:rsidRDefault="001665A3" w:rsidP="00152969">
            <w:pPr>
              <w:jc w:val="center"/>
              <w:rPr>
                <w:rFonts w:ascii="Calibri" w:hAnsi="Calibri"/>
                <w:sz w:val="22"/>
                <w:szCs w:val="22"/>
              </w:rPr>
            </w:pPr>
          </w:p>
        </w:tc>
      </w:tr>
      <w:tr w:rsidR="001665A3" w:rsidRPr="003B629F" w14:paraId="7B01AA1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91E928B" w14:textId="42A383DF" w:rsidR="001665A3" w:rsidRPr="003B629F" w:rsidRDefault="005A6A7B" w:rsidP="00152969">
            <w:pPr>
              <w:pStyle w:val="Tablelevel1bold"/>
              <w:rPr>
                <w:rFonts w:ascii="Calibri" w:hAnsi="Calibri"/>
                <w:b w:val="0"/>
                <w:sz w:val="22"/>
                <w:szCs w:val="22"/>
              </w:rPr>
            </w:pPr>
            <w:bookmarkStart w:id="2928" w:name="_Toc446917386"/>
            <w:bookmarkStart w:id="2929" w:name="_Toc111617443"/>
            <w:r>
              <w:rPr>
                <w:rFonts w:ascii="Calibri" w:hAnsi="Calibri"/>
                <w:b w:val="0"/>
                <w:sz w:val="22"/>
                <w:szCs w:val="22"/>
              </w:rPr>
              <w:t>Updating</w:t>
            </w:r>
            <w:r w:rsidR="001665A3" w:rsidRPr="003B629F">
              <w:rPr>
                <w:rFonts w:ascii="Calibri" w:hAnsi="Calibri"/>
                <w:b w:val="0"/>
                <w:sz w:val="22"/>
                <w:szCs w:val="22"/>
              </w:rPr>
              <w:t xml:space="preserve"> charts and publications </w:t>
            </w:r>
            <w:bookmarkEnd w:id="2928"/>
            <w:bookmarkEnd w:id="2929"/>
          </w:p>
          <w:p w14:paraId="74E8889A" w14:textId="0214EFC1" w:rsidR="001665A3" w:rsidRPr="003B629F" w:rsidRDefault="001665A3" w:rsidP="00152969">
            <w:pPr>
              <w:pStyle w:val="Tablelevel2"/>
              <w:rPr>
                <w:rFonts w:ascii="Calibri" w:hAnsi="Calibri"/>
                <w:sz w:val="22"/>
                <w:szCs w:val="22"/>
              </w:rPr>
            </w:pPr>
            <w:r w:rsidRPr="003B629F">
              <w:rPr>
                <w:rFonts w:ascii="Calibri" w:hAnsi="Calibri"/>
                <w:sz w:val="22"/>
                <w:szCs w:val="22"/>
              </w:rPr>
              <w:t>Notices to Mariners</w:t>
            </w:r>
          </w:p>
          <w:p w14:paraId="30BD53FD" w14:textId="3252211D" w:rsidR="001665A3" w:rsidRPr="003B629F" w:rsidRDefault="001665A3" w:rsidP="00152969">
            <w:pPr>
              <w:pStyle w:val="Tablelevel2"/>
              <w:rPr>
                <w:rFonts w:ascii="Calibri" w:hAnsi="Calibri"/>
                <w:sz w:val="22"/>
                <w:szCs w:val="22"/>
              </w:rPr>
            </w:pPr>
            <w:r w:rsidRPr="003B629F">
              <w:rPr>
                <w:rFonts w:ascii="Calibri" w:hAnsi="Calibri"/>
                <w:sz w:val="22"/>
                <w:szCs w:val="22"/>
              </w:rPr>
              <w:t xml:space="preserve">Methods of </w:t>
            </w:r>
            <w:r w:rsidR="005A6A7B">
              <w:rPr>
                <w:rFonts w:ascii="Calibri" w:hAnsi="Calibri"/>
                <w:sz w:val="22"/>
                <w:szCs w:val="22"/>
              </w:rPr>
              <w:t xml:space="preserve">updating </w:t>
            </w:r>
          </w:p>
          <w:p w14:paraId="3CFF9DA0" w14:textId="7325E88A" w:rsidR="001665A3" w:rsidRPr="003B629F" w:rsidRDefault="002A5EE4" w:rsidP="00152969">
            <w:pPr>
              <w:pStyle w:val="Tablelevel2"/>
              <w:rPr>
                <w:rFonts w:ascii="Calibri" w:hAnsi="Calibri"/>
                <w:sz w:val="22"/>
                <w:szCs w:val="22"/>
              </w:rPr>
            </w:pPr>
            <w:r>
              <w:rPr>
                <w:rFonts w:ascii="Calibri" w:hAnsi="Calibri"/>
                <w:sz w:val="22"/>
                <w:szCs w:val="22"/>
              </w:rPr>
              <w:t>Terminology in corrections and updates</w:t>
            </w:r>
          </w:p>
          <w:p w14:paraId="42CFB2A5"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Temporary and preliminary corrections</w:t>
            </w:r>
          </w:p>
        </w:tc>
        <w:tc>
          <w:tcPr>
            <w:tcW w:w="2551" w:type="dxa"/>
          </w:tcPr>
          <w:p w14:paraId="35054533" w14:textId="77777777" w:rsidR="001665A3" w:rsidRPr="003B629F" w:rsidRDefault="001665A3" w:rsidP="00152969">
            <w:pPr>
              <w:jc w:val="center"/>
              <w:rPr>
                <w:rFonts w:ascii="Calibri" w:hAnsi="Calibri"/>
                <w:sz w:val="22"/>
                <w:szCs w:val="22"/>
              </w:rPr>
            </w:pPr>
          </w:p>
        </w:tc>
        <w:tc>
          <w:tcPr>
            <w:tcW w:w="2694" w:type="dxa"/>
          </w:tcPr>
          <w:p w14:paraId="263C8687" w14:textId="77777777" w:rsidR="001665A3" w:rsidRPr="003B629F" w:rsidRDefault="001665A3" w:rsidP="00152969">
            <w:pPr>
              <w:jc w:val="center"/>
              <w:rPr>
                <w:rFonts w:ascii="Calibri" w:hAnsi="Calibri"/>
                <w:sz w:val="22"/>
                <w:szCs w:val="22"/>
              </w:rPr>
            </w:pPr>
          </w:p>
        </w:tc>
      </w:tr>
    </w:tbl>
    <w:p w14:paraId="09E6B495" w14:textId="77777777" w:rsidR="001665A3" w:rsidRDefault="001665A3" w:rsidP="00152969">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47D0E625" w14:textId="77777777" w:rsidTr="00DB499E">
        <w:trPr>
          <w:cantSplit/>
          <w:tblHeader/>
          <w:jc w:val="center"/>
        </w:trPr>
        <w:tc>
          <w:tcPr>
            <w:tcW w:w="8897" w:type="dxa"/>
            <w:tcBorders>
              <w:bottom w:val="single" w:sz="12" w:space="0" w:color="auto"/>
            </w:tcBorders>
            <w:vAlign w:val="center"/>
          </w:tcPr>
          <w:p w14:paraId="72AA8095" w14:textId="77777777" w:rsidR="001665A3" w:rsidRPr="003B629F" w:rsidRDefault="001665A3" w:rsidP="00152969">
            <w:pPr>
              <w:pStyle w:val="Tableheading"/>
            </w:pPr>
            <w:r w:rsidRPr="003B629F">
              <w:lastRenderedPageBreak/>
              <w:t>Subjects / Learning Objectives</w:t>
            </w:r>
          </w:p>
        </w:tc>
        <w:tc>
          <w:tcPr>
            <w:tcW w:w="2551" w:type="dxa"/>
            <w:tcBorders>
              <w:bottom w:val="single" w:sz="12" w:space="0" w:color="auto"/>
            </w:tcBorders>
            <w:vAlign w:val="center"/>
          </w:tcPr>
          <w:p w14:paraId="1213C6C6"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1BBD4A1C" w14:textId="77777777" w:rsidR="001665A3" w:rsidRPr="003B629F" w:rsidRDefault="001665A3" w:rsidP="00152969">
            <w:pPr>
              <w:pStyle w:val="Tableheading"/>
            </w:pPr>
            <w:r w:rsidRPr="003B629F">
              <w:t>Teaching Aid</w:t>
            </w:r>
          </w:p>
        </w:tc>
      </w:tr>
      <w:tr w:rsidR="001665A3" w:rsidRPr="003B629F" w14:paraId="23917E68"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419E858" w14:textId="77777777" w:rsidR="001665A3" w:rsidRPr="003B629F" w:rsidRDefault="001665A3" w:rsidP="00152969">
            <w:pPr>
              <w:pStyle w:val="Tablelevel1bold"/>
              <w:rPr>
                <w:rFonts w:ascii="Calibri" w:hAnsi="Calibri"/>
                <w:sz w:val="22"/>
                <w:szCs w:val="22"/>
              </w:rPr>
            </w:pPr>
            <w:r w:rsidRPr="003B629F">
              <w:rPr>
                <w:rFonts w:ascii="Calibri" w:hAnsi="Calibri"/>
                <w:sz w:val="22"/>
                <w:szCs w:val="22"/>
              </w:rPr>
              <w:t>Collision regulations</w:t>
            </w:r>
          </w:p>
        </w:tc>
        <w:tc>
          <w:tcPr>
            <w:tcW w:w="2551" w:type="dxa"/>
          </w:tcPr>
          <w:p w14:paraId="60F335B5" w14:textId="77777777" w:rsidR="001665A3" w:rsidRPr="003B629F" w:rsidRDefault="001665A3" w:rsidP="00152969">
            <w:pPr>
              <w:jc w:val="center"/>
              <w:rPr>
                <w:rFonts w:ascii="Calibri" w:hAnsi="Calibri"/>
                <w:sz w:val="22"/>
                <w:szCs w:val="22"/>
              </w:rPr>
            </w:pPr>
          </w:p>
        </w:tc>
        <w:tc>
          <w:tcPr>
            <w:tcW w:w="2694" w:type="dxa"/>
          </w:tcPr>
          <w:p w14:paraId="6D60545E" w14:textId="77777777" w:rsidR="001665A3" w:rsidRPr="003B629F" w:rsidRDefault="001665A3" w:rsidP="00152969">
            <w:pPr>
              <w:jc w:val="center"/>
              <w:rPr>
                <w:rFonts w:ascii="Calibri" w:hAnsi="Calibri"/>
                <w:sz w:val="22"/>
                <w:szCs w:val="22"/>
              </w:rPr>
            </w:pPr>
          </w:p>
        </w:tc>
      </w:tr>
      <w:tr w:rsidR="0022526D" w:rsidRPr="003B629F" w14:paraId="4438AAB3"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A7D5B9B" w14:textId="1D5ECC66" w:rsidR="0022526D" w:rsidRPr="00BE2B62" w:rsidRDefault="00D538D7" w:rsidP="00152969">
            <w:pPr>
              <w:pStyle w:val="Tablelevel1bold"/>
              <w:rPr>
                <w:rFonts w:ascii="Calibri" w:hAnsi="Calibri"/>
                <w:b w:val="0"/>
                <w:i/>
                <w:iCs/>
                <w:sz w:val="22"/>
                <w:szCs w:val="22"/>
              </w:rPr>
            </w:pPr>
            <w:r>
              <w:rPr>
                <w:rFonts w:ascii="Calibri" w:hAnsi="Calibri"/>
                <w:b w:val="0"/>
                <w:i/>
                <w:iCs/>
                <w:sz w:val="22"/>
                <w:szCs w:val="22"/>
              </w:rPr>
              <w:t>Explain</w:t>
            </w:r>
            <w:r w:rsidR="00BE2B62" w:rsidRPr="00BE2B62">
              <w:rPr>
                <w:rFonts w:ascii="Calibri" w:hAnsi="Calibri"/>
                <w:b w:val="0"/>
                <w:i/>
                <w:iCs/>
                <w:sz w:val="22"/>
                <w:szCs w:val="22"/>
              </w:rPr>
              <w:t xml:space="preserve"> the International Regulations for Preventing Collisions at Sea (COLREGS). </w:t>
            </w:r>
          </w:p>
        </w:tc>
        <w:tc>
          <w:tcPr>
            <w:tcW w:w="2551" w:type="dxa"/>
          </w:tcPr>
          <w:p w14:paraId="3630525A" w14:textId="77777777" w:rsidR="0022526D" w:rsidRPr="003B629F" w:rsidRDefault="0022526D" w:rsidP="00152969">
            <w:pPr>
              <w:pStyle w:val="Tablelevel1"/>
              <w:jc w:val="center"/>
              <w:rPr>
                <w:rFonts w:ascii="Calibri" w:hAnsi="Calibri"/>
                <w:szCs w:val="22"/>
              </w:rPr>
            </w:pPr>
          </w:p>
        </w:tc>
        <w:tc>
          <w:tcPr>
            <w:tcW w:w="2694" w:type="dxa"/>
          </w:tcPr>
          <w:p w14:paraId="76D42913" w14:textId="77777777" w:rsidR="0022526D" w:rsidRPr="003B629F" w:rsidRDefault="0022526D" w:rsidP="00152969">
            <w:pPr>
              <w:pStyle w:val="Tablelevel1"/>
              <w:jc w:val="center"/>
              <w:rPr>
                <w:rFonts w:ascii="Calibri" w:hAnsi="Calibri"/>
                <w:szCs w:val="22"/>
              </w:rPr>
            </w:pPr>
          </w:p>
        </w:tc>
      </w:tr>
      <w:tr w:rsidR="001665A3" w:rsidRPr="003B629F" w14:paraId="1F73F95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0AEA611" w14:textId="77777777" w:rsidR="001665A3" w:rsidRPr="003B629F" w:rsidRDefault="001665A3" w:rsidP="00152969">
            <w:pPr>
              <w:pStyle w:val="Tablelevel1"/>
              <w:rPr>
                <w:rFonts w:ascii="Calibri" w:hAnsi="Calibri"/>
                <w:szCs w:val="22"/>
              </w:rPr>
            </w:pPr>
            <w:r w:rsidRPr="003B629F">
              <w:rPr>
                <w:rFonts w:ascii="Calibri" w:hAnsi="Calibri"/>
                <w:szCs w:val="22"/>
              </w:rPr>
              <w:t>Definitions of specific terms in the Collision Regulations</w:t>
            </w:r>
          </w:p>
          <w:p w14:paraId="47258782"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of the Collision Regulations</w:t>
            </w:r>
          </w:p>
          <w:p w14:paraId="05CC5BF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for ships</w:t>
            </w:r>
          </w:p>
          <w:p w14:paraId="0BF0306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as pertains to VTS</w:t>
            </w:r>
          </w:p>
          <w:p w14:paraId="187E937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Enforcement of regulations</w:t>
            </w:r>
          </w:p>
          <w:p w14:paraId="4AEB720D" w14:textId="77777777" w:rsidR="001665A3" w:rsidRPr="003B629F" w:rsidRDefault="001665A3" w:rsidP="00152969">
            <w:pPr>
              <w:pStyle w:val="Tablelevel1"/>
              <w:rPr>
                <w:rFonts w:ascii="Calibri" w:hAnsi="Calibri"/>
                <w:szCs w:val="22"/>
              </w:rPr>
            </w:pPr>
            <w:r w:rsidRPr="003B629F">
              <w:rPr>
                <w:rFonts w:ascii="Calibri" w:hAnsi="Calibri"/>
                <w:szCs w:val="22"/>
              </w:rPr>
              <w:t>Basic steering and sailing rules</w:t>
            </w:r>
          </w:p>
          <w:p w14:paraId="45833D4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International regulations</w:t>
            </w:r>
          </w:p>
          <w:p w14:paraId="56D3B858"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National specifications and variances</w:t>
            </w:r>
          </w:p>
          <w:p w14:paraId="1353EE19" w14:textId="77777777" w:rsidR="001665A3" w:rsidRPr="003B629F" w:rsidRDefault="001665A3" w:rsidP="00152969">
            <w:pPr>
              <w:pStyle w:val="Tablelevel1"/>
              <w:rPr>
                <w:rFonts w:ascii="Calibri" w:hAnsi="Calibri"/>
                <w:szCs w:val="22"/>
              </w:rPr>
            </w:pPr>
            <w:r w:rsidRPr="003B629F">
              <w:rPr>
                <w:rFonts w:ascii="Calibri" w:hAnsi="Calibri"/>
                <w:szCs w:val="22"/>
              </w:rPr>
              <w:t>Conduct of vessels in specific conditions</w:t>
            </w:r>
          </w:p>
          <w:p w14:paraId="15E1FEAA"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Conduct in narrow channels</w:t>
            </w:r>
          </w:p>
          <w:p w14:paraId="19F38179"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Conduct in Traffic Separation Schemes</w:t>
            </w:r>
          </w:p>
          <w:p w14:paraId="2DBABDE6" w14:textId="77777777" w:rsidR="001665A3" w:rsidRPr="003B629F" w:rsidRDefault="001665A3" w:rsidP="00152969">
            <w:pPr>
              <w:pStyle w:val="Tablelevel1"/>
              <w:rPr>
                <w:rFonts w:ascii="Calibri" w:hAnsi="Calibri"/>
                <w:szCs w:val="22"/>
              </w:rPr>
            </w:pPr>
            <w:r w:rsidRPr="003B629F">
              <w:rPr>
                <w:rFonts w:ascii="Calibri" w:hAnsi="Calibri"/>
                <w:szCs w:val="22"/>
              </w:rPr>
              <w:t xml:space="preserve">International Distress Signals </w:t>
            </w:r>
          </w:p>
          <w:p w14:paraId="7013EA35"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Annex IV to the Collision Regulations</w:t>
            </w:r>
          </w:p>
          <w:p w14:paraId="470CE24C" w14:textId="77777777" w:rsidR="001665A3" w:rsidRPr="003B629F" w:rsidRDefault="001665A3" w:rsidP="00152969">
            <w:pPr>
              <w:pStyle w:val="Tablelevel1"/>
              <w:rPr>
                <w:rFonts w:ascii="Calibri" w:hAnsi="Calibri"/>
                <w:szCs w:val="22"/>
              </w:rPr>
            </w:pPr>
            <w:r w:rsidRPr="003B629F">
              <w:rPr>
                <w:rFonts w:ascii="Calibri" w:hAnsi="Calibri"/>
                <w:szCs w:val="22"/>
              </w:rPr>
              <w:t>Basic lights, shapes and sounds as described in the Regulations</w:t>
            </w:r>
          </w:p>
          <w:p w14:paraId="54525EF1" w14:textId="77777777" w:rsidR="001665A3" w:rsidRPr="003B629F" w:rsidRDefault="001665A3" w:rsidP="00152969">
            <w:pPr>
              <w:pStyle w:val="Tablelevel1bold"/>
              <w:rPr>
                <w:rFonts w:ascii="Calibri" w:hAnsi="Calibri"/>
                <w:b w:val="0"/>
                <w:sz w:val="22"/>
                <w:szCs w:val="22"/>
              </w:rPr>
            </w:pPr>
            <w:r w:rsidRPr="003B629F">
              <w:rPr>
                <w:rFonts w:ascii="Calibri" w:hAnsi="Calibri"/>
                <w:b w:val="0"/>
                <w:sz w:val="22"/>
                <w:szCs w:val="22"/>
              </w:rPr>
              <w:t>Description of the contents of Annexes I and III, and parts E and F</w:t>
            </w:r>
          </w:p>
        </w:tc>
        <w:tc>
          <w:tcPr>
            <w:tcW w:w="2551" w:type="dxa"/>
          </w:tcPr>
          <w:p w14:paraId="77111B83" w14:textId="77777777" w:rsidR="001665A3" w:rsidRPr="003B629F" w:rsidRDefault="001665A3" w:rsidP="00152969">
            <w:pPr>
              <w:pStyle w:val="Tablelevel1"/>
              <w:jc w:val="center"/>
              <w:rPr>
                <w:rFonts w:ascii="Calibri" w:hAnsi="Calibri"/>
                <w:szCs w:val="22"/>
              </w:rPr>
            </w:pPr>
            <w:r w:rsidRPr="003B629F">
              <w:rPr>
                <w:rFonts w:ascii="Calibri" w:hAnsi="Calibri"/>
                <w:szCs w:val="22"/>
              </w:rPr>
              <w:t>R7</w:t>
            </w:r>
          </w:p>
        </w:tc>
        <w:tc>
          <w:tcPr>
            <w:tcW w:w="2694" w:type="dxa"/>
          </w:tcPr>
          <w:p w14:paraId="66597A3B" w14:textId="77777777" w:rsidR="001665A3" w:rsidRPr="003B629F" w:rsidRDefault="001665A3" w:rsidP="00152969">
            <w:pPr>
              <w:pStyle w:val="Tablelevel1"/>
              <w:jc w:val="center"/>
              <w:rPr>
                <w:rFonts w:ascii="Calibri" w:hAnsi="Calibri"/>
                <w:szCs w:val="22"/>
              </w:rPr>
            </w:pPr>
            <w:r w:rsidRPr="003B629F">
              <w:rPr>
                <w:rFonts w:ascii="Calibri" w:hAnsi="Calibri"/>
                <w:szCs w:val="22"/>
              </w:rPr>
              <w:t>A1, A2</w:t>
            </w:r>
          </w:p>
          <w:p w14:paraId="11B31D33" w14:textId="77777777" w:rsidR="001665A3" w:rsidRPr="003B629F" w:rsidRDefault="001665A3" w:rsidP="00152969">
            <w:pPr>
              <w:pStyle w:val="Tablelevel1"/>
              <w:jc w:val="center"/>
              <w:rPr>
                <w:rFonts w:ascii="Calibri" w:hAnsi="Calibri"/>
                <w:szCs w:val="22"/>
              </w:rPr>
            </w:pPr>
            <w:r w:rsidRPr="003B629F">
              <w:rPr>
                <w:rFonts w:ascii="Calibri" w:hAnsi="Calibri"/>
                <w:szCs w:val="22"/>
              </w:rPr>
              <w:t>Case studies</w:t>
            </w:r>
          </w:p>
        </w:tc>
      </w:tr>
    </w:tbl>
    <w:p w14:paraId="3F31EB01" w14:textId="77777777" w:rsidR="001665A3" w:rsidRDefault="001665A3" w:rsidP="00152969">
      <w:bookmarkStart w:id="2930" w:name="_Toc446917389"/>
      <w:bookmarkStart w:id="2931" w:name="_Toc111617446"/>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2E63CF65" w14:textId="77777777" w:rsidTr="00DB499E">
        <w:trPr>
          <w:cantSplit/>
          <w:tblHeader/>
          <w:jc w:val="center"/>
        </w:trPr>
        <w:tc>
          <w:tcPr>
            <w:tcW w:w="8897" w:type="dxa"/>
            <w:tcBorders>
              <w:bottom w:val="single" w:sz="12" w:space="0" w:color="auto"/>
            </w:tcBorders>
            <w:vAlign w:val="center"/>
          </w:tcPr>
          <w:p w14:paraId="7911621F" w14:textId="77777777" w:rsidR="001665A3" w:rsidRPr="003B629F" w:rsidRDefault="001665A3" w:rsidP="00152969">
            <w:pPr>
              <w:pStyle w:val="Tableheading"/>
            </w:pPr>
            <w:r w:rsidRPr="003B629F">
              <w:lastRenderedPageBreak/>
              <w:t>Subjects / Learning Objectives</w:t>
            </w:r>
          </w:p>
        </w:tc>
        <w:tc>
          <w:tcPr>
            <w:tcW w:w="2551" w:type="dxa"/>
            <w:tcBorders>
              <w:bottom w:val="single" w:sz="12" w:space="0" w:color="auto"/>
            </w:tcBorders>
            <w:vAlign w:val="center"/>
          </w:tcPr>
          <w:p w14:paraId="2AEE3A85"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1047D284" w14:textId="77777777" w:rsidR="001665A3" w:rsidRPr="003B629F" w:rsidRDefault="001665A3" w:rsidP="00152969">
            <w:pPr>
              <w:pStyle w:val="Tableheading"/>
            </w:pPr>
            <w:r w:rsidRPr="003B629F">
              <w:t>Teaching Aid</w:t>
            </w:r>
          </w:p>
        </w:tc>
      </w:tr>
      <w:tr w:rsidR="001665A3" w:rsidRPr="003B629F" w14:paraId="4A87A39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nil"/>
            </w:tcBorders>
          </w:tcPr>
          <w:p w14:paraId="46182D6F" w14:textId="77777777" w:rsidR="001665A3" w:rsidRPr="003B629F" w:rsidRDefault="001665A3" w:rsidP="00152969">
            <w:pPr>
              <w:pStyle w:val="Tablelevel1bold"/>
              <w:rPr>
                <w:rFonts w:ascii="Calibri" w:hAnsi="Calibri"/>
                <w:sz w:val="22"/>
                <w:szCs w:val="22"/>
              </w:rPr>
            </w:pPr>
            <w:r w:rsidRPr="003B629F">
              <w:rPr>
                <w:rFonts w:ascii="Calibri" w:hAnsi="Calibri"/>
                <w:sz w:val="22"/>
                <w:szCs w:val="22"/>
              </w:rPr>
              <w:t>Aids to Navigation</w:t>
            </w:r>
            <w:bookmarkEnd w:id="2930"/>
            <w:bookmarkEnd w:id="2931"/>
          </w:p>
        </w:tc>
        <w:tc>
          <w:tcPr>
            <w:tcW w:w="2551" w:type="dxa"/>
            <w:tcBorders>
              <w:top w:val="nil"/>
            </w:tcBorders>
          </w:tcPr>
          <w:p w14:paraId="2893C9B3" w14:textId="77777777" w:rsidR="001665A3" w:rsidRPr="003B629F" w:rsidRDefault="001665A3" w:rsidP="00152969">
            <w:pPr>
              <w:jc w:val="center"/>
              <w:rPr>
                <w:rFonts w:ascii="Calibri" w:hAnsi="Calibri"/>
                <w:sz w:val="22"/>
                <w:szCs w:val="22"/>
              </w:rPr>
            </w:pPr>
          </w:p>
        </w:tc>
        <w:tc>
          <w:tcPr>
            <w:tcW w:w="2694" w:type="dxa"/>
            <w:tcBorders>
              <w:top w:val="nil"/>
            </w:tcBorders>
          </w:tcPr>
          <w:p w14:paraId="48ADB1B7" w14:textId="77777777" w:rsidR="001665A3" w:rsidRPr="003B629F" w:rsidRDefault="001665A3" w:rsidP="00152969">
            <w:pPr>
              <w:jc w:val="center"/>
              <w:rPr>
                <w:rFonts w:ascii="Calibri" w:hAnsi="Calibri"/>
                <w:sz w:val="22"/>
                <w:szCs w:val="22"/>
              </w:rPr>
            </w:pPr>
          </w:p>
        </w:tc>
      </w:tr>
      <w:tr w:rsidR="00CB04E4" w:rsidRPr="003B629F" w14:paraId="29D9BF09"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nil"/>
            </w:tcBorders>
          </w:tcPr>
          <w:p w14:paraId="563B4A6F" w14:textId="2D67D4E5" w:rsidR="00CB04E4" w:rsidRPr="00CB04E4" w:rsidRDefault="000D16D5" w:rsidP="00152969">
            <w:pPr>
              <w:pStyle w:val="Tablelevel1bold"/>
              <w:rPr>
                <w:rFonts w:ascii="Calibri" w:hAnsi="Calibri"/>
                <w:i/>
                <w:iCs/>
                <w:sz w:val="22"/>
                <w:szCs w:val="22"/>
              </w:rPr>
            </w:pPr>
            <w:r>
              <w:rPr>
                <w:rFonts w:ascii="Calibri" w:hAnsi="Calibri"/>
                <w:b w:val="0"/>
                <w:i/>
                <w:iCs/>
                <w:sz w:val="22"/>
                <w:szCs w:val="22"/>
              </w:rPr>
              <w:t>Explain the</w:t>
            </w:r>
            <w:r w:rsidR="00CB04E4" w:rsidRPr="00CB04E4">
              <w:rPr>
                <w:rFonts w:ascii="Calibri" w:hAnsi="Calibri"/>
                <w:b w:val="0"/>
                <w:i/>
                <w:iCs/>
                <w:sz w:val="22"/>
                <w:szCs w:val="22"/>
              </w:rPr>
              <w:t xml:space="preserve"> </w:t>
            </w:r>
            <w:r w:rsidR="00B44492">
              <w:rPr>
                <w:rFonts w:ascii="Calibri" w:hAnsi="Calibri"/>
                <w:b w:val="0"/>
                <w:i/>
                <w:iCs/>
                <w:sz w:val="22"/>
                <w:szCs w:val="22"/>
              </w:rPr>
              <w:t>role of aids to navigation and the IALA International Maritime Buoyage System (MBS) in safe navigation.</w:t>
            </w:r>
          </w:p>
        </w:tc>
        <w:tc>
          <w:tcPr>
            <w:tcW w:w="2551" w:type="dxa"/>
            <w:tcBorders>
              <w:top w:val="nil"/>
            </w:tcBorders>
          </w:tcPr>
          <w:p w14:paraId="3BA357DF" w14:textId="77777777" w:rsidR="00CB04E4" w:rsidRPr="003B629F" w:rsidRDefault="00CB04E4" w:rsidP="00152969">
            <w:pPr>
              <w:jc w:val="center"/>
              <w:rPr>
                <w:rFonts w:ascii="Calibri" w:hAnsi="Calibri"/>
                <w:sz w:val="22"/>
                <w:szCs w:val="22"/>
              </w:rPr>
            </w:pPr>
          </w:p>
        </w:tc>
        <w:tc>
          <w:tcPr>
            <w:tcW w:w="2694" w:type="dxa"/>
            <w:tcBorders>
              <w:top w:val="nil"/>
            </w:tcBorders>
          </w:tcPr>
          <w:p w14:paraId="046ECDCC" w14:textId="77777777" w:rsidR="00CB04E4" w:rsidRPr="003B629F" w:rsidRDefault="00CB04E4" w:rsidP="00152969">
            <w:pPr>
              <w:jc w:val="center"/>
              <w:rPr>
                <w:rFonts w:ascii="Calibri" w:hAnsi="Calibri"/>
                <w:sz w:val="22"/>
                <w:szCs w:val="22"/>
              </w:rPr>
            </w:pPr>
          </w:p>
        </w:tc>
      </w:tr>
      <w:tr w:rsidR="001665A3" w:rsidRPr="003B629F" w14:paraId="5AE229C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898CA78" w14:textId="77777777" w:rsidR="00B44492" w:rsidRPr="003B629F" w:rsidRDefault="00B44492" w:rsidP="00B44492">
            <w:pPr>
              <w:pStyle w:val="Tablelevel1bold"/>
              <w:rPr>
                <w:rFonts w:ascii="Calibri" w:hAnsi="Calibri"/>
                <w:b w:val="0"/>
                <w:sz w:val="22"/>
                <w:szCs w:val="22"/>
              </w:rPr>
            </w:pPr>
            <w:bookmarkStart w:id="2932" w:name="_Toc446917390"/>
            <w:bookmarkStart w:id="2933" w:name="_Toc111617447"/>
            <w:r w:rsidRPr="003B629F">
              <w:rPr>
                <w:rFonts w:ascii="Calibri" w:hAnsi="Calibri"/>
                <w:b w:val="0"/>
                <w:sz w:val="22"/>
                <w:szCs w:val="22"/>
              </w:rPr>
              <w:t>Regulations pertaining to buoyage systems</w:t>
            </w:r>
          </w:p>
          <w:p w14:paraId="4CF71952" w14:textId="77777777" w:rsidR="00B44492" w:rsidRDefault="00B44492" w:rsidP="00B44492">
            <w:pPr>
              <w:pStyle w:val="Tablelevel1bold"/>
              <w:rPr>
                <w:rFonts w:ascii="Calibri" w:hAnsi="Calibri"/>
                <w:b w:val="0"/>
                <w:sz w:val="22"/>
                <w:szCs w:val="22"/>
              </w:rPr>
            </w:pPr>
            <w:r>
              <w:rPr>
                <w:rFonts w:ascii="Calibri" w:hAnsi="Calibri"/>
                <w:b w:val="0"/>
                <w:sz w:val="22"/>
                <w:szCs w:val="22"/>
              </w:rPr>
              <w:t>Types of AtoN</w:t>
            </w:r>
          </w:p>
          <w:p w14:paraId="3E934B83" w14:textId="77777777" w:rsidR="00B44492" w:rsidRDefault="00B44492" w:rsidP="00B44492">
            <w:pPr>
              <w:pStyle w:val="Tablelevel1bold"/>
              <w:ind w:left="517"/>
              <w:rPr>
                <w:rFonts w:ascii="Calibri" w:hAnsi="Calibri"/>
                <w:b w:val="0"/>
                <w:sz w:val="22"/>
                <w:szCs w:val="22"/>
              </w:rPr>
            </w:pPr>
            <w:r>
              <w:rPr>
                <w:rFonts w:ascii="Calibri" w:hAnsi="Calibri"/>
                <w:b w:val="0"/>
                <w:sz w:val="22"/>
                <w:szCs w:val="22"/>
              </w:rPr>
              <w:t>RACONS</w:t>
            </w:r>
          </w:p>
          <w:p w14:paraId="33C4A992" w14:textId="77777777" w:rsidR="00B44492" w:rsidRDefault="00B44492" w:rsidP="00B44492">
            <w:pPr>
              <w:pStyle w:val="Tablelevel1bold"/>
              <w:ind w:left="517"/>
              <w:rPr>
                <w:rFonts w:ascii="Calibri" w:hAnsi="Calibri"/>
                <w:b w:val="0"/>
                <w:sz w:val="22"/>
                <w:szCs w:val="22"/>
              </w:rPr>
            </w:pPr>
            <w:r>
              <w:rPr>
                <w:rFonts w:ascii="Calibri" w:hAnsi="Calibri"/>
                <w:b w:val="0"/>
                <w:sz w:val="22"/>
                <w:szCs w:val="22"/>
              </w:rPr>
              <w:t>Physical</w:t>
            </w:r>
          </w:p>
          <w:p w14:paraId="1AAA1CBC" w14:textId="77777777" w:rsidR="00B44492" w:rsidRDefault="00B44492" w:rsidP="00B44492">
            <w:pPr>
              <w:pStyle w:val="Tablelevel1bold"/>
              <w:ind w:left="517"/>
              <w:rPr>
                <w:rFonts w:ascii="Calibri" w:hAnsi="Calibri"/>
                <w:b w:val="0"/>
                <w:sz w:val="22"/>
                <w:szCs w:val="22"/>
              </w:rPr>
            </w:pPr>
            <w:r>
              <w:rPr>
                <w:rFonts w:ascii="Calibri" w:hAnsi="Calibri"/>
                <w:b w:val="0"/>
                <w:sz w:val="22"/>
                <w:szCs w:val="22"/>
              </w:rPr>
              <w:t>Virtual</w:t>
            </w:r>
          </w:p>
          <w:bookmarkEnd w:id="2932"/>
          <w:bookmarkEnd w:id="2933"/>
          <w:p w14:paraId="509B4666" w14:textId="334D7622" w:rsidR="001665A3" w:rsidRPr="003B629F" w:rsidRDefault="001665A3" w:rsidP="00152969">
            <w:pPr>
              <w:pStyle w:val="Tablelevel1bold"/>
              <w:rPr>
                <w:rFonts w:ascii="Calibri" w:hAnsi="Calibri"/>
                <w:b w:val="0"/>
                <w:sz w:val="22"/>
                <w:szCs w:val="22"/>
              </w:rPr>
            </w:pPr>
          </w:p>
          <w:p w14:paraId="6FE88487" w14:textId="77777777" w:rsidR="001665A3" w:rsidRPr="003B629F" w:rsidRDefault="001665A3" w:rsidP="00B44492">
            <w:pPr>
              <w:pStyle w:val="Tablelevel2"/>
              <w:ind w:left="0"/>
              <w:rPr>
                <w:rFonts w:ascii="Calibri" w:hAnsi="Calibri"/>
                <w:sz w:val="22"/>
                <w:szCs w:val="22"/>
              </w:rPr>
            </w:pPr>
            <w:r w:rsidRPr="003B629F">
              <w:rPr>
                <w:rFonts w:ascii="Calibri" w:hAnsi="Calibri"/>
                <w:sz w:val="22"/>
                <w:szCs w:val="22"/>
              </w:rPr>
              <w:t>Introduction to the International Maritime Buoyage System</w:t>
            </w:r>
          </w:p>
          <w:p w14:paraId="4631283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Lateral systems (IALA A &amp; B)</w:t>
            </w:r>
          </w:p>
          <w:p w14:paraId="66E021C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Cardinal systems</w:t>
            </w:r>
          </w:p>
          <w:p w14:paraId="3F7D267D" w14:textId="555BF025" w:rsidR="001665A3" w:rsidRDefault="001665A3" w:rsidP="00152969">
            <w:pPr>
              <w:pStyle w:val="Tablelevel3"/>
              <w:rPr>
                <w:rFonts w:ascii="Calibri" w:hAnsi="Calibri"/>
                <w:sz w:val="22"/>
                <w:szCs w:val="22"/>
              </w:rPr>
            </w:pPr>
            <w:r w:rsidRPr="003B629F">
              <w:rPr>
                <w:rFonts w:ascii="Calibri" w:hAnsi="Calibri"/>
                <w:sz w:val="22"/>
                <w:szCs w:val="22"/>
              </w:rPr>
              <w:t>Implications of various systems</w:t>
            </w:r>
          </w:p>
          <w:p w14:paraId="4318A29E" w14:textId="0390164D" w:rsidR="00026484" w:rsidRPr="003B629F" w:rsidRDefault="00026484" w:rsidP="00152969">
            <w:pPr>
              <w:pStyle w:val="Tablelevel3"/>
              <w:rPr>
                <w:rFonts w:ascii="Calibri" w:hAnsi="Calibri"/>
                <w:sz w:val="22"/>
                <w:szCs w:val="22"/>
              </w:rPr>
            </w:pPr>
            <w:r>
              <w:rPr>
                <w:rFonts w:ascii="Calibri" w:hAnsi="Calibri"/>
                <w:sz w:val="22"/>
                <w:szCs w:val="22"/>
              </w:rPr>
              <w:t>RACONS</w:t>
            </w:r>
          </w:p>
          <w:p w14:paraId="3C1B75A6" w14:textId="348389A2" w:rsidR="001665A3" w:rsidRPr="003B629F" w:rsidRDefault="001665A3" w:rsidP="00B44492">
            <w:pPr>
              <w:pStyle w:val="Tablelevel2"/>
              <w:ind w:left="0"/>
              <w:rPr>
                <w:rFonts w:ascii="Calibri" w:hAnsi="Calibri"/>
                <w:sz w:val="22"/>
                <w:szCs w:val="22"/>
              </w:rPr>
            </w:pPr>
            <w:r w:rsidRPr="003B629F">
              <w:rPr>
                <w:rFonts w:ascii="Calibri" w:hAnsi="Calibri"/>
                <w:sz w:val="22"/>
                <w:szCs w:val="22"/>
              </w:rPr>
              <w:t>Characteristics of floating aids</w:t>
            </w:r>
            <w:r w:rsidR="001E7B30">
              <w:rPr>
                <w:rFonts w:ascii="Calibri" w:hAnsi="Calibri"/>
                <w:sz w:val="22"/>
                <w:szCs w:val="22"/>
              </w:rPr>
              <w:t xml:space="preserve"> and Mobile AtoN (MAtoN)</w:t>
            </w:r>
          </w:p>
          <w:p w14:paraId="538689C9" w14:textId="21195B09" w:rsidR="001665A3" w:rsidRPr="003B629F" w:rsidRDefault="001665A3" w:rsidP="00152969">
            <w:pPr>
              <w:pStyle w:val="Tablelevel3"/>
              <w:rPr>
                <w:rFonts w:ascii="Calibri" w:hAnsi="Calibri"/>
                <w:sz w:val="22"/>
                <w:szCs w:val="22"/>
              </w:rPr>
            </w:pPr>
            <w:r w:rsidRPr="003B629F">
              <w:rPr>
                <w:rFonts w:ascii="Calibri" w:hAnsi="Calibri"/>
                <w:sz w:val="22"/>
                <w:szCs w:val="22"/>
              </w:rPr>
              <w:t>Placement of buoys</w:t>
            </w:r>
          </w:p>
          <w:p w14:paraId="6B60BFF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Fundamental rules for safe navigation</w:t>
            </w:r>
          </w:p>
          <w:p w14:paraId="79B0EEF8" w14:textId="64C6384B" w:rsidR="001665A3" w:rsidRPr="003B629F" w:rsidRDefault="001665A3" w:rsidP="00152969">
            <w:pPr>
              <w:pStyle w:val="Tablelevel3"/>
              <w:rPr>
                <w:rFonts w:ascii="Calibri" w:hAnsi="Calibri"/>
                <w:sz w:val="22"/>
                <w:szCs w:val="22"/>
              </w:rPr>
            </w:pPr>
            <w:r w:rsidRPr="003B629F">
              <w:rPr>
                <w:rFonts w:ascii="Calibri" w:hAnsi="Calibri"/>
                <w:sz w:val="22"/>
                <w:szCs w:val="22"/>
              </w:rPr>
              <w:t xml:space="preserve">Chart symbols and abbreviations </w:t>
            </w:r>
          </w:p>
          <w:p w14:paraId="13CC9FB3" w14:textId="236A6ECA" w:rsidR="001665A3" w:rsidRPr="003B629F" w:rsidRDefault="001665A3" w:rsidP="00152969">
            <w:pPr>
              <w:pStyle w:val="Tablelevel3"/>
              <w:rPr>
                <w:rFonts w:ascii="Calibri" w:hAnsi="Calibri"/>
                <w:sz w:val="22"/>
                <w:szCs w:val="22"/>
              </w:rPr>
            </w:pPr>
            <w:r w:rsidRPr="003B629F">
              <w:rPr>
                <w:rFonts w:ascii="Calibri" w:hAnsi="Calibri"/>
                <w:sz w:val="22"/>
                <w:szCs w:val="22"/>
              </w:rPr>
              <w:t xml:space="preserve">Numbering of </w:t>
            </w:r>
            <w:r w:rsidR="00B44492">
              <w:rPr>
                <w:rFonts w:ascii="Calibri" w:hAnsi="Calibri"/>
                <w:sz w:val="22"/>
                <w:szCs w:val="22"/>
              </w:rPr>
              <w:t>AtoN</w:t>
            </w:r>
          </w:p>
          <w:p w14:paraId="165A154B" w14:textId="40277C2F" w:rsidR="001665A3" w:rsidRPr="003B629F" w:rsidRDefault="001665A3" w:rsidP="00143907">
            <w:pPr>
              <w:pStyle w:val="Tablelevel2"/>
              <w:ind w:left="0"/>
              <w:rPr>
                <w:rFonts w:ascii="Calibri" w:hAnsi="Calibri"/>
                <w:sz w:val="22"/>
                <w:szCs w:val="22"/>
              </w:rPr>
            </w:pPr>
            <w:r w:rsidRPr="003B629F">
              <w:rPr>
                <w:rFonts w:ascii="Calibri" w:hAnsi="Calibri"/>
                <w:sz w:val="22"/>
                <w:szCs w:val="22"/>
              </w:rPr>
              <w:t>Characteristics of fixed aids</w:t>
            </w:r>
          </w:p>
          <w:p w14:paraId="18EFA55B"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Day beacons</w:t>
            </w:r>
          </w:p>
          <w:p w14:paraId="3CA755FF"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Light stations</w:t>
            </w:r>
          </w:p>
          <w:p w14:paraId="7A9AEB7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Ranges</w:t>
            </w:r>
          </w:p>
          <w:p w14:paraId="2448B15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Sector lights</w:t>
            </w:r>
          </w:p>
          <w:p w14:paraId="13C82090"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Leading lights</w:t>
            </w:r>
          </w:p>
          <w:p w14:paraId="7F95F280"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Fog signals</w:t>
            </w:r>
          </w:p>
        </w:tc>
        <w:tc>
          <w:tcPr>
            <w:tcW w:w="2551" w:type="dxa"/>
          </w:tcPr>
          <w:p w14:paraId="36850F90" w14:textId="77777777" w:rsidR="001665A3" w:rsidRPr="003B629F" w:rsidRDefault="001665A3" w:rsidP="00152969">
            <w:pPr>
              <w:pStyle w:val="Tablelevel1bold"/>
              <w:jc w:val="center"/>
              <w:rPr>
                <w:rFonts w:ascii="Calibri" w:hAnsi="Calibri"/>
                <w:b w:val="0"/>
                <w:sz w:val="22"/>
                <w:szCs w:val="22"/>
              </w:rPr>
            </w:pPr>
          </w:p>
          <w:p w14:paraId="29B2D2EB"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R43</w:t>
            </w:r>
          </w:p>
          <w:p w14:paraId="4C523F69" w14:textId="77777777" w:rsidR="001665A3" w:rsidRPr="003B629F" w:rsidRDefault="001665A3" w:rsidP="00152969">
            <w:pPr>
              <w:pStyle w:val="Tablelevel3"/>
              <w:ind w:left="0"/>
              <w:jc w:val="center"/>
              <w:rPr>
                <w:rFonts w:ascii="Calibri" w:hAnsi="Calibri"/>
                <w:sz w:val="22"/>
                <w:szCs w:val="22"/>
              </w:rPr>
            </w:pPr>
          </w:p>
          <w:p w14:paraId="0A578846" w14:textId="77777777" w:rsidR="001665A3" w:rsidRPr="003B629F" w:rsidRDefault="001665A3" w:rsidP="00152969">
            <w:pPr>
              <w:pStyle w:val="Tablelevel3"/>
              <w:ind w:left="0"/>
              <w:jc w:val="center"/>
              <w:rPr>
                <w:rFonts w:ascii="Calibri" w:hAnsi="Calibri"/>
                <w:sz w:val="22"/>
                <w:szCs w:val="22"/>
              </w:rPr>
            </w:pPr>
          </w:p>
          <w:p w14:paraId="5B1392D6" w14:textId="77777777" w:rsidR="001665A3" w:rsidRPr="003B629F" w:rsidRDefault="001665A3" w:rsidP="00152969">
            <w:pPr>
              <w:pStyle w:val="Tablelevel3"/>
              <w:ind w:left="0"/>
              <w:jc w:val="center"/>
              <w:rPr>
                <w:rFonts w:ascii="Calibri" w:hAnsi="Calibri"/>
                <w:sz w:val="22"/>
                <w:szCs w:val="22"/>
              </w:rPr>
            </w:pPr>
          </w:p>
          <w:p w14:paraId="18F4F86E" w14:textId="77777777" w:rsidR="001665A3" w:rsidRPr="003B629F" w:rsidRDefault="001665A3" w:rsidP="00152969">
            <w:pPr>
              <w:pStyle w:val="Tablelevel1bold"/>
              <w:jc w:val="center"/>
              <w:rPr>
                <w:rFonts w:ascii="Calibri" w:hAnsi="Calibri"/>
                <w:b w:val="0"/>
                <w:sz w:val="22"/>
                <w:szCs w:val="22"/>
              </w:rPr>
            </w:pPr>
          </w:p>
          <w:p w14:paraId="08EB61E4"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w:t>
            </w:r>
          </w:p>
          <w:p w14:paraId="491717B5" w14:textId="77777777" w:rsidR="001665A3" w:rsidRPr="003B629F" w:rsidRDefault="001665A3" w:rsidP="00152969">
            <w:pPr>
              <w:pStyle w:val="Tablelevel3"/>
              <w:ind w:left="0"/>
              <w:jc w:val="center"/>
              <w:rPr>
                <w:rFonts w:ascii="Calibri" w:hAnsi="Calibri"/>
                <w:sz w:val="22"/>
                <w:szCs w:val="22"/>
              </w:rPr>
            </w:pPr>
          </w:p>
          <w:p w14:paraId="15F55738" w14:textId="77777777" w:rsidR="001665A3" w:rsidRPr="003B629F" w:rsidRDefault="001665A3" w:rsidP="00152969">
            <w:pPr>
              <w:pStyle w:val="Tablelevel3"/>
              <w:ind w:left="0"/>
              <w:jc w:val="center"/>
              <w:rPr>
                <w:rFonts w:ascii="Calibri" w:hAnsi="Calibri"/>
                <w:sz w:val="22"/>
                <w:szCs w:val="22"/>
              </w:rPr>
            </w:pPr>
          </w:p>
          <w:p w14:paraId="001FB85E" w14:textId="77777777" w:rsidR="001665A3" w:rsidRPr="003B629F" w:rsidRDefault="001665A3" w:rsidP="00152969">
            <w:pPr>
              <w:pStyle w:val="Tablelevel3"/>
              <w:ind w:left="0"/>
              <w:jc w:val="center"/>
              <w:rPr>
                <w:rFonts w:ascii="Calibri" w:hAnsi="Calibri"/>
                <w:sz w:val="22"/>
                <w:szCs w:val="22"/>
              </w:rPr>
            </w:pPr>
          </w:p>
          <w:p w14:paraId="5BF0AA64" w14:textId="77777777" w:rsidR="001665A3" w:rsidRPr="003B629F" w:rsidRDefault="001665A3" w:rsidP="00152969">
            <w:pPr>
              <w:pStyle w:val="Tablelevel3"/>
              <w:ind w:left="0"/>
              <w:jc w:val="center"/>
              <w:rPr>
                <w:rFonts w:ascii="Calibri" w:hAnsi="Calibri"/>
                <w:sz w:val="22"/>
                <w:szCs w:val="22"/>
              </w:rPr>
            </w:pPr>
          </w:p>
          <w:p w14:paraId="3AC599AB" w14:textId="77777777" w:rsidR="001665A3" w:rsidRPr="003B629F" w:rsidRDefault="001665A3" w:rsidP="00152969">
            <w:pPr>
              <w:pStyle w:val="Tablelevel3"/>
              <w:ind w:left="0"/>
              <w:jc w:val="center"/>
              <w:rPr>
                <w:rFonts w:ascii="Calibri" w:hAnsi="Calibri"/>
                <w:sz w:val="22"/>
                <w:szCs w:val="22"/>
              </w:rPr>
            </w:pPr>
          </w:p>
          <w:p w14:paraId="49A50718" w14:textId="77777777" w:rsidR="001665A3" w:rsidRPr="003B629F" w:rsidRDefault="001665A3" w:rsidP="00152969">
            <w:pPr>
              <w:pStyle w:val="Tablelevel3"/>
              <w:ind w:left="0"/>
              <w:jc w:val="center"/>
              <w:rPr>
                <w:rFonts w:ascii="Calibri" w:hAnsi="Calibri"/>
                <w:sz w:val="22"/>
                <w:szCs w:val="22"/>
              </w:rPr>
            </w:pPr>
          </w:p>
          <w:p w14:paraId="5B0DF29E"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R42</w:t>
            </w:r>
          </w:p>
        </w:tc>
        <w:tc>
          <w:tcPr>
            <w:tcW w:w="2694" w:type="dxa"/>
          </w:tcPr>
          <w:p w14:paraId="41217B81" w14:textId="77777777" w:rsidR="001665A3" w:rsidRPr="003B629F" w:rsidRDefault="001665A3" w:rsidP="00152969">
            <w:pPr>
              <w:pStyle w:val="Tablelevel1bold"/>
              <w:jc w:val="center"/>
              <w:rPr>
                <w:rFonts w:ascii="Calibri" w:hAnsi="Calibri"/>
                <w:b w:val="0"/>
                <w:sz w:val="22"/>
                <w:szCs w:val="22"/>
              </w:rPr>
            </w:pPr>
          </w:p>
          <w:p w14:paraId="3C8BD11D"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A1, A2</w:t>
            </w:r>
          </w:p>
        </w:tc>
      </w:tr>
      <w:tr w:rsidR="001665A3" w:rsidRPr="003B629F" w14:paraId="2EA129E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05B32F2" w14:textId="5D4A063E" w:rsidR="00EB3A38" w:rsidRDefault="00EB3A38" w:rsidP="00152969">
            <w:pPr>
              <w:pStyle w:val="Tablelevel1bold"/>
              <w:rPr>
                <w:rFonts w:ascii="Calibri" w:hAnsi="Calibri"/>
                <w:b w:val="0"/>
                <w:sz w:val="22"/>
                <w:szCs w:val="22"/>
              </w:rPr>
            </w:pPr>
            <w:bookmarkStart w:id="2934" w:name="_Toc446917391"/>
            <w:bookmarkStart w:id="2935" w:name="_Toc111617448"/>
            <w:r>
              <w:rPr>
                <w:rFonts w:ascii="Calibri" w:hAnsi="Calibri"/>
                <w:b w:val="0"/>
                <w:sz w:val="22"/>
                <w:szCs w:val="22"/>
              </w:rPr>
              <w:t>Characteristics of Virtual AtoN</w:t>
            </w:r>
          </w:p>
          <w:p w14:paraId="7BDE6098" w14:textId="6A086FF1" w:rsidR="001E7B30" w:rsidRDefault="001E7B30" w:rsidP="001E7B30">
            <w:pPr>
              <w:pStyle w:val="Tablelevel1bold"/>
              <w:ind w:left="427"/>
              <w:rPr>
                <w:rFonts w:ascii="Calibri" w:hAnsi="Calibri"/>
                <w:b w:val="0"/>
                <w:sz w:val="22"/>
                <w:szCs w:val="22"/>
              </w:rPr>
            </w:pPr>
            <w:r>
              <w:rPr>
                <w:rFonts w:ascii="Calibri" w:hAnsi="Calibri"/>
                <w:b w:val="0"/>
                <w:sz w:val="22"/>
                <w:szCs w:val="22"/>
              </w:rPr>
              <w:t>Types and use of Virtual AtoN</w:t>
            </w:r>
          </w:p>
          <w:bookmarkEnd w:id="2934"/>
          <w:bookmarkEnd w:id="2935"/>
          <w:p w14:paraId="2D955E67" w14:textId="4FC5A883" w:rsidR="001665A3" w:rsidRPr="00893A14" w:rsidRDefault="001665A3" w:rsidP="00152969">
            <w:pPr>
              <w:pStyle w:val="Tablelevel3"/>
              <w:rPr>
                <w:rFonts w:ascii="Calibri" w:hAnsi="Calibri"/>
                <w:sz w:val="22"/>
                <w:szCs w:val="22"/>
              </w:rPr>
            </w:pPr>
          </w:p>
        </w:tc>
        <w:tc>
          <w:tcPr>
            <w:tcW w:w="2551" w:type="dxa"/>
          </w:tcPr>
          <w:p w14:paraId="565357CE" w14:textId="77777777" w:rsidR="001665A3" w:rsidRPr="003B629F" w:rsidRDefault="001665A3" w:rsidP="00152969">
            <w:pPr>
              <w:pStyle w:val="Tablelevel1bold"/>
              <w:jc w:val="center"/>
              <w:rPr>
                <w:rFonts w:ascii="Calibri" w:hAnsi="Calibri"/>
                <w:b w:val="0"/>
                <w:sz w:val="22"/>
                <w:szCs w:val="22"/>
              </w:rPr>
            </w:pPr>
            <w:r w:rsidRPr="00893A14">
              <w:rPr>
                <w:rFonts w:ascii="Calibri" w:hAnsi="Calibri"/>
                <w:b w:val="0"/>
                <w:sz w:val="22"/>
                <w:szCs w:val="22"/>
              </w:rPr>
              <w:t>R42, R34,</w:t>
            </w:r>
            <w:r w:rsidRPr="003B629F">
              <w:rPr>
                <w:rFonts w:ascii="Calibri" w:hAnsi="Calibri"/>
                <w:b w:val="0"/>
                <w:sz w:val="22"/>
                <w:szCs w:val="22"/>
              </w:rPr>
              <w:t xml:space="preserve"> </w:t>
            </w:r>
          </w:p>
        </w:tc>
        <w:tc>
          <w:tcPr>
            <w:tcW w:w="2694" w:type="dxa"/>
          </w:tcPr>
          <w:p w14:paraId="565C5120" w14:textId="77777777" w:rsidR="001665A3" w:rsidRPr="003B629F" w:rsidRDefault="001665A3" w:rsidP="00152969">
            <w:pPr>
              <w:pStyle w:val="Tablelevel1bold"/>
              <w:jc w:val="center"/>
              <w:rPr>
                <w:rFonts w:ascii="Calibri" w:hAnsi="Calibri"/>
                <w:b w:val="0"/>
                <w:sz w:val="22"/>
                <w:szCs w:val="22"/>
              </w:rPr>
            </w:pPr>
          </w:p>
        </w:tc>
      </w:tr>
      <w:tr w:rsidR="00EB3A38" w:rsidRPr="003B629F" w14:paraId="1C425CE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5E374C0" w14:textId="5168F3F3" w:rsidR="00EB3A38" w:rsidRPr="001E7B30" w:rsidDel="00EB3A38" w:rsidRDefault="00EB3A38" w:rsidP="00152969">
            <w:pPr>
              <w:pStyle w:val="Tablelevel1bold"/>
              <w:rPr>
                <w:rFonts w:ascii="Calibri" w:hAnsi="Calibri"/>
                <w:bCs/>
                <w:sz w:val="22"/>
                <w:szCs w:val="22"/>
              </w:rPr>
            </w:pPr>
            <w:r w:rsidRPr="001E7B30">
              <w:rPr>
                <w:rFonts w:ascii="Calibri" w:hAnsi="Calibri"/>
                <w:bCs/>
                <w:sz w:val="22"/>
                <w:szCs w:val="22"/>
              </w:rPr>
              <w:t xml:space="preserve">Position, Navigation and Timing </w:t>
            </w:r>
          </w:p>
        </w:tc>
        <w:tc>
          <w:tcPr>
            <w:tcW w:w="2551" w:type="dxa"/>
          </w:tcPr>
          <w:p w14:paraId="1202C132" w14:textId="77777777" w:rsidR="00EB3A38" w:rsidRPr="00893A14" w:rsidRDefault="00EB3A38" w:rsidP="00152969">
            <w:pPr>
              <w:pStyle w:val="Tablelevel1bold"/>
              <w:jc w:val="center"/>
              <w:rPr>
                <w:rFonts w:ascii="Calibri" w:hAnsi="Calibri"/>
                <w:b w:val="0"/>
                <w:sz w:val="22"/>
                <w:szCs w:val="22"/>
              </w:rPr>
            </w:pPr>
          </w:p>
        </w:tc>
        <w:tc>
          <w:tcPr>
            <w:tcW w:w="2694" w:type="dxa"/>
          </w:tcPr>
          <w:p w14:paraId="0EBA4DAB" w14:textId="77777777" w:rsidR="00EB3A38" w:rsidRPr="003B629F" w:rsidRDefault="00EB3A38" w:rsidP="00152969">
            <w:pPr>
              <w:pStyle w:val="Tablelevel1bold"/>
              <w:jc w:val="center"/>
              <w:rPr>
                <w:rFonts w:ascii="Calibri" w:hAnsi="Calibri"/>
                <w:b w:val="0"/>
                <w:sz w:val="22"/>
                <w:szCs w:val="22"/>
              </w:rPr>
            </w:pPr>
          </w:p>
        </w:tc>
      </w:tr>
      <w:tr w:rsidR="001E7B30" w:rsidRPr="003B629F" w14:paraId="687E318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B84BB2F" w14:textId="41647642" w:rsidR="001E7B30" w:rsidRPr="001E7B30" w:rsidRDefault="00CE5FF5" w:rsidP="00152969">
            <w:pPr>
              <w:pStyle w:val="Tablelevel1bold"/>
              <w:rPr>
                <w:rFonts w:ascii="Calibri" w:hAnsi="Calibri"/>
                <w:i/>
                <w:iCs/>
                <w:sz w:val="22"/>
                <w:szCs w:val="22"/>
              </w:rPr>
            </w:pPr>
            <w:r>
              <w:rPr>
                <w:rFonts w:ascii="Calibri" w:hAnsi="Calibri"/>
                <w:b w:val="0"/>
                <w:i/>
                <w:iCs/>
                <w:sz w:val="22"/>
                <w:szCs w:val="22"/>
              </w:rPr>
              <w:t>Describe the role of</w:t>
            </w:r>
            <w:r w:rsidR="001E7B30" w:rsidRPr="001E7B30">
              <w:rPr>
                <w:rFonts w:ascii="Calibri" w:hAnsi="Calibri"/>
                <w:b w:val="0"/>
                <w:i/>
                <w:iCs/>
                <w:sz w:val="22"/>
                <w:szCs w:val="22"/>
              </w:rPr>
              <w:t xml:space="preserve"> position, navigation, and timing (PNT)</w:t>
            </w:r>
            <w:r>
              <w:rPr>
                <w:rFonts w:ascii="Calibri" w:hAnsi="Calibri"/>
                <w:b w:val="0"/>
                <w:i/>
                <w:iCs/>
                <w:sz w:val="22"/>
                <w:szCs w:val="22"/>
              </w:rPr>
              <w:t xml:space="preserve"> in safe</w:t>
            </w:r>
            <w:r w:rsidR="004156F7">
              <w:rPr>
                <w:rFonts w:ascii="Calibri" w:hAnsi="Calibri"/>
                <w:b w:val="0"/>
                <w:i/>
                <w:iCs/>
                <w:sz w:val="22"/>
                <w:szCs w:val="22"/>
              </w:rPr>
              <w:t xml:space="preserve">, efficient and pollution free transits. </w:t>
            </w:r>
          </w:p>
        </w:tc>
        <w:tc>
          <w:tcPr>
            <w:tcW w:w="2551" w:type="dxa"/>
          </w:tcPr>
          <w:p w14:paraId="0E0DECA5" w14:textId="77777777" w:rsidR="001E7B30" w:rsidRPr="00893A14" w:rsidRDefault="001E7B30" w:rsidP="00152969">
            <w:pPr>
              <w:pStyle w:val="Tablelevel1bold"/>
              <w:jc w:val="center"/>
              <w:rPr>
                <w:rFonts w:ascii="Calibri" w:hAnsi="Calibri"/>
                <w:b w:val="0"/>
                <w:sz w:val="22"/>
                <w:szCs w:val="22"/>
              </w:rPr>
            </w:pPr>
          </w:p>
        </w:tc>
        <w:tc>
          <w:tcPr>
            <w:tcW w:w="2694" w:type="dxa"/>
          </w:tcPr>
          <w:p w14:paraId="473C1F01" w14:textId="77777777" w:rsidR="001E7B30" w:rsidRPr="003B629F" w:rsidRDefault="001E7B30" w:rsidP="00152969">
            <w:pPr>
              <w:pStyle w:val="Tablelevel1bold"/>
              <w:jc w:val="center"/>
              <w:rPr>
                <w:rFonts w:ascii="Calibri" w:hAnsi="Calibri"/>
                <w:b w:val="0"/>
                <w:sz w:val="22"/>
                <w:szCs w:val="22"/>
              </w:rPr>
            </w:pPr>
          </w:p>
        </w:tc>
      </w:tr>
      <w:tr w:rsidR="001665A3" w:rsidRPr="003B629F" w14:paraId="06FE820C"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ACE5F16"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Introduction to global navigation satellite systems (GNSS)</w:t>
            </w:r>
          </w:p>
          <w:p w14:paraId="6A229F8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Purpose of GNSS and DGNSS</w:t>
            </w:r>
          </w:p>
          <w:p w14:paraId="4D4F5516"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Types of GNSS and DGNSS</w:t>
            </w:r>
          </w:p>
          <w:p w14:paraId="778012A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Implications to VTS</w:t>
            </w:r>
          </w:p>
          <w:p w14:paraId="0759169F" w14:textId="564B9A74" w:rsidR="001665A3" w:rsidRPr="003B629F" w:rsidRDefault="001E7B30" w:rsidP="00152969">
            <w:pPr>
              <w:pStyle w:val="Tablelevel3"/>
              <w:rPr>
                <w:rFonts w:ascii="Calibri" w:hAnsi="Calibri"/>
                <w:sz w:val="22"/>
                <w:szCs w:val="22"/>
              </w:rPr>
            </w:pPr>
            <w:r>
              <w:rPr>
                <w:rFonts w:ascii="Calibri" w:hAnsi="Calibri"/>
                <w:sz w:val="22"/>
                <w:szCs w:val="22"/>
              </w:rPr>
              <w:t xml:space="preserve">Benefits and </w:t>
            </w:r>
            <w:r w:rsidR="001665A3" w:rsidRPr="003B629F">
              <w:rPr>
                <w:rFonts w:ascii="Calibri" w:hAnsi="Calibri"/>
                <w:sz w:val="22"/>
                <w:szCs w:val="22"/>
              </w:rPr>
              <w:t>Limitations</w:t>
            </w:r>
          </w:p>
        </w:tc>
        <w:tc>
          <w:tcPr>
            <w:tcW w:w="2551" w:type="dxa"/>
          </w:tcPr>
          <w:p w14:paraId="7FC585D5"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w:t>
            </w:r>
          </w:p>
        </w:tc>
        <w:tc>
          <w:tcPr>
            <w:tcW w:w="2694" w:type="dxa"/>
          </w:tcPr>
          <w:p w14:paraId="57AC45CC" w14:textId="77777777" w:rsidR="001665A3" w:rsidRPr="003B629F" w:rsidRDefault="001665A3" w:rsidP="00152969">
            <w:pPr>
              <w:pStyle w:val="Tablelevel1bold"/>
              <w:jc w:val="center"/>
              <w:rPr>
                <w:rFonts w:ascii="Calibri" w:hAnsi="Calibri"/>
                <w:b w:val="0"/>
                <w:sz w:val="22"/>
                <w:szCs w:val="22"/>
              </w:rPr>
            </w:pPr>
          </w:p>
        </w:tc>
      </w:tr>
      <w:tr w:rsidR="001665A3" w:rsidRPr="003B629F" w14:paraId="0455255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8E52F3B" w14:textId="31F039D3" w:rsidR="001665A3" w:rsidRPr="003B629F" w:rsidRDefault="001665A3" w:rsidP="00152969">
            <w:pPr>
              <w:pStyle w:val="Tablelevel2"/>
              <w:rPr>
                <w:rFonts w:ascii="Calibri" w:hAnsi="Calibri"/>
                <w:sz w:val="22"/>
                <w:szCs w:val="22"/>
              </w:rPr>
            </w:pPr>
          </w:p>
        </w:tc>
        <w:tc>
          <w:tcPr>
            <w:tcW w:w="2551" w:type="dxa"/>
          </w:tcPr>
          <w:p w14:paraId="0B51D236" w14:textId="77777777" w:rsidR="001665A3" w:rsidRPr="003B629F" w:rsidRDefault="001665A3" w:rsidP="00152969">
            <w:pPr>
              <w:pStyle w:val="Tablelevel1bold"/>
              <w:jc w:val="center"/>
              <w:rPr>
                <w:rFonts w:ascii="Calibri" w:hAnsi="Calibri"/>
                <w:b w:val="0"/>
                <w:sz w:val="22"/>
                <w:szCs w:val="22"/>
              </w:rPr>
            </w:pPr>
          </w:p>
        </w:tc>
        <w:tc>
          <w:tcPr>
            <w:tcW w:w="2694" w:type="dxa"/>
          </w:tcPr>
          <w:p w14:paraId="5CFA2B1F" w14:textId="77777777" w:rsidR="001665A3" w:rsidRPr="003B629F" w:rsidRDefault="001665A3" w:rsidP="00152969">
            <w:pPr>
              <w:pStyle w:val="Tablelevel1bold"/>
              <w:jc w:val="center"/>
              <w:rPr>
                <w:rFonts w:ascii="Calibri" w:hAnsi="Calibri"/>
                <w:b w:val="0"/>
                <w:sz w:val="22"/>
                <w:szCs w:val="22"/>
              </w:rPr>
            </w:pPr>
          </w:p>
        </w:tc>
      </w:tr>
      <w:tr w:rsidR="001665A3" w:rsidRPr="003B629F" w14:paraId="2C1FF2B8"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1877092" w14:textId="6331E768" w:rsidR="001665A3" w:rsidRPr="003B629F" w:rsidRDefault="001665A3" w:rsidP="00152969">
            <w:pPr>
              <w:pStyle w:val="Tablelevel1bold"/>
              <w:rPr>
                <w:rFonts w:ascii="Calibri" w:hAnsi="Calibri"/>
                <w:sz w:val="22"/>
                <w:szCs w:val="22"/>
              </w:rPr>
            </w:pPr>
            <w:bookmarkStart w:id="2936" w:name="_Toc446917394"/>
            <w:bookmarkStart w:id="2937" w:name="_Toc111617451"/>
            <w:r w:rsidRPr="003B629F">
              <w:rPr>
                <w:rFonts w:ascii="Calibri" w:hAnsi="Calibri"/>
                <w:sz w:val="22"/>
                <w:szCs w:val="22"/>
              </w:rPr>
              <w:t xml:space="preserve">Navigational </w:t>
            </w:r>
            <w:del w:id="2938" w:author="Jillian Carson-Jackson" w:date="2021-05-19T21:23:00Z">
              <w:r w:rsidRPr="003B629F" w:rsidDel="000015BB">
                <w:rPr>
                  <w:rFonts w:ascii="Calibri" w:hAnsi="Calibri"/>
                  <w:sz w:val="22"/>
                  <w:szCs w:val="22"/>
                </w:rPr>
                <w:delText xml:space="preserve">aids </w:delText>
              </w:r>
            </w:del>
            <w:ins w:id="2939" w:author="Jillian Carson-Jackson" w:date="2021-05-19T21:23:00Z">
              <w:r w:rsidR="000015BB">
                <w:rPr>
                  <w:rFonts w:ascii="Calibri" w:hAnsi="Calibri"/>
                  <w:sz w:val="22"/>
                  <w:szCs w:val="22"/>
                </w:rPr>
                <w:t>equipment</w:t>
              </w:r>
              <w:r w:rsidR="000015BB" w:rsidRPr="003B629F">
                <w:rPr>
                  <w:rFonts w:ascii="Calibri" w:hAnsi="Calibri"/>
                  <w:sz w:val="22"/>
                  <w:szCs w:val="22"/>
                </w:rPr>
                <w:t xml:space="preserve"> </w:t>
              </w:r>
            </w:ins>
            <w:r w:rsidRPr="003B629F">
              <w:rPr>
                <w:rFonts w:ascii="Calibri" w:hAnsi="Calibri"/>
                <w:sz w:val="22"/>
                <w:szCs w:val="22"/>
              </w:rPr>
              <w:t>(shipborne)</w:t>
            </w:r>
            <w:bookmarkEnd w:id="2936"/>
            <w:bookmarkEnd w:id="2937"/>
          </w:p>
        </w:tc>
        <w:tc>
          <w:tcPr>
            <w:tcW w:w="2551" w:type="dxa"/>
          </w:tcPr>
          <w:p w14:paraId="53F680AE" w14:textId="77777777" w:rsidR="001665A3" w:rsidRPr="003B629F" w:rsidRDefault="001665A3" w:rsidP="00152969">
            <w:pPr>
              <w:pStyle w:val="Tablelevel1bold"/>
              <w:jc w:val="center"/>
              <w:rPr>
                <w:rFonts w:ascii="Calibri" w:hAnsi="Calibri"/>
                <w:b w:val="0"/>
                <w:sz w:val="22"/>
                <w:szCs w:val="22"/>
              </w:rPr>
            </w:pPr>
          </w:p>
        </w:tc>
        <w:tc>
          <w:tcPr>
            <w:tcW w:w="2694" w:type="dxa"/>
          </w:tcPr>
          <w:p w14:paraId="32B385C7" w14:textId="77777777" w:rsidR="001665A3" w:rsidRPr="003B629F" w:rsidRDefault="001665A3" w:rsidP="00152969">
            <w:pPr>
              <w:pStyle w:val="Tablelevel1bold"/>
              <w:jc w:val="center"/>
              <w:rPr>
                <w:rFonts w:ascii="Calibri" w:hAnsi="Calibri"/>
                <w:b w:val="0"/>
                <w:sz w:val="22"/>
                <w:szCs w:val="22"/>
              </w:rPr>
            </w:pPr>
          </w:p>
        </w:tc>
      </w:tr>
      <w:tr w:rsidR="000B3390" w:rsidRPr="003B629F" w14:paraId="02BA1062"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2940" w:author="Jillian Carson-Jackson" w:date="2021-01-31T16:26:00Z"/>
        </w:trPr>
        <w:tc>
          <w:tcPr>
            <w:tcW w:w="8897" w:type="dxa"/>
          </w:tcPr>
          <w:p w14:paraId="29077107" w14:textId="575C0DDB" w:rsidR="000B3390" w:rsidRPr="00C30770" w:rsidRDefault="000B3390" w:rsidP="00152969">
            <w:pPr>
              <w:pStyle w:val="Tablelevel1bold"/>
              <w:rPr>
                <w:ins w:id="2941" w:author="Jillian Carson-Jackson" w:date="2021-01-31T16:26:00Z"/>
                <w:rFonts w:ascii="Calibri" w:hAnsi="Calibri"/>
                <w:b w:val="0"/>
                <w:i/>
                <w:iCs/>
                <w:sz w:val="22"/>
                <w:szCs w:val="22"/>
              </w:rPr>
            </w:pPr>
            <w:r w:rsidRPr="00C30770">
              <w:rPr>
                <w:rFonts w:ascii="Calibri" w:hAnsi="Calibri"/>
                <w:b w:val="0"/>
                <w:i/>
                <w:iCs/>
                <w:sz w:val="22"/>
                <w:szCs w:val="22"/>
              </w:rPr>
              <w:t>De</w:t>
            </w:r>
            <w:r w:rsidR="00C30770" w:rsidRPr="00C30770">
              <w:rPr>
                <w:rFonts w:ascii="Calibri" w:hAnsi="Calibri"/>
                <w:b w:val="0"/>
                <w:i/>
                <w:iCs/>
                <w:sz w:val="22"/>
                <w:szCs w:val="22"/>
              </w:rPr>
              <w:t xml:space="preserve">scribe the use of different navigational </w:t>
            </w:r>
            <w:del w:id="2942" w:author="Jillian Carson-Jackson" w:date="2021-05-19T21:27:00Z">
              <w:r w:rsidR="00C30770" w:rsidRPr="00C30770" w:rsidDel="00E2540A">
                <w:rPr>
                  <w:rFonts w:ascii="Calibri" w:hAnsi="Calibri"/>
                  <w:b w:val="0"/>
                  <w:i/>
                  <w:iCs/>
                  <w:sz w:val="22"/>
                  <w:szCs w:val="22"/>
                </w:rPr>
                <w:delText>aids</w:delText>
              </w:r>
            </w:del>
            <w:ins w:id="2943" w:author="Jillian Carson-Jackson" w:date="2021-05-19T21:27:00Z">
              <w:r w:rsidR="00E2540A">
                <w:rPr>
                  <w:rFonts w:ascii="Calibri" w:hAnsi="Calibri"/>
                  <w:b w:val="0"/>
                  <w:i/>
                  <w:iCs/>
                  <w:sz w:val="22"/>
                  <w:szCs w:val="22"/>
                </w:rPr>
                <w:t>equipment</w:t>
              </w:r>
              <w:r w:rsidR="008825DA">
                <w:rPr>
                  <w:rFonts w:ascii="Calibri" w:hAnsi="Calibri"/>
                  <w:b w:val="0"/>
                  <w:i/>
                  <w:iCs/>
                  <w:sz w:val="22"/>
                  <w:szCs w:val="22"/>
                </w:rPr>
                <w:t xml:space="preserve"> used onboard ships</w:t>
              </w:r>
            </w:ins>
            <w:r w:rsidR="00C30770" w:rsidRPr="00C30770">
              <w:rPr>
                <w:rFonts w:ascii="Calibri" w:hAnsi="Calibri"/>
                <w:b w:val="0"/>
                <w:i/>
                <w:iCs/>
                <w:sz w:val="22"/>
                <w:szCs w:val="22"/>
              </w:rPr>
              <w:t xml:space="preserve">. </w:t>
            </w:r>
          </w:p>
        </w:tc>
        <w:tc>
          <w:tcPr>
            <w:tcW w:w="2551" w:type="dxa"/>
          </w:tcPr>
          <w:p w14:paraId="1D87D2CA" w14:textId="77777777" w:rsidR="000B3390" w:rsidRPr="003B629F" w:rsidRDefault="000B3390" w:rsidP="00152969">
            <w:pPr>
              <w:pStyle w:val="Tablelevel1bold"/>
              <w:jc w:val="center"/>
              <w:rPr>
                <w:ins w:id="2944" w:author="Jillian Carson-Jackson" w:date="2021-01-31T16:26:00Z"/>
                <w:rFonts w:ascii="Calibri" w:hAnsi="Calibri"/>
                <w:b w:val="0"/>
                <w:sz w:val="22"/>
                <w:szCs w:val="22"/>
              </w:rPr>
            </w:pPr>
          </w:p>
        </w:tc>
        <w:tc>
          <w:tcPr>
            <w:tcW w:w="2694" w:type="dxa"/>
          </w:tcPr>
          <w:p w14:paraId="7EAE6087" w14:textId="77777777" w:rsidR="000B3390" w:rsidRPr="003B629F" w:rsidRDefault="000B3390" w:rsidP="00152969">
            <w:pPr>
              <w:pStyle w:val="Tablelevel1bold"/>
              <w:jc w:val="center"/>
              <w:rPr>
                <w:ins w:id="2945" w:author="Jillian Carson-Jackson" w:date="2021-01-31T16:26:00Z"/>
                <w:rFonts w:ascii="Calibri" w:hAnsi="Calibri"/>
                <w:b w:val="0"/>
                <w:sz w:val="22"/>
                <w:szCs w:val="22"/>
              </w:rPr>
            </w:pPr>
          </w:p>
        </w:tc>
      </w:tr>
      <w:tr w:rsidR="001665A3" w:rsidRPr="003B629F" w14:paraId="07EB3F0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468FC3D" w14:textId="642BA341" w:rsidR="00A41D75" w:rsidRDefault="00A41D75" w:rsidP="00A41D75">
            <w:pPr>
              <w:pStyle w:val="Tablelevel2"/>
              <w:ind w:left="0"/>
              <w:rPr>
                <w:rFonts w:ascii="Calibri" w:hAnsi="Calibri"/>
                <w:sz w:val="22"/>
                <w:szCs w:val="22"/>
              </w:rPr>
            </w:pPr>
            <w:r>
              <w:rPr>
                <w:rFonts w:ascii="Calibri" w:hAnsi="Calibri"/>
                <w:sz w:val="22"/>
                <w:szCs w:val="22"/>
              </w:rPr>
              <w:t xml:space="preserve">Navigational </w:t>
            </w:r>
            <w:del w:id="2946" w:author="Jillian Carson-Jackson" w:date="2021-05-19T21:28:00Z">
              <w:r w:rsidDel="008825DA">
                <w:rPr>
                  <w:rFonts w:ascii="Calibri" w:hAnsi="Calibri"/>
                  <w:sz w:val="22"/>
                  <w:szCs w:val="22"/>
                </w:rPr>
                <w:delText>Aids</w:delText>
              </w:r>
            </w:del>
            <w:ins w:id="2947" w:author="Jillian Carson-Jackson" w:date="2021-05-19T21:28:00Z">
              <w:r w:rsidR="008825DA">
                <w:rPr>
                  <w:rFonts w:ascii="Calibri" w:hAnsi="Calibri"/>
                  <w:sz w:val="22"/>
                  <w:szCs w:val="22"/>
                </w:rPr>
                <w:t>equipment</w:t>
              </w:r>
            </w:ins>
            <w:ins w:id="2948" w:author="Jillian Carson-Jackson" w:date="2021-05-19T21:26:00Z">
              <w:r w:rsidR="007279C5">
                <w:rPr>
                  <w:rFonts w:ascii="Calibri" w:hAnsi="Calibri"/>
                  <w:sz w:val="22"/>
                  <w:szCs w:val="22"/>
                </w:rPr>
                <w:t>, benefits and limitations</w:t>
              </w:r>
            </w:ins>
          </w:p>
          <w:p w14:paraId="200736BB" w14:textId="38D117CE" w:rsidR="00A41D75" w:rsidRDefault="00A41D75" w:rsidP="003067C4">
            <w:pPr>
              <w:pStyle w:val="Tablelevel2"/>
              <w:ind w:left="337"/>
              <w:rPr>
                <w:rFonts w:ascii="Calibri" w:hAnsi="Calibri"/>
                <w:sz w:val="22"/>
                <w:szCs w:val="22"/>
              </w:rPr>
            </w:pPr>
            <w:r>
              <w:rPr>
                <w:rFonts w:ascii="Calibri" w:hAnsi="Calibri"/>
                <w:sz w:val="22"/>
                <w:szCs w:val="22"/>
              </w:rPr>
              <w:t>Radar</w:t>
            </w:r>
            <w:r w:rsidR="007B0C9F">
              <w:rPr>
                <w:rFonts w:ascii="Calibri" w:hAnsi="Calibri"/>
                <w:sz w:val="22"/>
                <w:szCs w:val="22"/>
              </w:rPr>
              <w:t xml:space="preserve"> / ARPA</w:t>
            </w:r>
          </w:p>
          <w:p w14:paraId="03BFAA8A" w14:textId="54E2440F" w:rsidR="00A41D75" w:rsidRDefault="00A41D75" w:rsidP="003067C4">
            <w:pPr>
              <w:pStyle w:val="Tablelevel2"/>
              <w:ind w:left="337"/>
              <w:rPr>
                <w:rFonts w:ascii="Calibri" w:hAnsi="Calibri"/>
                <w:sz w:val="22"/>
                <w:szCs w:val="22"/>
              </w:rPr>
            </w:pPr>
            <w:r>
              <w:rPr>
                <w:rFonts w:ascii="Calibri" w:hAnsi="Calibri"/>
                <w:sz w:val="22"/>
                <w:szCs w:val="22"/>
              </w:rPr>
              <w:t>AIS</w:t>
            </w:r>
          </w:p>
          <w:p w14:paraId="0AC4919B" w14:textId="6C3B6931" w:rsidR="00A41D75" w:rsidRDefault="00A41D75" w:rsidP="003067C4">
            <w:pPr>
              <w:pStyle w:val="Tablelevel2"/>
              <w:ind w:left="337"/>
              <w:rPr>
                <w:rFonts w:ascii="Calibri" w:hAnsi="Calibri"/>
                <w:sz w:val="22"/>
                <w:szCs w:val="22"/>
              </w:rPr>
            </w:pPr>
            <w:r>
              <w:rPr>
                <w:rFonts w:ascii="Calibri" w:hAnsi="Calibri"/>
                <w:sz w:val="22"/>
                <w:szCs w:val="22"/>
              </w:rPr>
              <w:t>Compass (gyro, magnetic)</w:t>
            </w:r>
          </w:p>
          <w:p w14:paraId="3E3F6EB1" w14:textId="1F1685FC" w:rsidR="00A41D75" w:rsidRDefault="00A41D75" w:rsidP="003067C4">
            <w:pPr>
              <w:pStyle w:val="Tablelevel2"/>
              <w:ind w:left="337"/>
              <w:rPr>
                <w:rFonts w:ascii="Calibri" w:hAnsi="Calibri"/>
                <w:sz w:val="22"/>
                <w:szCs w:val="22"/>
              </w:rPr>
            </w:pPr>
            <w:r>
              <w:rPr>
                <w:rFonts w:ascii="Calibri" w:hAnsi="Calibri"/>
                <w:sz w:val="22"/>
                <w:szCs w:val="22"/>
              </w:rPr>
              <w:t>Echo sounders</w:t>
            </w:r>
          </w:p>
          <w:p w14:paraId="3E1EEA57" w14:textId="1DE4FF5F" w:rsidR="007B0C9F" w:rsidRDefault="007B0C9F" w:rsidP="003067C4">
            <w:pPr>
              <w:pStyle w:val="Tablelevel2"/>
              <w:ind w:left="337"/>
              <w:rPr>
                <w:rFonts w:ascii="Calibri" w:hAnsi="Calibri"/>
                <w:sz w:val="22"/>
                <w:szCs w:val="22"/>
              </w:rPr>
            </w:pPr>
            <w:r>
              <w:rPr>
                <w:rFonts w:ascii="Calibri" w:hAnsi="Calibri"/>
                <w:sz w:val="22"/>
                <w:szCs w:val="22"/>
              </w:rPr>
              <w:t xml:space="preserve">ECDIS </w:t>
            </w:r>
          </w:p>
          <w:p w14:paraId="6951C6D3" w14:textId="228E3AA1" w:rsidR="00A41D75" w:rsidRDefault="00A41D75" w:rsidP="00A41D75">
            <w:pPr>
              <w:pStyle w:val="Tablelevel2"/>
              <w:ind w:left="0"/>
              <w:rPr>
                <w:rFonts w:ascii="Calibri" w:hAnsi="Calibri"/>
                <w:sz w:val="22"/>
                <w:szCs w:val="22"/>
              </w:rPr>
            </w:pPr>
          </w:p>
          <w:p w14:paraId="456C0223" w14:textId="3AB747D7" w:rsidR="003067C4" w:rsidRDefault="003067C4" w:rsidP="00A41D75">
            <w:pPr>
              <w:pStyle w:val="Tablelevel2"/>
              <w:ind w:left="0"/>
              <w:rPr>
                <w:rFonts w:ascii="Calibri" w:hAnsi="Calibri"/>
                <w:sz w:val="22"/>
                <w:szCs w:val="22"/>
              </w:rPr>
            </w:pPr>
            <w:r>
              <w:rPr>
                <w:rFonts w:ascii="Calibri" w:hAnsi="Calibri"/>
                <w:sz w:val="22"/>
                <w:szCs w:val="22"/>
              </w:rPr>
              <w:t>Regulat</w:t>
            </w:r>
            <w:r w:rsidR="00E56D95">
              <w:rPr>
                <w:rFonts w:ascii="Calibri" w:hAnsi="Calibri"/>
                <w:sz w:val="22"/>
                <w:szCs w:val="22"/>
              </w:rPr>
              <w:t xml:space="preserve">ory framework for carriage of equipment </w:t>
            </w:r>
          </w:p>
          <w:p w14:paraId="244BC5CB" w14:textId="77777777" w:rsidR="00E56D95" w:rsidRDefault="00E56D95" w:rsidP="00E56D95">
            <w:pPr>
              <w:pStyle w:val="Tablelevel2"/>
              <w:ind w:left="337"/>
              <w:rPr>
                <w:rFonts w:ascii="Calibri" w:hAnsi="Calibri"/>
                <w:sz w:val="22"/>
                <w:szCs w:val="22"/>
              </w:rPr>
            </w:pPr>
          </w:p>
          <w:p w14:paraId="6A4270C4" w14:textId="100BC8BE" w:rsidR="001665A3" w:rsidRPr="003B629F" w:rsidRDefault="001665A3" w:rsidP="00152969">
            <w:pPr>
              <w:pStyle w:val="Tablelevel3"/>
              <w:rPr>
                <w:rFonts w:ascii="Calibri" w:hAnsi="Calibri"/>
                <w:sz w:val="22"/>
                <w:szCs w:val="22"/>
              </w:rPr>
            </w:pPr>
          </w:p>
        </w:tc>
        <w:tc>
          <w:tcPr>
            <w:tcW w:w="2551" w:type="dxa"/>
          </w:tcPr>
          <w:p w14:paraId="11ED036C"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 R49, R57</w:t>
            </w:r>
          </w:p>
        </w:tc>
        <w:tc>
          <w:tcPr>
            <w:tcW w:w="2694" w:type="dxa"/>
          </w:tcPr>
          <w:p w14:paraId="4CA8EF25" w14:textId="77777777" w:rsidR="001665A3" w:rsidRPr="003B629F" w:rsidRDefault="001665A3" w:rsidP="00152969">
            <w:pPr>
              <w:pStyle w:val="Tablelevel1bold"/>
              <w:jc w:val="center"/>
              <w:rPr>
                <w:rFonts w:ascii="Calibri" w:hAnsi="Calibri"/>
                <w:b w:val="0"/>
                <w:sz w:val="22"/>
                <w:szCs w:val="22"/>
              </w:rPr>
            </w:pPr>
          </w:p>
        </w:tc>
      </w:tr>
      <w:tr w:rsidR="001665A3" w:rsidRPr="003B629F" w14:paraId="24A5B73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80ABC61" w14:textId="3234615C" w:rsidR="001665A3" w:rsidRPr="003B629F" w:rsidRDefault="001665A3" w:rsidP="00152969">
            <w:pPr>
              <w:pStyle w:val="Tablelevel3"/>
              <w:rPr>
                <w:rFonts w:ascii="Calibri" w:hAnsi="Calibri"/>
                <w:sz w:val="22"/>
                <w:szCs w:val="22"/>
              </w:rPr>
            </w:pPr>
          </w:p>
        </w:tc>
        <w:tc>
          <w:tcPr>
            <w:tcW w:w="2551" w:type="dxa"/>
          </w:tcPr>
          <w:p w14:paraId="7EE9BD03" w14:textId="77777777" w:rsidR="001665A3" w:rsidRPr="003B629F" w:rsidRDefault="001665A3" w:rsidP="00152969">
            <w:pPr>
              <w:pStyle w:val="Tablelevel1bold"/>
              <w:jc w:val="center"/>
              <w:rPr>
                <w:rFonts w:ascii="Calibri" w:hAnsi="Calibri"/>
                <w:b w:val="0"/>
                <w:sz w:val="22"/>
                <w:szCs w:val="22"/>
              </w:rPr>
            </w:pPr>
          </w:p>
        </w:tc>
        <w:tc>
          <w:tcPr>
            <w:tcW w:w="2694" w:type="dxa"/>
          </w:tcPr>
          <w:p w14:paraId="68050BE1" w14:textId="77777777" w:rsidR="001665A3" w:rsidRPr="003B629F" w:rsidRDefault="001665A3" w:rsidP="00152969">
            <w:pPr>
              <w:pStyle w:val="Tablelevel1bold"/>
              <w:jc w:val="center"/>
              <w:rPr>
                <w:rFonts w:ascii="Calibri" w:hAnsi="Calibri"/>
                <w:b w:val="0"/>
                <w:sz w:val="22"/>
                <w:szCs w:val="22"/>
              </w:rPr>
            </w:pPr>
          </w:p>
        </w:tc>
      </w:tr>
      <w:tr w:rsidR="001665A3" w:rsidRPr="003B629F" w14:paraId="3D82102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4277ADC" w14:textId="4814455F" w:rsidR="001665A3" w:rsidRPr="003B629F" w:rsidRDefault="001665A3" w:rsidP="00152969">
            <w:pPr>
              <w:pStyle w:val="Tablelevel3"/>
              <w:rPr>
                <w:rFonts w:ascii="Calibri" w:hAnsi="Calibri"/>
                <w:sz w:val="22"/>
                <w:szCs w:val="22"/>
              </w:rPr>
            </w:pPr>
          </w:p>
        </w:tc>
        <w:tc>
          <w:tcPr>
            <w:tcW w:w="2551" w:type="dxa"/>
          </w:tcPr>
          <w:p w14:paraId="69A11C31" w14:textId="77777777" w:rsidR="001665A3" w:rsidRPr="003B629F" w:rsidRDefault="001665A3" w:rsidP="00152969">
            <w:pPr>
              <w:pStyle w:val="Tablelevel1bold"/>
              <w:jc w:val="center"/>
              <w:rPr>
                <w:rFonts w:ascii="Calibri" w:hAnsi="Calibri"/>
                <w:b w:val="0"/>
                <w:sz w:val="22"/>
                <w:szCs w:val="22"/>
              </w:rPr>
            </w:pPr>
          </w:p>
          <w:p w14:paraId="64C36E92" w14:textId="77777777" w:rsidR="001665A3" w:rsidRPr="003B629F" w:rsidRDefault="001665A3" w:rsidP="00152969">
            <w:pPr>
              <w:pStyle w:val="Tablelevel1bold"/>
              <w:jc w:val="center"/>
              <w:rPr>
                <w:rFonts w:ascii="Calibri" w:hAnsi="Calibri"/>
                <w:b w:val="0"/>
                <w:sz w:val="22"/>
                <w:szCs w:val="22"/>
              </w:rPr>
            </w:pPr>
          </w:p>
          <w:p w14:paraId="3875D106" w14:textId="77777777" w:rsidR="001665A3" w:rsidRPr="003B629F" w:rsidRDefault="001665A3" w:rsidP="00152969">
            <w:pPr>
              <w:pStyle w:val="Tablelevel1bold"/>
              <w:jc w:val="center"/>
              <w:rPr>
                <w:rFonts w:ascii="Calibri" w:hAnsi="Calibri"/>
                <w:b w:val="0"/>
                <w:sz w:val="22"/>
                <w:szCs w:val="22"/>
              </w:rPr>
            </w:pPr>
          </w:p>
          <w:p w14:paraId="1AE0A1EF" w14:textId="77777777" w:rsidR="001665A3" w:rsidRPr="003B629F" w:rsidRDefault="001665A3" w:rsidP="00152969">
            <w:pPr>
              <w:pStyle w:val="Tablelevel1bold"/>
              <w:jc w:val="center"/>
              <w:rPr>
                <w:rFonts w:ascii="Calibri" w:hAnsi="Calibri"/>
                <w:b w:val="0"/>
                <w:sz w:val="22"/>
                <w:szCs w:val="22"/>
              </w:rPr>
            </w:pPr>
          </w:p>
          <w:p w14:paraId="36B0FDA1"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R22</w:t>
            </w:r>
          </w:p>
          <w:p w14:paraId="3EFEDEFB" w14:textId="77777777" w:rsidR="001665A3" w:rsidRPr="003B629F" w:rsidRDefault="001665A3" w:rsidP="00152969">
            <w:pPr>
              <w:pStyle w:val="Tablelevel1bold"/>
              <w:jc w:val="center"/>
              <w:rPr>
                <w:rFonts w:ascii="Calibri" w:hAnsi="Calibri"/>
                <w:b w:val="0"/>
                <w:sz w:val="22"/>
                <w:szCs w:val="22"/>
              </w:rPr>
            </w:pPr>
          </w:p>
        </w:tc>
        <w:tc>
          <w:tcPr>
            <w:tcW w:w="2694" w:type="dxa"/>
          </w:tcPr>
          <w:p w14:paraId="52BD26B0" w14:textId="77777777" w:rsidR="001665A3" w:rsidRPr="003B629F" w:rsidRDefault="001665A3" w:rsidP="00152969">
            <w:pPr>
              <w:pStyle w:val="Tablelevel1bold"/>
              <w:jc w:val="center"/>
              <w:rPr>
                <w:rFonts w:ascii="Calibri" w:hAnsi="Calibri"/>
                <w:b w:val="0"/>
                <w:sz w:val="22"/>
                <w:szCs w:val="22"/>
              </w:rPr>
            </w:pPr>
          </w:p>
        </w:tc>
      </w:tr>
      <w:tr w:rsidR="001665A3" w:rsidRPr="003B629F" w14:paraId="135BF27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1B3207B" w14:textId="77777777" w:rsidR="001665A3" w:rsidRPr="003B629F" w:rsidRDefault="001665A3" w:rsidP="00152969">
            <w:pPr>
              <w:pStyle w:val="Tablelevel1bold"/>
              <w:rPr>
                <w:rFonts w:ascii="Calibri" w:hAnsi="Calibri"/>
                <w:sz w:val="22"/>
                <w:szCs w:val="22"/>
              </w:rPr>
            </w:pPr>
            <w:bookmarkStart w:id="2949" w:name="_Toc446917398"/>
            <w:bookmarkStart w:id="2950" w:name="_Toc111617455"/>
            <w:r w:rsidRPr="003B629F">
              <w:rPr>
                <w:rFonts w:ascii="Calibri" w:hAnsi="Calibri"/>
                <w:sz w:val="22"/>
                <w:szCs w:val="22"/>
              </w:rPr>
              <w:t>Shipboard k</w:t>
            </w:r>
            <w:r w:rsidRPr="0025648A">
              <w:rPr>
                <w:rFonts w:ascii="Calibri" w:hAnsi="Calibri"/>
                <w:sz w:val="22"/>
                <w:szCs w:val="22"/>
              </w:rPr>
              <w:t>nowledge</w:t>
            </w:r>
            <w:bookmarkEnd w:id="2949"/>
            <w:bookmarkEnd w:id="2950"/>
          </w:p>
        </w:tc>
        <w:tc>
          <w:tcPr>
            <w:tcW w:w="2551" w:type="dxa"/>
          </w:tcPr>
          <w:p w14:paraId="0FF1E6E1" w14:textId="77777777" w:rsidR="001665A3" w:rsidRPr="003B629F" w:rsidRDefault="001665A3" w:rsidP="00152969">
            <w:pPr>
              <w:pStyle w:val="Tablelevel1bold"/>
              <w:jc w:val="center"/>
              <w:rPr>
                <w:rFonts w:ascii="Calibri" w:hAnsi="Calibri"/>
                <w:b w:val="0"/>
                <w:sz w:val="22"/>
                <w:szCs w:val="22"/>
              </w:rPr>
            </w:pPr>
          </w:p>
        </w:tc>
        <w:tc>
          <w:tcPr>
            <w:tcW w:w="2694" w:type="dxa"/>
          </w:tcPr>
          <w:p w14:paraId="4E32F132" w14:textId="77777777" w:rsidR="001665A3" w:rsidRPr="003B629F" w:rsidRDefault="001665A3" w:rsidP="00152969">
            <w:pPr>
              <w:pStyle w:val="Tablelevel1bold"/>
              <w:jc w:val="center"/>
              <w:rPr>
                <w:rFonts w:ascii="Calibri" w:hAnsi="Calibri"/>
                <w:b w:val="0"/>
                <w:sz w:val="22"/>
                <w:szCs w:val="22"/>
              </w:rPr>
            </w:pPr>
          </w:p>
        </w:tc>
      </w:tr>
      <w:tr w:rsidR="00B877B1" w:rsidRPr="003B629F" w14:paraId="24BA9F22"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E55E3C1" w14:textId="599602C9" w:rsidR="00B877B1" w:rsidRPr="00B877B1" w:rsidRDefault="00B877B1" w:rsidP="00152969">
            <w:pPr>
              <w:pStyle w:val="Tablelevel1bold"/>
              <w:rPr>
                <w:rFonts w:ascii="Calibri" w:hAnsi="Calibri"/>
                <w:b w:val="0"/>
                <w:i/>
                <w:iCs/>
                <w:sz w:val="22"/>
                <w:szCs w:val="22"/>
              </w:rPr>
            </w:pPr>
            <w:r w:rsidRPr="00B877B1">
              <w:rPr>
                <w:rFonts w:ascii="Calibri" w:hAnsi="Calibri"/>
                <w:b w:val="0"/>
                <w:i/>
                <w:iCs/>
                <w:sz w:val="22"/>
                <w:szCs w:val="22"/>
              </w:rPr>
              <w:t xml:space="preserve">List and explain </w:t>
            </w:r>
            <w:r w:rsidR="00E81220">
              <w:rPr>
                <w:rFonts w:ascii="Calibri" w:hAnsi="Calibri"/>
                <w:b w:val="0"/>
                <w:i/>
                <w:iCs/>
                <w:sz w:val="22"/>
                <w:szCs w:val="22"/>
              </w:rPr>
              <w:t>terms related to</w:t>
            </w:r>
            <w:r w:rsidRPr="00B877B1">
              <w:rPr>
                <w:rFonts w:ascii="Calibri" w:hAnsi="Calibri"/>
                <w:b w:val="0"/>
                <w:i/>
                <w:iCs/>
                <w:sz w:val="22"/>
                <w:szCs w:val="22"/>
              </w:rPr>
              <w:t xml:space="preserve"> ship</w:t>
            </w:r>
            <w:r w:rsidR="00E81220">
              <w:rPr>
                <w:rFonts w:ascii="Calibri" w:hAnsi="Calibri"/>
                <w:b w:val="0"/>
                <w:i/>
                <w:iCs/>
                <w:sz w:val="22"/>
                <w:szCs w:val="22"/>
              </w:rPr>
              <w:t>s</w:t>
            </w:r>
            <w:r>
              <w:rPr>
                <w:rFonts w:ascii="Calibri" w:hAnsi="Calibri"/>
                <w:b w:val="0"/>
                <w:i/>
                <w:iCs/>
                <w:sz w:val="22"/>
                <w:szCs w:val="22"/>
              </w:rPr>
              <w:t>,</w:t>
            </w:r>
            <w:r w:rsidR="009013EB">
              <w:rPr>
                <w:rFonts w:ascii="Calibri" w:hAnsi="Calibri"/>
                <w:b w:val="0"/>
                <w:i/>
                <w:iCs/>
                <w:sz w:val="22"/>
                <w:szCs w:val="22"/>
              </w:rPr>
              <w:t xml:space="preserve"> </w:t>
            </w:r>
            <w:r w:rsidR="009013EB" w:rsidRPr="00992928">
              <w:rPr>
                <w:rFonts w:ascii="Calibri" w:hAnsi="Calibri"/>
                <w:b w:val="0"/>
                <w:i/>
                <w:iCs/>
                <w:sz w:val="22"/>
                <w:szCs w:val="22"/>
              </w:rPr>
              <w:t>including ship types and cargo</w:t>
            </w:r>
          </w:p>
        </w:tc>
        <w:tc>
          <w:tcPr>
            <w:tcW w:w="2551" w:type="dxa"/>
          </w:tcPr>
          <w:p w14:paraId="600F2AAB" w14:textId="77777777" w:rsidR="00B877B1" w:rsidRPr="003B629F" w:rsidRDefault="00B877B1" w:rsidP="00152969">
            <w:pPr>
              <w:pStyle w:val="Tablelevel2"/>
              <w:ind w:left="0"/>
              <w:jc w:val="center"/>
              <w:rPr>
                <w:rFonts w:ascii="Calibri" w:hAnsi="Calibri"/>
                <w:sz w:val="22"/>
                <w:szCs w:val="22"/>
              </w:rPr>
            </w:pPr>
          </w:p>
        </w:tc>
        <w:tc>
          <w:tcPr>
            <w:tcW w:w="2694" w:type="dxa"/>
          </w:tcPr>
          <w:p w14:paraId="40E4CDDE" w14:textId="77777777" w:rsidR="00B877B1" w:rsidRPr="003B629F" w:rsidRDefault="00B877B1" w:rsidP="00152969">
            <w:pPr>
              <w:pStyle w:val="Tablelevel1bold"/>
              <w:jc w:val="center"/>
              <w:rPr>
                <w:rFonts w:ascii="Calibri" w:hAnsi="Calibri"/>
                <w:b w:val="0"/>
                <w:sz w:val="22"/>
                <w:szCs w:val="22"/>
              </w:rPr>
            </w:pPr>
          </w:p>
        </w:tc>
      </w:tr>
      <w:tr w:rsidR="001665A3" w:rsidRPr="003B629F" w14:paraId="01B935A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97291C2" w14:textId="5FC39CA6" w:rsidR="001665A3" w:rsidRPr="003B629F" w:rsidRDefault="00B877B1" w:rsidP="00152969">
            <w:pPr>
              <w:pStyle w:val="Tablelevel1bold"/>
              <w:rPr>
                <w:rFonts w:ascii="Calibri" w:hAnsi="Calibri"/>
                <w:b w:val="0"/>
                <w:sz w:val="22"/>
                <w:szCs w:val="22"/>
              </w:rPr>
            </w:pPr>
            <w:bookmarkStart w:id="2951" w:name="_Toc446917399"/>
            <w:bookmarkStart w:id="2952" w:name="_Toc111617456"/>
            <w:r>
              <w:rPr>
                <w:rFonts w:ascii="Calibri" w:hAnsi="Calibri"/>
                <w:b w:val="0"/>
                <w:sz w:val="22"/>
                <w:szCs w:val="22"/>
              </w:rPr>
              <w:t>–</w:t>
            </w:r>
            <w:r w:rsidR="001665A3" w:rsidRPr="003B629F">
              <w:rPr>
                <w:rFonts w:ascii="Calibri" w:hAnsi="Calibri"/>
                <w:b w:val="0"/>
                <w:sz w:val="22"/>
                <w:szCs w:val="22"/>
              </w:rPr>
              <w:t xml:space="preserve"> technical</w:t>
            </w:r>
            <w:bookmarkEnd w:id="2951"/>
            <w:bookmarkEnd w:id="2952"/>
            <w:r>
              <w:rPr>
                <w:rFonts w:ascii="Calibri" w:hAnsi="Calibri"/>
                <w:b w:val="0"/>
                <w:sz w:val="22"/>
                <w:szCs w:val="22"/>
              </w:rPr>
              <w:t xml:space="preserve"> terms</w:t>
            </w:r>
          </w:p>
          <w:p w14:paraId="4B4E8BFA"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Ship construction terms</w:t>
            </w:r>
          </w:p>
          <w:p w14:paraId="1F5CE11F"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Ship dimensions - i.e. LOA, LBP, beam, draught, air draught</w:t>
            </w:r>
          </w:p>
          <w:p w14:paraId="493519EF"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Hull structure - i.e. types of bows, sterns</w:t>
            </w:r>
          </w:p>
          <w:p w14:paraId="1530BE18"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Loadlines draught marks</w:t>
            </w:r>
          </w:p>
        </w:tc>
        <w:tc>
          <w:tcPr>
            <w:tcW w:w="2551" w:type="dxa"/>
          </w:tcPr>
          <w:p w14:paraId="09F95126" w14:textId="77777777" w:rsidR="001665A3" w:rsidRPr="003B629F" w:rsidRDefault="001665A3" w:rsidP="00152969">
            <w:pPr>
              <w:pStyle w:val="Tablelevel2"/>
              <w:ind w:left="0"/>
              <w:jc w:val="center"/>
              <w:rPr>
                <w:rFonts w:ascii="Calibri" w:hAnsi="Calibri"/>
                <w:sz w:val="22"/>
                <w:szCs w:val="22"/>
              </w:rPr>
            </w:pPr>
          </w:p>
        </w:tc>
        <w:tc>
          <w:tcPr>
            <w:tcW w:w="2694" w:type="dxa"/>
          </w:tcPr>
          <w:p w14:paraId="3CAADBA6" w14:textId="77777777" w:rsidR="001665A3" w:rsidRPr="003B629F" w:rsidRDefault="001665A3" w:rsidP="00152969">
            <w:pPr>
              <w:pStyle w:val="Tablelevel1bold"/>
              <w:jc w:val="center"/>
              <w:rPr>
                <w:rFonts w:ascii="Calibri" w:hAnsi="Calibri"/>
                <w:b w:val="0"/>
                <w:sz w:val="22"/>
                <w:szCs w:val="22"/>
              </w:rPr>
            </w:pPr>
          </w:p>
        </w:tc>
      </w:tr>
      <w:tr w:rsidR="001665A3" w:rsidRPr="003B629F" w14:paraId="622C3EB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94C83BD" w14:textId="786E5AB7" w:rsidR="001665A3" w:rsidRPr="003B629F" w:rsidRDefault="001665A3" w:rsidP="00152969">
            <w:pPr>
              <w:pStyle w:val="Tablelevel1bold"/>
              <w:rPr>
                <w:rFonts w:ascii="Calibri" w:hAnsi="Calibri"/>
                <w:b w:val="0"/>
                <w:sz w:val="22"/>
                <w:szCs w:val="22"/>
              </w:rPr>
            </w:pPr>
            <w:bookmarkStart w:id="2953" w:name="_Toc446917400"/>
            <w:bookmarkStart w:id="2954" w:name="_Toc111617457"/>
            <w:r w:rsidRPr="003B629F">
              <w:rPr>
                <w:rFonts w:ascii="Calibri" w:hAnsi="Calibri"/>
                <w:b w:val="0"/>
                <w:sz w:val="22"/>
                <w:szCs w:val="22"/>
              </w:rPr>
              <w:t>nautical phrases</w:t>
            </w:r>
            <w:bookmarkEnd w:id="2953"/>
            <w:bookmarkEnd w:id="2954"/>
          </w:p>
          <w:p w14:paraId="4766C05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Directions/relative bearings</w:t>
            </w:r>
          </w:p>
          <w:p w14:paraId="4BEE339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Numbers</w:t>
            </w:r>
          </w:p>
          <w:p w14:paraId="0C3EA544"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Mooring/anchoring terms</w:t>
            </w:r>
          </w:p>
        </w:tc>
        <w:tc>
          <w:tcPr>
            <w:tcW w:w="2551" w:type="dxa"/>
          </w:tcPr>
          <w:p w14:paraId="5A56E104" w14:textId="77777777" w:rsidR="001665A3" w:rsidRPr="003B629F" w:rsidRDefault="001665A3" w:rsidP="00152969">
            <w:pPr>
              <w:pStyle w:val="Tablelevel1bold"/>
              <w:jc w:val="center"/>
              <w:rPr>
                <w:rFonts w:ascii="Calibri" w:hAnsi="Calibri"/>
                <w:b w:val="0"/>
                <w:sz w:val="22"/>
                <w:szCs w:val="22"/>
              </w:rPr>
            </w:pPr>
          </w:p>
        </w:tc>
        <w:tc>
          <w:tcPr>
            <w:tcW w:w="2694" w:type="dxa"/>
          </w:tcPr>
          <w:p w14:paraId="520342F3" w14:textId="77777777" w:rsidR="001665A3" w:rsidRPr="003B629F" w:rsidRDefault="001665A3" w:rsidP="00152969">
            <w:pPr>
              <w:pStyle w:val="Tablelevel1bold"/>
              <w:jc w:val="center"/>
              <w:rPr>
                <w:rFonts w:ascii="Calibri" w:hAnsi="Calibri"/>
                <w:b w:val="0"/>
                <w:sz w:val="22"/>
                <w:szCs w:val="22"/>
              </w:rPr>
            </w:pPr>
          </w:p>
        </w:tc>
      </w:tr>
      <w:tr w:rsidR="001665A3" w:rsidRPr="00B877B1" w14:paraId="3C9C4088"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66ED589" w14:textId="633E4457" w:rsidR="001665A3" w:rsidRPr="00B877B1" w:rsidRDefault="001665A3" w:rsidP="00B877B1">
            <w:pPr>
              <w:pStyle w:val="Tablelevel1bold"/>
              <w:rPr>
                <w:rFonts w:ascii="Calibri" w:hAnsi="Calibri"/>
                <w:b w:val="0"/>
                <w:sz w:val="22"/>
                <w:szCs w:val="22"/>
              </w:rPr>
            </w:pPr>
            <w:bookmarkStart w:id="2955" w:name="_Toc446917401"/>
            <w:bookmarkStart w:id="2956" w:name="_Toc111617458"/>
            <w:del w:id="2957" w:author="Jillian Carson-Jackson" w:date="2021-01-31T16:42:00Z">
              <w:r w:rsidRPr="00B877B1" w:rsidDel="009013EB">
                <w:rPr>
                  <w:rFonts w:ascii="Calibri" w:hAnsi="Calibri"/>
                  <w:b w:val="0"/>
                  <w:sz w:val="22"/>
                  <w:szCs w:val="22"/>
                </w:rPr>
                <w:delText xml:space="preserve">List and describe the </w:delText>
              </w:r>
            </w:del>
            <w:commentRangeStart w:id="2958"/>
            <w:commentRangeStart w:id="2959"/>
            <w:r w:rsidRPr="00B877B1">
              <w:rPr>
                <w:rFonts w:ascii="Calibri" w:hAnsi="Calibri"/>
                <w:b w:val="0"/>
                <w:sz w:val="22"/>
                <w:szCs w:val="22"/>
              </w:rPr>
              <w:t>types of vessels</w:t>
            </w:r>
            <w:bookmarkEnd w:id="2955"/>
            <w:bookmarkEnd w:id="2956"/>
            <w:commentRangeEnd w:id="2958"/>
            <w:r w:rsidR="006F6B62">
              <w:rPr>
                <w:rStyle w:val="CommentReference"/>
                <w:rFonts w:asciiTheme="minorHAnsi" w:eastAsiaTheme="minorHAnsi" w:hAnsiTheme="minorHAnsi"/>
                <w:b w:val="0"/>
              </w:rPr>
              <w:commentReference w:id="2958"/>
            </w:r>
            <w:commentRangeEnd w:id="2959"/>
            <w:r w:rsidR="005F7EC9">
              <w:rPr>
                <w:rStyle w:val="CommentReference"/>
                <w:rFonts w:asciiTheme="minorHAnsi" w:eastAsiaTheme="minorHAnsi" w:hAnsiTheme="minorHAnsi"/>
                <w:b w:val="0"/>
              </w:rPr>
              <w:commentReference w:id="2959"/>
            </w:r>
            <w:ins w:id="2960" w:author="Jillian Carson-Jackson" w:date="2021-06-09T20:12:00Z">
              <w:r w:rsidR="00A2061C">
                <w:rPr>
                  <w:rFonts w:ascii="Calibri" w:hAnsi="Calibri"/>
                  <w:b w:val="0"/>
                  <w:sz w:val="22"/>
                  <w:szCs w:val="22"/>
                </w:rPr>
                <w:t xml:space="preserve"> and cargoes</w:t>
              </w:r>
            </w:ins>
            <w:ins w:id="2961" w:author="Jillian Carson-Jackson" w:date="2021-06-09T20:14:00Z">
              <w:r w:rsidR="0025648A">
                <w:rPr>
                  <w:rFonts w:ascii="Calibri" w:hAnsi="Calibri"/>
                  <w:b w:val="0"/>
                  <w:sz w:val="22"/>
                  <w:szCs w:val="22"/>
                </w:rPr>
                <w:t>, including dangerous good</w:t>
              </w:r>
            </w:ins>
            <w:ins w:id="2962" w:author="Jillian Carson-Jackson" w:date="2021-06-09T20:24:00Z">
              <w:r w:rsidR="00A73DC4">
                <w:rPr>
                  <w:rFonts w:ascii="Calibri" w:hAnsi="Calibri"/>
                  <w:b w:val="0"/>
                  <w:sz w:val="22"/>
                  <w:szCs w:val="22"/>
                </w:rPr>
                <w:t>s</w:t>
              </w:r>
            </w:ins>
          </w:p>
          <w:p w14:paraId="7502C78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General cargo ships</w:t>
            </w:r>
          </w:p>
          <w:p w14:paraId="06AE63D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Tankers</w:t>
            </w:r>
          </w:p>
          <w:p w14:paraId="6B37D22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Bulk carriers</w:t>
            </w:r>
          </w:p>
          <w:p w14:paraId="57859607"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Combination carriers</w:t>
            </w:r>
          </w:p>
          <w:p w14:paraId="3AD97A9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Container ships</w:t>
            </w:r>
          </w:p>
          <w:p w14:paraId="443FAEF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Passenger ships</w:t>
            </w:r>
          </w:p>
          <w:p w14:paraId="5A29277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Ro-ro ships</w:t>
            </w:r>
          </w:p>
          <w:p w14:paraId="77DB7D88"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Fishing vessels</w:t>
            </w:r>
          </w:p>
          <w:p w14:paraId="3A6BB5E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vessels</w:t>
            </w:r>
          </w:p>
          <w:p w14:paraId="224604BD" w14:textId="77777777" w:rsidR="00A73DC4" w:rsidRDefault="00A73DC4" w:rsidP="00B877B1">
            <w:pPr>
              <w:pStyle w:val="Tablelevel2"/>
              <w:rPr>
                <w:ins w:id="2963" w:author="Jillian Carson-Jackson" w:date="2021-06-09T20:23:00Z"/>
                <w:rFonts w:ascii="Calibri" w:hAnsi="Calibri"/>
                <w:sz w:val="22"/>
                <w:szCs w:val="22"/>
              </w:rPr>
            </w:pPr>
          </w:p>
          <w:p w14:paraId="6ED6E784" w14:textId="77777777" w:rsidR="00A73DC4" w:rsidRDefault="00A73DC4" w:rsidP="00B877B1">
            <w:pPr>
              <w:pStyle w:val="Tablelevel2"/>
              <w:rPr>
                <w:ins w:id="2964" w:author="Jillian Carson-Jackson" w:date="2021-06-09T20:23:00Z"/>
                <w:rFonts w:ascii="Calibri" w:hAnsi="Calibri"/>
                <w:sz w:val="22"/>
                <w:szCs w:val="22"/>
              </w:rPr>
            </w:pPr>
          </w:p>
          <w:p w14:paraId="35F52FF7" w14:textId="77777777" w:rsidR="00A73DC4" w:rsidRPr="00B877B1" w:rsidRDefault="00A73DC4" w:rsidP="00A73DC4">
            <w:pPr>
              <w:pStyle w:val="Tablelevel2"/>
              <w:ind w:left="0"/>
              <w:rPr>
                <w:ins w:id="2965" w:author="Jillian Carson-Jackson" w:date="2021-06-09T20:23:00Z"/>
                <w:rFonts w:ascii="Calibri" w:hAnsi="Calibri"/>
                <w:sz w:val="22"/>
                <w:szCs w:val="22"/>
              </w:rPr>
            </w:pPr>
            <w:commentRangeStart w:id="2966"/>
            <w:ins w:id="2967" w:author="Jillian Carson-Jackson" w:date="2021-06-09T20:23:00Z">
              <w:r w:rsidRPr="00B877B1">
                <w:rPr>
                  <w:rFonts w:ascii="Calibri" w:hAnsi="Calibri"/>
                  <w:sz w:val="22"/>
                  <w:szCs w:val="22"/>
                </w:rPr>
                <w:t>Introduction to propulsion systems</w:t>
              </w:r>
            </w:ins>
          </w:p>
          <w:p w14:paraId="1A3DE808" w14:textId="21F0852B" w:rsidR="00A73DC4" w:rsidRPr="00B877B1" w:rsidRDefault="00A73DC4" w:rsidP="00A73DC4">
            <w:pPr>
              <w:pStyle w:val="Tablelevel3"/>
              <w:ind w:left="247"/>
              <w:rPr>
                <w:ins w:id="2968" w:author="Jillian Carson-Jackson" w:date="2021-06-09T20:23:00Z"/>
                <w:rFonts w:ascii="Calibri" w:hAnsi="Calibri"/>
                <w:sz w:val="22"/>
                <w:szCs w:val="22"/>
              </w:rPr>
            </w:pPr>
            <w:ins w:id="2969" w:author="Jillian Carson-Jackson" w:date="2021-06-09T20:24:00Z">
              <w:r>
                <w:rPr>
                  <w:rFonts w:ascii="Calibri" w:hAnsi="Calibri"/>
                  <w:sz w:val="22"/>
                  <w:szCs w:val="22"/>
                </w:rPr>
                <w:t>Fuel</w:t>
              </w:r>
              <w:r w:rsidR="004A3A3E">
                <w:rPr>
                  <w:rFonts w:ascii="Calibri" w:hAnsi="Calibri"/>
                  <w:sz w:val="22"/>
                  <w:szCs w:val="22"/>
                </w:rPr>
                <w:t xml:space="preserve"> Oil, </w:t>
              </w:r>
            </w:ins>
            <w:ins w:id="2970" w:author="Jillian Carson-Jackson" w:date="2021-06-09T20:23:00Z">
              <w:r w:rsidRPr="00B877B1">
                <w:rPr>
                  <w:rFonts w:ascii="Calibri" w:hAnsi="Calibri"/>
                  <w:sz w:val="22"/>
                  <w:szCs w:val="22"/>
                </w:rPr>
                <w:t>Diesel, diesel electric</w:t>
              </w:r>
            </w:ins>
          </w:p>
          <w:p w14:paraId="53FB3174" w14:textId="77777777" w:rsidR="00A73DC4" w:rsidRPr="00B877B1" w:rsidRDefault="00A73DC4" w:rsidP="00A73DC4">
            <w:pPr>
              <w:pStyle w:val="Tablelevel3"/>
              <w:ind w:left="247"/>
              <w:rPr>
                <w:ins w:id="2971" w:author="Jillian Carson-Jackson" w:date="2021-06-09T20:23:00Z"/>
                <w:rFonts w:ascii="Calibri" w:hAnsi="Calibri"/>
                <w:sz w:val="22"/>
                <w:szCs w:val="22"/>
              </w:rPr>
            </w:pPr>
            <w:ins w:id="2972" w:author="Jillian Carson-Jackson" w:date="2021-06-09T20:23:00Z">
              <w:r w:rsidRPr="00B877B1">
                <w:rPr>
                  <w:rFonts w:ascii="Calibri" w:hAnsi="Calibri"/>
                  <w:sz w:val="22"/>
                  <w:szCs w:val="22"/>
                </w:rPr>
                <w:t>Gas turbine</w:t>
              </w:r>
            </w:ins>
          </w:p>
          <w:p w14:paraId="66A511F8" w14:textId="321B2737" w:rsidR="00A73DC4" w:rsidRDefault="00A73DC4" w:rsidP="00A73DC4">
            <w:pPr>
              <w:pStyle w:val="Tablelevel3"/>
              <w:ind w:left="247"/>
              <w:rPr>
                <w:ins w:id="2973" w:author="Jillian Carson-Jackson" w:date="2021-06-09T20:27:00Z"/>
                <w:rFonts w:ascii="Calibri" w:hAnsi="Calibri"/>
                <w:sz w:val="22"/>
                <w:szCs w:val="22"/>
              </w:rPr>
            </w:pPr>
            <w:ins w:id="2974" w:author="Jillian Carson-Jackson" w:date="2021-06-09T20:23:00Z">
              <w:r w:rsidRPr="00B877B1">
                <w:rPr>
                  <w:rFonts w:ascii="Calibri" w:hAnsi="Calibri"/>
                  <w:sz w:val="22"/>
                  <w:szCs w:val="22"/>
                </w:rPr>
                <w:t>Steam</w:t>
              </w:r>
            </w:ins>
            <w:commentRangeEnd w:id="2966"/>
            <w:ins w:id="2975" w:author="Jillian Carson-Jackson" w:date="2021-06-09T20:27:00Z">
              <w:r w:rsidR="002831B2">
                <w:rPr>
                  <w:rStyle w:val="CommentReference"/>
                  <w:rFonts w:asciiTheme="minorHAnsi" w:eastAsiaTheme="minorHAnsi" w:hAnsiTheme="minorHAnsi"/>
                  <w:lang w:eastAsia="en-GB"/>
                </w:rPr>
                <w:commentReference w:id="2966"/>
              </w:r>
            </w:ins>
          </w:p>
          <w:p w14:paraId="56BC3901" w14:textId="7FAE9D74" w:rsidR="002831B2" w:rsidRPr="00B877B1" w:rsidRDefault="002831B2" w:rsidP="00A73DC4">
            <w:pPr>
              <w:pStyle w:val="Tablelevel3"/>
              <w:ind w:left="247"/>
              <w:rPr>
                <w:ins w:id="2976" w:author="Jillian Carson-Jackson" w:date="2021-06-09T20:23:00Z"/>
                <w:rFonts w:ascii="Calibri" w:hAnsi="Calibri"/>
                <w:sz w:val="22"/>
                <w:szCs w:val="22"/>
              </w:rPr>
            </w:pPr>
            <w:ins w:id="2977" w:author="Jillian Carson-Jackson" w:date="2021-06-09T20:27:00Z">
              <w:r>
                <w:rPr>
                  <w:rFonts w:ascii="Calibri" w:hAnsi="Calibri"/>
                  <w:sz w:val="22"/>
                  <w:szCs w:val="22"/>
                </w:rPr>
                <w:t xml:space="preserve">Alternative energy </w:t>
              </w:r>
            </w:ins>
          </w:p>
          <w:p w14:paraId="512F381D" w14:textId="48C34D75" w:rsidR="001665A3" w:rsidRPr="00B877B1" w:rsidDel="000D6F72" w:rsidRDefault="001665A3" w:rsidP="00B877B1">
            <w:pPr>
              <w:pStyle w:val="Tablelevel2"/>
              <w:rPr>
                <w:del w:id="2978" w:author="Jillian Carson-Jackson" w:date="2021-06-09T20:13:00Z"/>
                <w:rFonts w:ascii="Calibri" w:hAnsi="Calibri"/>
                <w:sz w:val="22"/>
                <w:szCs w:val="22"/>
              </w:rPr>
            </w:pPr>
            <w:del w:id="2979" w:author="Jillian Carson-Jackson" w:date="2021-06-09T20:13:00Z">
              <w:r w:rsidRPr="00B877B1" w:rsidDel="000D6F72">
                <w:rPr>
                  <w:rFonts w:ascii="Calibri" w:hAnsi="Calibri"/>
                  <w:sz w:val="22"/>
                  <w:szCs w:val="22"/>
                </w:rPr>
                <w:delText>Rigs</w:delText>
              </w:r>
            </w:del>
          </w:p>
          <w:p w14:paraId="1B888369" w14:textId="0110B12D" w:rsidR="001665A3" w:rsidRPr="00B877B1" w:rsidDel="000D6F72" w:rsidRDefault="001665A3" w:rsidP="00B877B1">
            <w:pPr>
              <w:pStyle w:val="Tablelevel2"/>
              <w:rPr>
                <w:del w:id="2980" w:author="Jillian Carson-Jackson" w:date="2021-06-09T20:13:00Z"/>
                <w:rFonts w:ascii="Calibri" w:hAnsi="Calibri"/>
                <w:sz w:val="22"/>
                <w:szCs w:val="22"/>
              </w:rPr>
            </w:pPr>
            <w:del w:id="2981" w:author="Jillian Carson-Jackson" w:date="2021-06-09T20:13:00Z">
              <w:r w:rsidRPr="00B877B1" w:rsidDel="000D6F72">
                <w:rPr>
                  <w:rFonts w:ascii="Calibri" w:hAnsi="Calibri"/>
                  <w:sz w:val="22"/>
                  <w:szCs w:val="22"/>
                </w:rPr>
                <w:delText>Offshore supply</w:delText>
              </w:r>
            </w:del>
          </w:p>
          <w:p w14:paraId="5F260293" w14:textId="0B79F9F3" w:rsidR="001665A3" w:rsidRPr="00B877B1" w:rsidDel="000D6F72" w:rsidRDefault="001665A3" w:rsidP="00B877B1">
            <w:pPr>
              <w:pStyle w:val="Tablelevel2"/>
              <w:rPr>
                <w:del w:id="2982" w:author="Jillian Carson-Jackson" w:date="2021-06-09T20:13:00Z"/>
                <w:rFonts w:ascii="Calibri" w:hAnsi="Calibri"/>
                <w:sz w:val="22"/>
                <w:szCs w:val="22"/>
              </w:rPr>
            </w:pPr>
            <w:del w:id="2983" w:author="Jillian Carson-Jackson" w:date="2021-06-09T20:13:00Z">
              <w:r w:rsidRPr="00B877B1" w:rsidDel="000D6F72">
                <w:rPr>
                  <w:rFonts w:ascii="Calibri" w:hAnsi="Calibri"/>
                  <w:sz w:val="22"/>
                  <w:szCs w:val="22"/>
                </w:rPr>
                <w:delText>Offshore tugs</w:delText>
              </w:r>
            </w:del>
          </w:p>
          <w:p w14:paraId="503D9A6B" w14:textId="1E9DB421" w:rsidR="001665A3" w:rsidRPr="00B877B1" w:rsidDel="000D6F72" w:rsidRDefault="001665A3" w:rsidP="00B877B1">
            <w:pPr>
              <w:pStyle w:val="Tablelevel2"/>
              <w:rPr>
                <w:del w:id="2984" w:author="Jillian Carson-Jackson" w:date="2021-06-09T20:13:00Z"/>
                <w:rFonts w:ascii="Calibri" w:hAnsi="Calibri"/>
                <w:sz w:val="22"/>
                <w:szCs w:val="22"/>
              </w:rPr>
            </w:pPr>
            <w:del w:id="2985" w:author="Jillian Carson-Jackson" w:date="2021-06-09T20:13:00Z">
              <w:r w:rsidRPr="00B877B1" w:rsidDel="000D6F72">
                <w:rPr>
                  <w:rFonts w:ascii="Calibri" w:hAnsi="Calibri"/>
                  <w:sz w:val="22"/>
                  <w:szCs w:val="22"/>
                </w:rPr>
                <w:delText>Tugs</w:delText>
              </w:r>
            </w:del>
          </w:p>
          <w:p w14:paraId="6659CC9E" w14:textId="56878030" w:rsidR="001665A3" w:rsidRPr="00B877B1" w:rsidDel="000D6F72" w:rsidRDefault="001665A3" w:rsidP="00B877B1">
            <w:pPr>
              <w:pStyle w:val="Tablelevel2"/>
              <w:rPr>
                <w:del w:id="2986" w:author="Jillian Carson-Jackson" w:date="2021-06-09T20:13:00Z"/>
                <w:rFonts w:ascii="Calibri" w:hAnsi="Calibri"/>
                <w:sz w:val="22"/>
                <w:szCs w:val="22"/>
              </w:rPr>
            </w:pPr>
            <w:del w:id="2987" w:author="Jillian Carson-Jackson" w:date="2021-06-09T20:13:00Z">
              <w:r w:rsidRPr="00B877B1" w:rsidDel="000D6F72">
                <w:rPr>
                  <w:rFonts w:ascii="Calibri" w:hAnsi="Calibri"/>
                  <w:sz w:val="22"/>
                  <w:szCs w:val="22"/>
                </w:rPr>
                <w:delText xml:space="preserve">Pilot boats </w:delText>
              </w:r>
            </w:del>
          </w:p>
          <w:p w14:paraId="1E0BA9C2" w14:textId="68CD4775" w:rsidR="001665A3" w:rsidRPr="00B877B1" w:rsidDel="000D6F72" w:rsidRDefault="001665A3" w:rsidP="00B877B1">
            <w:pPr>
              <w:pStyle w:val="Tablelevel2"/>
              <w:rPr>
                <w:del w:id="2988" w:author="Jillian Carson-Jackson" w:date="2021-06-09T20:13:00Z"/>
                <w:rFonts w:ascii="Calibri" w:hAnsi="Calibri"/>
                <w:sz w:val="22"/>
                <w:szCs w:val="22"/>
              </w:rPr>
            </w:pPr>
            <w:del w:id="2989" w:author="Jillian Carson-Jackson" w:date="2021-06-09T20:13:00Z">
              <w:r w:rsidRPr="00B877B1" w:rsidDel="000D6F72">
                <w:rPr>
                  <w:rFonts w:ascii="Calibri" w:hAnsi="Calibri"/>
                  <w:sz w:val="22"/>
                  <w:szCs w:val="22"/>
                </w:rPr>
                <w:delText>SAR vessels</w:delText>
              </w:r>
            </w:del>
          </w:p>
          <w:p w14:paraId="407C4195" w14:textId="4AC2728D" w:rsidR="001665A3" w:rsidRPr="00B877B1" w:rsidDel="000D6F72" w:rsidRDefault="001665A3" w:rsidP="00B877B1">
            <w:pPr>
              <w:pStyle w:val="Tablelevel2"/>
              <w:rPr>
                <w:del w:id="2990" w:author="Jillian Carson-Jackson" w:date="2021-06-09T20:13:00Z"/>
                <w:rFonts w:ascii="Calibri" w:hAnsi="Calibri"/>
                <w:sz w:val="22"/>
                <w:szCs w:val="22"/>
              </w:rPr>
            </w:pPr>
            <w:del w:id="2991" w:author="Jillian Carson-Jackson" w:date="2021-06-09T20:13:00Z">
              <w:r w:rsidRPr="00B877B1" w:rsidDel="000D6F72">
                <w:rPr>
                  <w:rFonts w:ascii="Calibri" w:hAnsi="Calibri"/>
                  <w:sz w:val="22"/>
                  <w:szCs w:val="22"/>
                </w:rPr>
                <w:delText>Seaplanes</w:delText>
              </w:r>
            </w:del>
          </w:p>
          <w:p w14:paraId="79ECBD41" w14:textId="4EB2FD2D" w:rsidR="001665A3" w:rsidRPr="00B877B1" w:rsidDel="000D6F72" w:rsidRDefault="001665A3" w:rsidP="00B877B1">
            <w:pPr>
              <w:pStyle w:val="Tablelevel2"/>
              <w:rPr>
                <w:del w:id="2992" w:author="Jillian Carson-Jackson" w:date="2021-06-09T20:13:00Z"/>
                <w:rFonts w:ascii="Calibri" w:hAnsi="Calibri"/>
                <w:sz w:val="22"/>
                <w:szCs w:val="22"/>
              </w:rPr>
            </w:pPr>
            <w:del w:id="2993" w:author="Jillian Carson-Jackson" w:date="2021-06-09T20:13:00Z">
              <w:r w:rsidRPr="00B877B1" w:rsidDel="000D6F72">
                <w:rPr>
                  <w:rFonts w:ascii="Calibri" w:hAnsi="Calibri"/>
                  <w:sz w:val="22"/>
                  <w:szCs w:val="22"/>
                </w:rPr>
                <w:delText>WIG</w:delText>
              </w:r>
            </w:del>
          </w:p>
          <w:p w14:paraId="0A255570" w14:textId="1116EECB" w:rsidR="001665A3" w:rsidRPr="00B877B1" w:rsidRDefault="001665A3" w:rsidP="00B877B1">
            <w:pPr>
              <w:pStyle w:val="Tablelevel2"/>
              <w:rPr>
                <w:rFonts w:ascii="Calibri" w:hAnsi="Calibri"/>
                <w:sz w:val="22"/>
                <w:szCs w:val="22"/>
              </w:rPr>
            </w:pPr>
            <w:del w:id="2994" w:author="Jillian Carson-Jackson" w:date="2021-06-09T20:10:00Z">
              <w:r w:rsidRPr="00B877B1" w:rsidDel="004B1F82">
                <w:rPr>
                  <w:rFonts w:ascii="Calibri" w:hAnsi="Calibri"/>
                  <w:sz w:val="22"/>
                  <w:szCs w:val="22"/>
                </w:rPr>
                <w:delText xml:space="preserve">Ships </w:delText>
              </w:r>
            </w:del>
            <w:del w:id="2995" w:author="Jillian Carson-Jackson" w:date="2021-06-09T20:13:00Z">
              <w:r w:rsidRPr="00B877B1" w:rsidDel="000D6F72">
                <w:rPr>
                  <w:rFonts w:ascii="Calibri" w:hAnsi="Calibri"/>
                  <w:sz w:val="22"/>
                  <w:szCs w:val="22"/>
                </w:rPr>
                <w:delText>operated by allied services</w:delText>
              </w:r>
            </w:del>
          </w:p>
        </w:tc>
        <w:tc>
          <w:tcPr>
            <w:tcW w:w="2551" w:type="dxa"/>
            <w:shd w:val="clear" w:color="auto" w:fill="auto"/>
          </w:tcPr>
          <w:p w14:paraId="554B4FAD"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453C7D35" w14:textId="77777777" w:rsidR="001665A3" w:rsidRPr="00B877B1" w:rsidRDefault="001665A3" w:rsidP="00B877B1">
            <w:pPr>
              <w:pStyle w:val="Tablelevel1bold"/>
              <w:jc w:val="center"/>
              <w:rPr>
                <w:rFonts w:ascii="Calibri" w:hAnsi="Calibri"/>
                <w:b w:val="0"/>
                <w:sz w:val="22"/>
                <w:szCs w:val="22"/>
              </w:rPr>
            </w:pPr>
          </w:p>
        </w:tc>
      </w:tr>
      <w:tr w:rsidR="001665A3" w:rsidRPr="00B877B1" w14:paraId="1D45C4CD"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16478EC" w14:textId="7BE59330" w:rsidR="001665A3" w:rsidRDefault="001665A3" w:rsidP="00B877B1">
            <w:pPr>
              <w:pStyle w:val="Tablelevel1bold"/>
              <w:rPr>
                <w:ins w:id="2996" w:author="Jillian Carson-Jackson" w:date="2021-06-09T20:12:00Z"/>
                <w:rFonts w:ascii="Calibri" w:hAnsi="Calibri"/>
                <w:b w:val="0"/>
                <w:sz w:val="22"/>
                <w:szCs w:val="22"/>
              </w:rPr>
            </w:pPr>
            <w:bookmarkStart w:id="2997" w:name="_Toc446917402"/>
            <w:bookmarkStart w:id="2998" w:name="_Toc111617459"/>
            <w:del w:id="2999" w:author="Jillian Carson-Jackson" w:date="2021-01-31T16:42:00Z">
              <w:r w:rsidRPr="00B877B1" w:rsidDel="009013EB">
                <w:rPr>
                  <w:rFonts w:ascii="Calibri" w:hAnsi="Calibri"/>
                  <w:b w:val="0"/>
                  <w:sz w:val="22"/>
                  <w:szCs w:val="22"/>
                </w:rPr>
                <w:delText xml:space="preserve">List and describe the </w:delText>
              </w:r>
            </w:del>
            <w:commentRangeStart w:id="3000"/>
            <w:commentRangeStart w:id="3001"/>
            <w:del w:id="3002" w:author="Jillian Carson-Jackson" w:date="2021-06-09T20:23:00Z">
              <w:r w:rsidRPr="00B877B1" w:rsidDel="00A73DC4">
                <w:rPr>
                  <w:rFonts w:ascii="Calibri" w:hAnsi="Calibri"/>
                  <w:b w:val="0"/>
                  <w:sz w:val="22"/>
                  <w:szCs w:val="22"/>
                </w:rPr>
                <w:delText>types of cargo</w:delText>
              </w:r>
              <w:bookmarkEnd w:id="2997"/>
              <w:bookmarkEnd w:id="2998"/>
              <w:commentRangeEnd w:id="3000"/>
              <w:r w:rsidR="00753022" w:rsidDel="00A73DC4">
                <w:rPr>
                  <w:rStyle w:val="CommentReference"/>
                  <w:rFonts w:asciiTheme="minorHAnsi" w:eastAsiaTheme="minorHAnsi" w:hAnsiTheme="minorHAnsi"/>
                  <w:b w:val="0"/>
                </w:rPr>
                <w:commentReference w:id="3000"/>
              </w:r>
              <w:commentRangeEnd w:id="3001"/>
              <w:r w:rsidR="00631A90" w:rsidDel="00A73DC4">
                <w:rPr>
                  <w:rStyle w:val="CommentReference"/>
                  <w:rFonts w:asciiTheme="minorHAnsi" w:eastAsiaTheme="minorHAnsi" w:hAnsiTheme="minorHAnsi"/>
                  <w:b w:val="0"/>
                </w:rPr>
                <w:commentReference w:id="3001"/>
              </w:r>
            </w:del>
          </w:p>
          <w:p w14:paraId="03EEB6D3" w14:textId="7E99E1BA" w:rsidR="000D6F72" w:rsidRDefault="000D6F72" w:rsidP="00B877B1">
            <w:pPr>
              <w:pStyle w:val="Tablelevel1bold"/>
              <w:rPr>
                <w:ins w:id="3003" w:author="Jillian Carson-Jackson" w:date="2021-06-09T20:12:00Z"/>
                <w:rFonts w:ascii="Calibri" w:hAnsi="Calibri"/>
                <w:b w:val="0"/>
                <w:sz w:val="22"/>
                <w:szCs w:val="22"/>
              </w:rPr>
            </w:pPr>
            <w:ins w:id="3004" w:author="Jillian Carson-Jackson" w:date="2021-06-09T20:12:00Z">
              <w:r>
                <w:rPr>
                  <w:rFonts w:ascii="Calibri" w:hAnsi="Calibri"/>
                  <w:b w:val="0"/>
                  <w:sz w:val="22"/>
                  <w:szCs w:val="22"/>
                </w:rPr>
                <w:t xml:space="preserve">Other vessels </w:t>
              </w:r>
            </w:ins>
          </w:p>
          <w:p w14:paraId="6C564EA8" w14:textId="77777777" w:rsidR="000D6F72" w:rsidRPr="00B877B1" w:rsidRDefault="000D6F72" w:rsidP="000D6F72">
            <w:pPr>
              <w:pStyle w:val="Tablelevel2"/>
              <w:rPr>
                <w:ins w:id="3005" w:author="Jillian Carson-Jackson" w:date="2021-06-09T20:13:00Z"/>
                <w:rFonts w:ascii="Calibri" w:hAnsi="Calibri"/>
                <w:sz w:val="22"/>
                <w:szCs w:val="22"/>
              </w:rPr>
            </w:pPr>
            <w:ins w:id="3006" w:author="Jillian Carson-Jackson" w:date="2021-06-09T20:13:00Z">
              <w:r w:rsidRPr="00B877B1">
                <w:rPr>
                  <w:rFonts w:ascii="Calibri" w:hAnsi="Calibri"/>
                  <w:sz w:val="22"/>
                  <w:szCs w:val="22"/>
                </w:rPr>
                <w:t>Rigs</w:t>
              </w:r>
            </w:ins>
          </w:p>
          <w:p w14:paraId="46147359" w14:textId="77777777" w:rsidR="000D6F72" w:rsidRPr="00B877B1" w:rsidRDefault="000D6F72" w:rsidP="000D6F72">
            <w:pPr>
              <w:pStyle w:val="Tablelevel2"/>
              <w:rPr>
                <w:ins w:id="3007" w:author="Jillian Carson-Jackson" w:date="2021-06-09T20:13:00Z"/>
                <w:rFonts w:ascii="Calibri" w:hAnsi="Calibri"/>
                <w:sz w:val="22"/>
                <w:szCs w:val="22"/>
              </w:rPr>
            </w:pPr>
            <w:ins w:id="3008" w:author="Jillian Carson-Jackson" w:date="2021-06-09T20:13:00Z">
              <w:r w:rsidRPr="00B877B1">
                <w:rPr>
                  <w:rFonts w:ascii="Calibri" w:hAnsi="Calibri"/>
                  <w:sz w:val="22"/>
                  <w:szCs w:val="22"/>
                </w:rPr>
                <w:t>Offshore supply</w:t>
              </w:r>
            </w:ins>
          </w:p>
          <w:p w14:paraId="199A01F7" w14:textId="77777777" w:rsidR="000D6F72" w:rsidRPr="00B877B1" w:rsidRDefault="000D6F72" w:rsidP="000D6F72">
            <w:pPr>
              <w:pStyle w:val="Tablelevel2"/>
              <w:rPr>
                <w:ins w:id="3009" w:author="Jillian Carson-Jackson" w:date="2021-06-09T20:13:00Z"/>
                <w:rFonts w:ascii="Calibri" w:hAnsi="Calibri"/>
                <w:sz w:val="22"/>
                <w:szCs w:val="22"/>
              </w:rPr>
            </w:pPr>
            <w:ins w:id="3010" w:author="Jillian Carson-Jackson" w:date="2021-06-09T20:13:00Z">
              <w:r w:rsidRPr="00B877B1">
                <w:rPr>
                  <w:rFonts w:ascii="Calibri" w:hAnsi="Calibri"/>
                  <w:sz w:val="22"/>
                  <w:szCs w:val="22"/>
                </w:rPr>
                <w:t>Offshore tugs</w:t>
              </w:r>
            </w:ins>
          </w:p>
          <w:p w14:paraId="444A1209" w14:textId="77777777" w:rsidR="000D6F72" w:rsidRPr="00B877B1" w:rsidRDefault="000D6F72" w:rsidP="000D6F72">
            <w:pPr>
              <w:pStyle w:val="Tablelevel2"/>
              <w:rPr>
                <w:ins w:id="3011" w:author="Jillian Carson-Jackson" w:date="2021-06-09T20:13:00Z"/>
                <w:rFonts w:ascii="Calibri" w:hAnsi="Calibri"/>
                <w:sz w:val="22"/>
                <w:szCs w:val="22"/>
              </w:rPr>
            </w:pPr>
            <w:ins w:id="3012" w:author="Jillian Carson-Jackson" w:date="2021-06-09T20:13:00Z">
              <w:r w:rsidRPr="00B877B1">
                <w:rPr>
                  <w:rFonts w:ascii="Calibri" w:hAnsi="Calibri"/>
                  <w:sz w:val="22"/>
                  <w:szCs w:val="22"/>
                </w:rPr>
                <w:t>Tugs</w:t>
              </w:r>
            </w:ins>
          </w:p>
          <w:p w14:paraId="68A2AAAD" w14:textId="77777777" w:rsidR="000D6F72" w:rsidRPr="00B877B1" w:rsidRDefault="000D6F72" w:rsidP="000D6F72">
            <w:pPr>
              <w:pStyle w:val="Tablelevel2"/>
              <w:rPr>
                <w:ins w:id="3013" w:author="Jillian Carson-Jackson" w:date="2021-06-09T20:13:00Z"/>
                <w:rFonts w:ascii="Calibri" w:hAnsi="Calibri"/>
                <w:sz w:val="22"/>
                <w:szCs w:val="22"/>
              </w:rPr>
            </w:pPr>
            <w:ins w:id="3014" w:author="Jillian Carson-Jackson" w:date="2021-06-09T20:13:00Z">
              <w:r w:rsidRPr="00B877B1">
                <w:rPr>
                  <w:rFonts w:ascii="Calibri" w:hAnsi="Calibri"/>
                  <w:sz w:val="22"/>
                  <w:szCs w:val="22"/>
                </w:rPr>
                <w:t xml:space="preserve">Pilot boats </w:t>
              </w:r>
            </w:ins>
          </w:p>
          <w:p w14:paraId="437A8CA8" w14:textId="77777777" w:rsidR="000D6F72" w:rsidRPr="00B877B1" w:rsidRDefault="000D6F72" w:rsidP="000D6F72">
            <w:pPr>
              <w:pStyle w:val="Tablelevel2"/>
              <w:rPr>
                <w:ins w:id="3015" w:author="Jillian Carson-Jackson" w:date="2021-06-09T20:13:00Z"/>
                <w:rFonts w:ascii="Calibri" w:hAnsi="Calibri"/>
                <w:sz w:val="22"/>
                <w:szCs w:val="22"/>
              </w:rPr>
            </w:pPr>
            <w:ins w:id="3016" w:author="Jillian Carson-Jackson" w:date="2021-06-09T20:13:00Z">
              <w:r w:rsidRPr="00B877B1">
                <w:rPr>
                  <w:rFonts w:ascii="Calibri" w:hAnsi="Calibri"/>
                  <w:sz w:val="22"/>
                  <w:szCs w:val="22"/>
                </w:rPr>
                <w:t>SAR vessels</w:t>
              </w:r>
            </w:ins>
          </w:p>
          <w:p w14:paraId="4F72F2C1" w14:textId="77777777" w:rsidR="000D6F72" w:rsidRPr="00B877B1" w:rsidRDefault="000D6F72" w:rsidP="000D6F72">
            <w:pPr>
              <w:pStyle w:val="Tablelevel2"/>
              <w:rPr>
                <w:ins w:id="3017" w:author="Jillian Carson-Jackson" w:date="2021-06-09T20:13:00Z"/>
                <w:rFonts w:ascii="Calibri" w:hAnsi="Calibri"/>
                <w:sz w:val="22"/>
                <w:szCs w:val="22"/>
              </w:rPr>
            </w:pPr>
            <w:ins w:id="3018" w:author="Jillian Carson-Jackson" w:date="2021-06-09T20:13:00Z">
              <w:r w:rsidRPr="00B877B1">
                <w:rPr>
                  <w:rFonts w:ascii="Calibri" w:hAnsi="Calibri"/>
                  <w:sz w:val="22"/>
                  <w:szCs w:val="22"/>
                </w:rPr>
                <w:t>Seaplanes</w:t>
              </w:r>
            </w:ins>
          </w:p>
          <w:p w14:paraId="07D7BB45" w14:textId="458695A1" w:rsidR="000D6F72" w:rsidRDefault="000D6F72" w:rsidP="000D6F72">
            <w:pPr>
              <w:pStyle w:val="Tablelevel2"/>
              <w:rPr>
                <w:ins w:id="3019" w:author="Jillian Carson-Jackson" w:date="2021-06-09T20:13:00Z"/>
                <w:rFonts w:ascii="Calibri" w:hAnsi="Calibri"/>
                <w:sz w:val="22"/>
                <w:szCs w:val="22"/>
              </w:rPr>
            </w:pPr>
            <w:ins w:id="3020" w:author="Jillian Carson-Jackson" w:date="2021-06-09T20:13:00Z">
              <w:r w:rsidRPr="00B877B1">
                <w:rPr>
                  <w:rFonts w:ascii="Calibri" w:hAnsi="Calibri"/>
                  <w:sz w:val="22"/>
                  <w:szCs w:val="22"/>
                </w:rPr>
                <w:t>WIG</w:t>
              </w:r>
            </w:ins>
          </w:p>
          <w:p w14:paraId="572715C8" w14:textId="0B81D668" w:rsidR="000D6F72" w:rsidRDefault="000D6F72" w:rsidP="000D6F72">
            <w:pPr>
              <w:pStyle w:val="Tablelevel2"/>
              <w:rPr>
                <w:ins w:id="3021" w:author="Jillian Carson-Jackson" w:date="2021-06-09T20:13:00Z"/>
                <w:rFonts w:ascii="Calibri" w:hAnsi="Calibri"/>
                <w:sz w:val="22"/>
                <w:szCs w:val="22"/>
              </w:rPr>
            </w:pPr>
            <w:ins w:id="3022" w:author="Jillian Carson-Jackson" w:date="2021-06-09T20:13:00Z">
              <w:r>
                <w:rPr>
                  <w:rFonts w:ascii="Calibri" w:hAnsi="Calibri"/>
                  <w:sz w:val="22"/>
                  <w:szCs w:val="22"/>
                </w:rPr>
                <w:t>MASS</w:t>
              </w:r>
            </w:ins>
          </w:p>
          <w:p w14:paraId="0F0B1B7E" w14:textId="6E4D2D8E" w:rsidR="000D6F72" w:rsidRPr="00B877B1" w:rsidRDefault="000D6F72" w:rsidP="000D6F72">
            <w:pPr>
              <w:pStyle w:val="Tablelevel2"/>
              <w:rPr>
                <w:ins w:id="3023" w:author="Jillian Carson-Jackson" w:date="2021-06-09T20:13:00Z"/>
                <w:rFonts w:ascii="Calibri" w:hAnsi="Calibri"/>
                <w:sz w:val="22"/>
                <w:szCs w:val="22"/>
              </w:rPr>
            </w:pPr>
            <w:ins w:id="3024" w:author="Jillian Carson-Jackson" w:date="2021-06-09T20:13:00Z">
              <w:r>
                <w:rPr>
                  <w:rFonts w:ascii="Calibri" w:hAnsi="Calibri"/>
                  <w:sz w:val="22"/>
                  <w:szCs w:val="22"/>
                </w:rPr>
                <w:t>Vessels</w:t>
              </w:r>
              <w:r w:rsidRPr="00B877B1">
                <w:rPr>
                  <w:rFonts w:ascii="Calibri" w:hAnsi="Calibri"/>
                  <w:sz w:val="22"/>
                  <w:szCs w:val="22"/>
                </w:rPr>
                <w:t xml:space="preserve"> operated by allied services</w:t>
              </w:r>
            </w:ins>
          </w:p>
          <w:p w14:paraId="70759667" w14:textId="77777777" w:rsidR="000D6F72" w:rsidRPr="00B877B1" w:rsidRDefault="000D6F72" w:rsidP="00B877B1">
            <w:pPr>
              <w:pStyle w:val="Tablelevel1bold"/>
              <w:rPr>
                <w:rFonts w:ascii="Calibri" w:hAnsi="Calibri"/>
                <w:b w:val="0"/>
                <w:sz w:val="22"/>
                <w:szCs w:val="22"/>
              </w:rPr>
            </w:pPr>
          </w:p>
          <w:p w14:paraId="167FD592" w14:textId="76AFFAC5" w:rsidR="001665A3" w:rsidRPr="00B877B1" w:rsidDel="00A2061C" w:rsidRDefault="001665A3" w:rsidP="00B877B1">
            <w:pPr>
              <w:pStyle w:val="Tablelevel2"/>
              <w:rPr>
                <w:del w:id="3025" w:author="Jillian Carson-Jackson" w:date="2021-06-09T20:12:00Z"/>
                <w:rFonts w:ascii="Calibri" w:hAnsi="Calibri"/>
                <w:sz w:val="22"/>
                <w:szCs w:val="22"/>
              </w:rPr>
            </w:pPr>
            <w:del w:id="3026" w:author="Jillian Carson-Jackson" w:date="2021-06-09T20:12:00Z">
              <w:r w:rsidRPr="00B877B1" w:rsidDel="00A2061C">
                <w:rPr>
                  <w:rFonts w:ascii="Calibri" w:hAnsi="Calibri"/>
                  <w:sz w:val="22"/>
                  <w:szCs w:val="22"/>
                </w:rPr>
                <w:delText>General cargo</w:delText>
              </w:r>
            </w:del>
          </w:p>
          <w:p w14:paraId="413101BA" w14:textId="6B73EE2C" w:rsidR="001665A3" w:rsidRPr="00B877B1" w:rsidDel="00A2061C" w:rsidRDefault="001665A3" w:rsidP="00B877B1">
            <w:pPr>
              <w:pStyle w:val="Tablelevel2"/>
              <w:rPr>
                <w:del w:id="3027" w:author="Jillian Carson-Jackson" w:date="2021-06-09T20:12:00Z"/>
                <w:rFonts w:ascii="Calibri" w:hAnsi="Calibri"/>
                <w:sz w:val="22"/>
                <w:szCs w:val="22"/>
              </w:rPr>
            </w:pPr>
            <w:del w:id="3028" w:author="Jillian Carson-Jackson" w:date="2021-06-09T20:12:00Z">
              <w:r w:rsidRPr="00B877B1" w:rsidDel="00A2061C">
                <w:rPr>
                  <w:rFonts w:ascii="Calibri" w:hAnsi="Calibri"/>
                  <w:sz w:val="22"/>
                  <w:szCs w:val="22"/>
                </w:rPr>
                <w:delText>Refrigerated</w:delText>
              </w:r>
            </w:del>
          </w:p>
          <w:p w14:paraId="101C258C" w14:textId="5EF44AFA" w:rsidR="001665A3" w:rsidRPr="00B877B1" w:rsidDel="00A2061C" w:rsidRDefault="001665A3" w:rsidP="00B877B1">
            <w:pPr>
              <w:pStyle w:val="Tablelevel2"/>
              <w:rPr>
                <w:del w:id="3029" w:author="Jillian Carson-Jackson" w:date="2021-06-09T20:12:00Z"/>
                <w:rFonts w:ascii="Calibri" w:hAnsi="Calibri"/>
                <w:sz w:val="22"/>
                <w:szCs w:val="22"/>
              </w:rPr>
            </w:pPr>
            <w:del w:id="3030" w:author="Jillian Carson-Jackson" w:date="2021-06-09T20:12:00Z">
              <w:r w:rsidRPr="00B877B1" w:rsidDel="00A2061C">
                <w:rPr>
                  <w:rFonts w:ascii="Calibri" w:hAnsi="Calibri"/>
                  <w:sz w:val="22"/>
                  <w:szCs w:val="22"/>
                </w:rPr>
                <w:delText>Liquid</w:delText>
              </w:r>
            </w:del>
          </w:p>
          <w:p w14:paraId="22D931B2" w14:textId="1321EA8B" w:rsidR="001665A3" w:rsidRPr="00B877B1" w:rsidDel="00A2061C" w:rsidRDefault="001665A3" w:rsidP="00B877B1">
            <w:pPr>
              <w:pStyle w:val="Tablelevel2"/>
              <w:rPr>
                <w:del w:id="3031" w:author="Jillian Carson-Jackson" w:date="2021-06-09T20:12:00Z"/>
                <w:rFonts w:ascii="Calibri" w:hAnsi="Calibri"/>
                <w:sz w:val="22"/>
                <w:szCs w:val="22"/>
              </w:rPr>
            </w:pPr>
            <w:del w:id="3032" w:author="Jillian Carson-Jackson" w:date="2021-06-09T20:12:00Z">
              <w:r w:rsidRPr="00B877B1" w:rsidDel="00A2061C">
                <w:rPr>
                  <w:rFonts w:ascii="Calibri" w:hAnsi="Calibri"/>
                  <w:sz w:val="22"/>
                  <w:szCs w:val="22"/>
                </w:rPr>
                <w:delText>LPG/LNG</w:delText>
              </w:r>
            </w:del>
          </w:p>
          <w:p w14:paraId="0154383C" w14:textId="171D3800" w:rsidR="001665A3" w:rsidRPr="00B877B1" w:rsidDel="00A2061C" w:rsidRDefault="001665A3" w:rsidP="00B877B1">
            <w:pPr>
              <w:pStyle w:val="Tablelevel2"/>
              <w:rPr>
                <w:del w:id="3033" w:author="Jillian Carson-Jackson" w:date="2021-06-09T20:12:00Z"/>
                <w:rFonts w:ascii="Calibri" w:hAnsi="Calibri"/>
                <w:sz w:val="22"/>
                <w:szCs w:val="22"/>
              </w:rPr>
            </w:pPr>
            <w:del w:id="3034" w:author="Jillian Carson-Jackson" w:date="2021-06-09T20:12:00Z">
              <w:r w:rsidRPr="00B877B1" w:rsidDel="00A2061C">
                <w:rPr>
                  <w:rFonts w:ascii="Calibri" w:hAnsi="Calibri"/>
                  <w:sz w:val="22"/>
                  <w:szCs w:val="22"/>
                </w:rPr>
                <w:delText>Bulk</w:delText>
              </w:r>
            </w:del>
          </w:p>
          <w:p w14:paraId="16FDFC9D" w14:textId="54011D30" w:rsidR="001665A3" w:rsidRPr="00B877B1" w:rsidDel="00A2061C" w:rsidRDefault="001665A3" w:rsidP="00B877B1">
            <w:pPr>
              <w:pStyle w:val="Tablelevel2"/>
              <w:rPr>
                <w:del w:id="3035" w:author="Jillian Carson-Jackson" w:date="2021-06-09T20:12:00Z"/>
                <w:rFonts w:ascii="Calibri" w:hAnsi="Calibri"/>
                <w:sz w:val="22"/>
                <w:szCs w:val="22"/>
              </w:rPr>
            </w:pPr>
            <w:del w:id="3036" w:author="Jillian Carson-Jackson" w:date="2021-06-09T20:12:00Z">
              <w:r w:rsidRPr="00B877B1" w:rsidDel="00A2061C">
                <w:rPr>
                  <w:rFonts w:ascii="Calibri" w:hAnsi="Calibri"/>
                  <w:sz w:val="22"/>
                  <w:szCs w:val="22"/>
                </w:rPr>
                <w:delText>Containers</w:delText>
              </w:r>
            </w:del>
          </w:p>
          <w:p w14:paraId="28D0C9F6" w14:textId="54AC2094" w:rsidR="001665A3" w:rsidRPr="00B877B1" w:rsidDel="00A2061C" w:rsidRDefault="001665A3" w:rsidP="00B877B1">
            <w:pPr>
              <w:pStyle w:val="Tablelevel2"/>
              <w:rPr>
                <w:del w:id="3037" w:author="Jillian Carson-Jackson" w:date="2021-06-09T20:12:00Z"/>
                <w:rFonts w:ascii="Calibri" w:hAnsi="Calibri"/>
                <w:sz w:val="22"/>
                <w:szCs w:val="22"/>
              </w:rPr>
            </w:pPr>
            <w:del w:id="3038" w:author="Jillian Carson-Jackson" w:date="2021-06-09T20:12:00Z">
              <w:r w:rsidRPr="00B877B1" w:rsidDel="00A2061C">
                <w:rPr>
                  <w:rFonts w:ascii="Calibri" w:hAnsi="Calibri"/>
                  <w:sz w:val="22"/>
                  <w:szCs w:val="22"/>
                </w:rPr>
                <w:delText>Ro-ro</w:delText>
              </w:r>
            </w:del>
          </w:p>
          <w:p w14:paraId="6CE0A6D0" w14:textId="18145DD6" w:rsidR="001665A3" w:rsidRPr="00B877B1" w:rsidDel="00A2061C" w:rsidRDefault="001665A3" w:rsidP="00B877B1">
            <w:pPr>
              <w:pStyle w:val="Tablelevel2"/>
              <w:rPr>
                <w:del w:id="3039" w:author="Jillian Carson-Jackson" w:date="2021-06-09T20:12:00Z"/>
                <w:rFonts w:ascii="Calibri" w:hAnsi="Calibri"/>
                <w:sz w:val="22"/>
                <w:szCs w:val="22"/>
              </w:rPr>
            </w:pPr>
            <w:del w:id="3040" w:author="Jillian Carson-Jackson" w:date="2021-06-09T20:12:00Z">
              <w:r w:rsidRPr="00B877B1" w:rsidDel="00A2061C">
                <w:rPr>
                  <w:rFonts w:ascii="Calibri" w:hAnsi="Calibri"/>
                  <w:sz w:val="22"/>
                  <w:szCs w:val="22"/>
                </w:rPr>
                <w:delText>Fish</w:delText>
              </w:r>
            </w:del>
          </w:p>
          <w:p w14:paraId="016C63DA" w14:textId="7727FEE1" w:rsidR="001665A3" w:rsidRPr="00B877B1" w:rsidDel="00A2061C" w:rsidRDefault="001665A3" w:rsidP="00B877B1">
            <w:pPr>
              <w:pStyle w:val="Tablelevel2"/>
              <w:rPr>
                <w:del w:id="3041" w:author="Jillian Carson-Jackson" w:date="2021-06-09T20:12:00Z"/>
                <w:rFonts w:ascii="Calibri" w:hAnsi="Calibri"/>
                <w:sz w:val="22"/>
                <w:szCs w:val="22"/>
              </w:rPr>
            </w:pPr>
            <w:del w:id="3042" w:author="Jillian Carson-Jackson" w:date="2021-06-09T20:12:00Z">
              <w:r w:rsidRPr="00B877B1" w:rsidDel="00A2061C">
                <w:rPr>
                  <w:rFonts w:ascii="Calibri" w:hAnsi="Calibri"/>
                  <w:sz w:val="22"/>
                  <w:szCs w:val="22"/>
                </w:rPr>
                <w:delText>Livestock</w:delText>
              </w:r>
            </w:del>
          </w:p>
          <w:p w14:paraId="363F5BD1" w14:textId="7FEC3422" w:rsidR="001665A3" w:rsidRPr="00B877B1" w:rsidRDefault="001665A3" w:rsidP="00B877B1">
            <w:pPr>
              <w:pStyle w:val="Tablelevel2"/>
              <w:rPr>
                <w:rFonts w:ascii="Calibri" w:hAnsi="Calibri"/>
                <w:sz w:val="22"/>
                <w:szCs w:val="22"/>
              </w:rPr>
            </w:pPr>
            <w:del w:id="3043" w:author="Jillian Carson-Jackson" w:date="2021-06-09T20:14:00Z">
              <w:r w:rsidRPr="00B877B1" w:rsidDel="0025648A">
                <w:rPr>
                  <w:rFonts w:ascii="Calibri" w:hAnsi="Calibri"/>
                  <w:sz w:val="22"/>
                  <w:szCs w:val="22"/>
                </w:rPr>
                <w:delText>Dangerous goods</w:delText>
              </w:r>
            </w:del>
          </w:p>
        </w:tc>
        <w:tc>
          <w:tcPr>
            <w:tcW w:w="2551" w:type="dxa"/>
            <w:shd w:val="clear" w:color="auto" w:fill="auto"/>
          </w:tcPr>
          <w:p w14:paraId="37B22E8E"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49B0C36B" w14:textId="77777777" w:rsidR="001665A3" w:rsidRPr="00B877B1" w:rsidRDefault="001665A3" w:rsidP="00B877B1">
            <w:pPr>
              <w:pStyle w:val="Tablelevel1bold"/>
              <w:jc w:val="center"/>
              <w:rPr>
                <w:rFonts w:ascii="Calibri" w:hAnsi="Calibri"/>
                <w:b w:val="0"/>
                <w:sz w:val="22"/>
                <w:szCs w:val="22"/>
              </w:rPr>
            </w:pPr>
          </w:p>
        </w:tc>
      </w:tr>
      <w:tr w:rsidR="004E0B3C" w:rsidRPr="00B877B1" w14:paraId="13A194F8" w14:textId="77777777" w:rsidTr="00CD5C9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1C0850F9" w14:textId="77777777" w:rsidR="004E0B3C" w:rsidRPr="004E0B3C" w:rsidRDefault="004E0B3C" w:rsidP="00CD5C9F">
            <w:pPr>
              <w:pStyle w:val="Tablelevel1bold"/>
              <w:rPr>
                <w:rFonts w:ascii="Calibri" w:hAnsi="Calibri"/>
                <w:b w:val="0"/>
                <w:i/>
                <w:iCs/>
                <w:sz w:val="22"/>
                <w:szCs w:val="22"/>
              </w:rPr>
            </w:pPr>
            <w:commentRangeStart w:id="3044"/>
            <w:commentRangeStart w:id="3045"/>
            <w:r w:rsidRPr="004E0B3C">
              <w:rPr>
                <w:rFonts w:ascii="Calibri" w:hAnsi="Calibri"/>
                <w:b w:val="0"/>
                <w:i/>
                <w:iCs/>
                <w:sz w:val="22"/>
                <w:szCs w:val="22"/>
              </w:rPr>
              <w:t xml:space="preserve">Define factors influencing ship movement and stability </w:t>
            </w:r>
            <w:commentRangeEnd w:id="3044"/>
            <w:r w:rsidR="003014A8">
              <w:rPr>
                <w:rStyle w:val="CommentReference"/>
                <w:rFonts w:asciiTheme="minorHAnsi" w:eastAsiaTheme="minorHAnsi" w:hAnsiTheme="minorHAnsi"/>
                <w:b w:val="0"/>
              </w:rPr>
              <w:commentReference w:id="3044"/>
            </w:r>
            <w:commentRangeEnd w:id="3045"/>
            <w:r w:rsidR="00BC4452">
              <w:rPr>
                <w:rStyle w:val="CommentReference"/>
                <w:rFonts w:asciiTheme="minorHAnsi" w:eastAsiaTheme="minorHAnsi" w:hAnsiTheme="minorHAnsi"/>
                <w:b w:val="0"/>
              </w:rPr>
              <w:commentReference w:id="3045"/>
            </w:r>
          </w:p>
        </w:tc>
        <w:tc>
          <w:tcPr>
            <w:tcW w:w="2551" w:type="dxa"/>
            <w:shd w:val="clear" w:color="auto" w:fill="auto"/>
          </w:tcPr>
          <w:p w14:paraId="06173488" w14:textId="77777777" w:rsidR="004E0B3C" w:rsidRPr="00B877B1" w:rsidRDefault="004E0B3C" w:rsidP="00CD5C9F">
            <w:pPr>
              <w:pStyle w:val="Tablelevel1bold"/>
              <w:jc w:val="center"/>
              <w:rPr>
                <w:rFonts w:ascii="Calibri" w:hAnsi="Calibri"/>
                <w:b w:val="0"/>
                <w:sz w:val="22"/>
                <w:szCs w:val="22"/>
              </w:rPr>
            </w:pPr>
          </w:p>
        </w:tc>
        <w:tc>
          <w:tcPr>
            <w:tcW w:w="2694" w:type="dxa"/>
            <w:shd w:val="clear" w:color="auto" w:fill="auto"/>
          </w:tcPr>
          <w:p w14:paraId="4346F13D" w14:textId="77777777" w:rsidR="004E0B3C" w:rsidRPr="00B877B1" w:rsidRDefault="004E0B3C" w:rsidP="00CD5C9F">
            <w:pPr>
              <w:pStyle w:val="Tablelevel1bold"/>
              <w:jc w:val="center"/>
              <w:rPr>
                <w:rFonts w:ascii="Calibri" w:hAnsi="Calibri"/>
                <w:b w:val="0"/>
                <w:sz w:val="22"/>
                <w:szCs w:val="22"/>
              </w:rPr>
            </w:pPr>
          </w:p>
        </w:tc>
      </w:tr>
      <w:tr w:rsidR="001665A3" w:rsidRPr="00B877B1" w14:paraId="5B93D9D5"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440DB0F6" w14:textId="25759CA5" w:rsidR="004E0B3C" w:rsidRDefault="00246AA4" w:rsidP="004E0B3C">
            <w:pPr>
              <w:pStyle w:val="Tablelevel2"/>
              <w:ind w:left="0"/>
              <w:rPr>
                <w:rFonts w:ascii="Calibri" w:hAnsi="Calibri"/>
                <w:sz w:val="22"/>
                <w:szCs w:val="22"/>
              </w:rPr>
            </w:pPr>
            <w:r>
              <w:rPr>
                <w:rFonts w:ascii="Calibri" w:hAnsi="Calibri"/>
                <w:sz w:val="22"/>
                <w:szCs w:val="22"/>
              </w:rPr>
              <w:t xml:space="preserve">Ship movements </w:t>
            </w:r>
          </w:p>
          <w:p w14:paraId="2C071C91" w14:textId="170F8CFD" w:rsidR="00246AA4" w:rsidRDefault="009D3CB0" w:rsidP="009D3CB0">
            <w:pPr>
              <w:pStyle w:val="Tablelevel2"/>
              <w:ind w:left="247"/>
              <w:rPr>
                <w:rFonts w:ascii="Calibri" w:hAnsi="Calibri"/>
                <w:sz w:val="22"/>
                <w:szCs w:val="22"/>
              </w:rPr>
            </w:pPr>
            <w:r>
              <w:rPr>
                <w:rFonts w:ascii="Calibri" w:hAnsi="Calibri"/>
                <w:sz w:val="22"/>
                <w:szCs w:val="22"/>
              </w:rPr>
              <w:t>Six motions</w:t>
            </w:r>
          </w:p>
          <w:p w14:paraId="292DF298" w14:textId="46ABB363" w:rsidR="001665A3" w:rsidRPr="00B877B1" w:rsidRDefault="001665A3" w:rsidP="004E0B3C">
            <w:pPr>
              <w:pStyle w:val="Tablelevel2"/>
              <w:ind w:left="0"/>
              <w:rPr>
                <w:rFonts w:ascii="Calibri" w:hAnsi="Calibri"/>
                <w:sz w:val="22"/>
                <w:szCs w:val="22"/>
              </w:rPr>
            </w:pPr>
            <w:r w:rsidRPr="00B877B1">
              <w:rPr>
                <w:rFonts w:ascii="Calibri" w:hAnsi="Calibri"/>
                <w:sz w:val="22"/>
                <w:szCs w:val="22"/>
              </w:rPr>
              <w:t>Introduction to ship stability</w:t>
            </w:r>
          </w:p>
          <w:p w14:paraId="62C06A2A" w14:textId="77777777" w:rsidR="001665A3" w:rsidRPr="00B877B1" w:rsidRDefault="001665A3" w:rsidP="004E0B3C">
            <w:pPr>
              <w:pStyle w:val="Tablelevel3"/>
              <w:ind w:left="337"/>
              <w:rPr>
                <w:rFonts w:ascii="Calibri" w:hAnsi="Calibri"/>
                <w:sz w:val="22"/>
                <w:szCs w:val="22"/>
              </w:rPr>
            </w:pPr>
            <w:r w:rsidRPr="00B877B1">
              <w:rPr>
                <w:rFonts w:ascii="Calibri" w:hAnsi="Calibri"/>
                <w:sz w:val="22"/>
                <w:szCs w:val="22"/>
              </w:rPr>
              <w:t>Definitions of heel, list and trim</w:t>
            </w:r>
          </w:p>
          <w:p w14:paraId="0AB5A8E6" w14:textId="77777777" w:rsidR="001665A3" w:rsidRPr="00B877B1" w:rsidRDefault="001665A3" w:rsidP="004E0B3C">
            <w:pPr>
              <w:pStyle w:val="Tablelevel3"/>
              <w:ind w:left="337"/>
              <w:rPr>
                <w:rFonts w:ascii="Calibri" w:hAnsi="Calibri"/>
                <w:sz w:val="22"/>
                <w:szCs w:val="22"/>
              </w:rPr>
            </w:pPr>
            <w:r w:rsidRPr="00B877B1">
              <w:rPr>
                <w:rFonts w:ascii="Calibri" w:hAnsi="Calibri"/>
                <w:sz w:val="22"/>
                <w:szCs w:val="22"/>
              </w:rPr>
              <w:t>Factors influencing ship stability</w:t>
            </w:r>
          </w:p>
          <w:p w14:paraId="662FD710" w14:textId="77777777" w:rsidR="001665A3" w:rsidRDefault="001665A3" w:rsidP="004E0B3C">
            <w:pPr>
              <w:pStyle w:val="Tablelevel3"/>
              <w:ind w:left="337"/>
              <w:rPr>
                <w:rFonts w:ascii="Calibri" w:hAnsi="Calibri"/>
                <w:sz w:val="22"/>
                <w:szCs w:val="22"/>
              </w:rPr>
            </w:pPr>
            <w:r w:rsidRPr="00B877B1">
              <w:rPr>
                <w:rFonts w:ascii="Calibri" w:hAnsi="Calibri"/>
                <w:sz w:val="22"/>
                <w:szCs w:val="22"/>
              </w:rPr>
              <w:t>Recognising dangerous situations regarding ship stability</w:t>
            </w:r>
          </w:p>
          <w:p w14:paraId="761D38A6" w14:textId="3EDE0342" w:rsidR="004E0B3C" w:rsidRPr="00B877B1" w:rsidRDefault="004E0B3C" w:rsidP="004E0B3C">
            <w:pPr>
              <w:pStyle w:val="Tablelevel3"/>
              <w:ind w:left="0"/>
              <w:rPr>
                <w:rFonts w:ascii="Calibri" w:hAnsi="Calibri"/>
                <w:sz w:val="22"/>
                <w:szCs w:val="22"/>
              </w:rPr>
            </w:pPr>
          </w:p>
        </w:tc>
        <w:tc>
          <w:tcPr>
            <w:tcW w:w="2551" w:type="dxa"/>
            <w:shd w:val="clear" w:color="auto" w:fill="auto"/>
          </w:tcPr>
          <w:p w14:paraId="5A1321E1"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2B078C08" w14:textId="77777777" w:rsidR="001665A3" w:rsidRPr="00B877B1" w:rsidRDefault="001665A3" w:rsidP="00B877B1">
            <w:pPr>
              <w:pStyle w:val="Tablelevel1bold"/>
              <w:jc w:val="center"/>
              <w:rPr>
                <w:rFonts w:ascii="Calibri" w:hAnsi="Calibri"/>
                <w:b w:val="0"/>
                <w:sz w:val="22"/>
                <w:szCs w:val="22"/>
              </w:rPr>
            </w:pPr>
          </w:p>
        </w:tc>
      </w:tr>
      <w:tr w:rsidR="009D3CB0" w:rsidRPr="00B877B1" w14:paraId="7EF94F56"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727B7FDE" w14:textId="085D7680" w:rsidR="009D3CB0" w:rsidRPr="00CA236A" w:rsidDel="004E0B3C" w:rsidRDefault="006344EA" w:rsidP="00B877B1">
            <w:pPr>
              <w:pStyle w:val="Tablelevel1bold"/>
              <w:rPr>
                <w:rFonts w:ascii="Calibri" w:hAnsi="Calibri"/>
                <w:b w:val="0"/>
                <w:i/>
                <w:iCs/>
                <w:sz w:val="22"/>
                <w:szCs w:val="22"/>
              </w:rPr>
            </w:pPr>
            <w:commentRangeStart w:id="3046"/>
            <w:commentRangeStart w:id="3047"/>
            <w:r w:rsidRPr="00CA236A">
              <w:rPr>
                <w:rFonts w:ascii="Calibri" w:hAnsi="Calibri"/>
                <w:b w:val="0"/>
                <w:i/>
                <w:iCs/>
                <w:sz w:val="22"/>
                <w:szCs w:val="22"/>
              </w:rPr>
              <w:t xml:space="preserve">Describe </w:t>
            </w:r>
            <w:r w:rsidR="00CA236A" w:rsidRPr="00CA236A">
              <w:rPr>
                <w:rFonts w:ascii="Calibri" w:hAnsi="Calibri"/>
                <w:b w:val="0"/>
                <w:i/>
                <w:iCs/>
                <w:sz w:val="22"/>
                <w:szCs w:val="22"/>
              </w:rPr>
              <w:t>factors affecting ship handling</w:t>
            </w:r>
            <w:commentRangeEnd w:id="3046"/>
            <w:r w:rsidR="0068782B">
              <w:rPr>
                <w:rStyle w:val="CommentReference"/>
                <w:rFonts w:asciiTheme="minorHAnsi" w:eastAsiaTheme="minorHAnsi" w:hAnsiTheme="minorHAnsi"/>
                <w:b w:val="0"/>
              </w:rPr>
              <w:commentReference w:id="3046"/>
            </w:r>
            <w:commentRangeEnd w:id="3047"/>
            <w:r w:rsidR="009D0E1C">
              <w:rPr>
                <w:rStyle w:val="CommentReference"/>
                <w:rFonts w:asciiTheme="minorHAnsi" w:eastAsiaTheme="minorHAnsi" w:hAnsiTheme="minorHAnsi"/>
                <w:b w:val="0"/>
              </w:rPr>
              <w:commentReference w:id="3047"/>
            </w:r>
          </w:p>
        </w:tc>
        <w:tc>
          <w:tcPr>
            <w:tcW w:w="2551" w:type="dxa"/>
            <w:shd w:val="clear" w:color="auto" w:fill="auto"/>
          </w:tcPr>
          <w:p w14:paraId="06E55DF7" w14:textId="77777777" w:rsidR="009D3CB0" w:rsidRPr="00B877B1" w:rsidRDefault="009D3CB0" w:rsidP="00B877B1">
            <w:pPr>
              <w:pStyle w:val="Tablelevel1bold"/>
              <w:jc w:val="center"/>
              <w:rPr>
                <w:rFonts w:ascii="Calibri" w:hAnsi="Calibri"/>
                <w:b w:val="0"/>
                <w:sz w:val="22"/>
                <w:szCs w:val="22"/>
              </w:rPr>
            </w:pPr>
          </w:p>
        </w:tc>
        <w:tc>
          <w:tcPr>
            <w:tcW w:w="2694" w:type="dxa"/>
            <w:shd w:val="clear" w:color="auto" w:fill="auto"/>
          </w:tcPr>
          <w:p w14:paraId="28527904" w14:textId="77777777" w:rsidR="009D3CB0" w:rsidRPr="00B877B1" w:rsidRDefault="009D3CB0" w:rsidP="00B877B1">
            <w:pPr>
              <w:pStyle w:val="Tablelevel1bold"/>
              <w:jc w:val="center"/>
              <w:rPr>
                <w:rFonts w:ascii="Calibri" w:hAnsi="Calibri"/>
                <w:b w:val="0"/>
                <w:sz w:val="22"/>
                <w:szCs w:val="22"/>
              </w:rPr>
            </w:pPr>
          </w:p>
        </w:tc>
      </w:tr>
      <w:tr w:rsidR="001665A3" w:rsidRPr="00B877B1" w14:paraId="668F8650"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218B2CB" w14:textId="750343A7" w:rsidR="001665A3" w:rsidRPr="00B877B1" w:rsidRDefault="001665A3" w:rsidP="00B877B1">
            <w:pPr>
              <w:pStyle w:val="Tablelevel1bold"/>
              <w:rPr>
                <w:rFonts w:ascii="Calibri" w:hAnsi="Calibri"/>
                <w:b w:val="0"/>
                <w:sz w:val="22"/>
                <w:szCs w:val="22"/>
              </w:rPr>
            </w:pPr>
            <w:bookmarkStart w:id="3048" w:name="_Toc446917404"/>
            <w:bookmarkStart w:id="3049" w:name="_Toc111617461"/>
            <w:r w:rsidRPr="00B877B1">
              <w:rPr>
                <w:rFonts w:ascii="Calibri" w:hAnsi="Calibri"/>
                <w:b w:val="0"/>
                <w:sz w:val="22"/>
                <w:szCs w:val="22"/>
              </w:rPr>
              <w:t>theory and practice of ship handling</w:t>
            </w:r>
            <w:bookmarkEnd w:id="3048"/>
            <w:bookmarkEnd w:id="3049"/>
          </w:p>
          <w:p w14:paraId="188FFD9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Effect of pivot point on ship handling</w:t>
            </w:r>
          </w:p>
          <w:p w14:paraId="6700A6F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Line of approach</w:t>
            </w:r>
          </w:p>
          <w:p w14:paraId="1F12C13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Stopping characteristics</w:t>
            </w:r>
          </w:p>
          <w:p w14:paraId="2D8AAF73"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Turning characteristics</w:t>
            </w:r>
          </w:p>
          <w:p w14:paraId="3C79942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External forces on ship handling – winds and tides</w:t>
            </w:r>
          </w:p>
          <w:p w14:paraId="1F35CA61" w14:textId="19474DC3" w:rsidR="001665A3" w:rsidRPr="00B877B1" w:rsidRDefault="001665A3" w:rsidP="00B877B1">
            <w:pPr>
              <w:pStyle w:val="Tablelevel2"/>
              <w:rPr>
                <w:rFonts w:ascii="Calibri" w:hAnsi="Calibri"/>
                <w:sz w:val="22"/>
                <w:szCs w:val="22"/>
              </w:rPr>
            </w:pPr>
            <w:r w:rsidRPr="00B877B1">
              <w:rPr>
                <w:rFonts w:ascii="Calibri" w:hAnsi="Calibri"/>
                <w:sz w:val="22"/>
                <w:szCs w:val="22"/>
              </w:rPr>
              <w:t xml:space="preserve">Effect of </w:t>
            </w:r>
            <w:r w:rsidR="00911CD7">
              <w:rPr>
                <w:rFonts w:ascii="Calibri" w:hAnsi="Calibri"/>
                <w:sz w:val="22"/>
                <w:szCs w:val="22"/>
              </w:rPr>
              <w:t xml:space="preserve">ship-ship </w:t>
            </w:r>
            <w:r w:rsidRPr="00B877B1">
              <w:rPr>
                <w:rFonts w:ascii="Calibri" w:hAnsi="Calibri"/>
                <w:sz w:val="22"/>
                <w:szCs w:val="22"/>
              </w:rPr>
              <w:t>interaction</w:t>
            </w:r>
            <w:r w:rsidR="00911CD7">
              <w:rPr>
                <w:rFonts w:ascii="Calibri" w:hAnsi="Calibri"/>
                <w:sz w:val="22"/>
                <w:szCs w:val="22"/>
              </w:rPr>
              <w:t xml:space="preserve">, bank suction, </w:t>
            </w:r>
            <w:r w:rsidRPr="00B877B1">
              <w:rPr>
                <w:rFonts w:ascii="Calibri" w:hAnsi="Calibri"/>
                <w:sz w:val="22"/>
                <w:szCs w:val="22"/>
              </w:rPr>
              <w:t>squat</w:t>
            </w:r>
          </w:p>
          <w:p w14:paraId="6DA1AAC6" w14:textId="5F7F017D" w:rsidR="001665A3" w:rsidRPr="00B877B1" w:rsidRDefault="002E5D65" w:rsidP="00B877B1">
            <w:pPr>
              <w:pStyle w:val="Tablelevel2"/>
              <w:rPr>
                <w:rFonts w:ascii="Calibri" w:hAnsi="Calibri"/>
                <w:sz w:val="22"/>
                <w:szCs w:val="22"/>
              </w:rPr>
            </w:pPr>
            <w:r>
              <w:rPr>
                <w:rFonts w:ascii="Calibri" w:hAnsi="Calibri"/>
                <w:sz w:val="22"/>
                <w:szCs w:val="22"/>
              </w:rPr>
              <w:t>factors affecting v</w:t>
            </w:r>
            <w:r w:rsidRPr="00B877B1">
              <w:rPr>
                <w:rFonts w:ascii="Calibri" w:hAnsi="Calibri"/>
                <w:sz w:val="22"/>
                <w:szCs w:val="22"/>
              </w:rPr>
              <w:t xml:space="preserve">essel </w:t>
            </w:r>
            <w:r w:rsidR="001665A3" w:rsidRPr="00B877B1">
              <w:rPr>
                <w:rFonts w:ascii="Calibri" w:hAnsi="Calibri"/>
                <w:sz w:val="22"/>
                <w:szCs w:val="22"/>
              </w:rPr>
              <w:t>manoeuvrability</w:t>
            </w:r>
          </w:p>
          <w:p w14:paraId="6E216F54"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Different types of rudder</w:t>
            </w:r>
          </w:p>
          <w:p w14:paraId="13B8DE08"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Different types of propeller</w:t>
            </w:r>
          </w:p>
          <w:p w14:paraId="362A9DC4"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Thrusters</w:t>
            </w:r>
          </w:p>
          <w:p w14:paraId="1BF33F46"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Use of tugs</w:t>
            </w:r>
          </w:p>
        </w:tc>
        <w:tc>
          <w:tcPr>
            <w:tcW w:w="2551" w:type="dxa"/>
            <w:shd w:val="clear" w:color="auto" w:fill="auto"/>
          </w:tcPr>
          <w:p w14:paraId="5DCF1674"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6C9D388E" w14:textId="77777777" w:rsidR="001665A3" w:rsidRPr="00B877B1" w:rsidRDefault="001665A3" w:rsidP="00B877B1">
            <w:pPr>
              <w:pStyle w:val="Tablelevel1bold"/>
              <w:jc w:val="center"/>
              <w:rPr>
                <w:rFonts w:ascii="Calibri" w:hAnsi="Calibri"/>
                <w:b w:val="0"/>
                <w:sz w:val="22"/>
                <w:szCs w:val="22"/>
              </w:rPr>
            </w:pPr>
          </w:p>
        </w:tc>
      </w:tr>
      <w:tr w:rsidR="001665A3" w:rsidRPr="003B629F" w14:paraId="30BE9E78"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2B20861A" w14:textId="3B706EDE" w:rsidR="001665A3" w:rsidRPr="00B877B1" w:rsidDel="002E5D65" w:rsidRDefault="001665A3" w:rsidP="00B877B1">
            <w:pPr>
              <w:pStyle w:val="Tablelevel1bold"/>
              <w:rPr>
                <w:del w:id="3050" w:author="Jillian Carson-Jackson" w:date="2021-01-31T16:48:00Z"/>
                <w:rFonts w:ascii="Calibri" w:hAnsi="Calibri"/>
                <w:b w:val="0"/>
                <w:sz w:val="22"/>
                <w:szCs w:val="22"/>
              </w:rPr>
            </w:pPr>
            <w:bookmarkStart w:id="3051" w:name="_Toc446917405"/>
            <w:bookmarkStart w:id="3052" w:name="_Toc111617462"/>
            <w:del w:id="3053" w:author="Jillian Carson-Jackson" w:date="2021-01-31T16:48:00Z">
              <w:r w:rsidRPr="00B877B1" w:rsidDel="002E5D65">
                <w:rPr>
                  <w:rFonts w:ascii="Calibri" w:hAnsi="Calibri"/>
                  <w:b w:val="0"/>
                  <w:sz w:val="22"/>
                  <w:szCs w:val="22"/>
                </w:rPr>
                <w:delText>List and describe different propulsion systems</w:delText>
              </w:r>
              <w:bookmarkEnd w:id="3051"/>
              <w:bookmarkEnd w:id="3052"/>
            </w:del>
          </w:p>
          <w:p w14:paraId="19C56186" w14:textId="71B0A2EB" w:rsidR="001665A3" w:rsidRPr="00B877B1" w:rsidDel="00387E09" w:rsidRDefault="001665A3" w:rsidP="002E5D65">
            <w:pPr>
              <w:pStyle w:val="Tablelevel2"/>
              <w:ind w:left="0"/>
              <w:rPr>
                <w:del w:id="3054" w:author="Jillian Carson-Jackson" w:date="2021-06-09T20:28:00Z"/>
                <w:rFonts w:ascii="Calibri" w:hAnsi="Calibri"/>
                <w:sz w:val="22"/>
                <w:szCs w:val="22"/>
              </w:rPr>
            </w:pPr>
            <w:commentRangeStart w:id="3055"/>
            <w:commentRangeStart w:id="3056"/>
            <w:commentRangeStart w:id="3057"/>
            <w:del w:id="3058" w:author="Jillian Carson-Jackson" w:date="2021-06-09T20:28:00Z">
              <w:r w:rsidRPr="00B877B1" w:rsidDel="00387E09">
                <w:rPr>
                  <w:rFonts w:ascii="Calibri" w:hAnsi="Calibri"/>
                  <w:sz w:val="22"/>
                  <w:szCs w:val="22"/>
                </w:rPr>
                <w:delText>Introduction to propulsion systems</w:delText>
              </w:r>
            </w:del>
          </w:p>
          <w:p w14:paraId="443B0F7F" w14:textId="29B02D77" w:rsidR="001665A3" w:rsidRPr="00B877B1" w:rsidDel="00387E09" w:rsidRDefault="001665A3" w:rsidP="002E5D65">
            <w:pPr>
              <w:pStyle w:val="Tablelevel3"/>
              <w:ind w:left="247"/>
              <w:rPr>
                <w:del w:id="3059" w:author="Jillian Carson-Jackson" w:date="2021-06-09T20:28:00Z"/>
                <w:rFonts w:ascii="Calibri" w:hAnsi="Calibri"/>
                <w:sz w:val="22"/>
                <w:szCs w:val="22"/>
              </w:rPr>
            </w:pPr>
            <w:del w:id="3060" w:author="Jillian Carson-Jackson" w:date="2021-06-09T20:28:00Z">
              <w:r w:rsidRPr="00B877B1" w:rsidDel="00387E09">
                <w:rPr>
                  <w:rFonts w:ascii="Calibri" w:hAnsi="Calibri"/>
                  <w:sz w:val="22"/>
                  <w:szCs w:val="22"/>
                </w:rPr>
                <w:delText>Diesel, diesel electric</w:delText>
              </w:r>
            </w:del>
          </w:p>
          <w:p w14:paraId="28CE4F5C" w14:textId="61BB97B8" w:rsidR="001665A3" w:rsidRPr="00B877B1" w:rsidDel="00387E09" w:rsidRDefault="001665A3" w:rsidP="002E5D65">
            <w:pPr>
              <w:pStyle w:val="Tablelevel3"/>
              <w:ind w:left="247"/>
              <w:rPr>
                <w:del w:id="3061" w:author="Jillian Carson-Jackson" w:date="2021-06-09T20:28:00Z"/>
                <w:rFonts w:ascii="Calibri" w:hAnsi="Calibri"/>
                <w:sz w:val="22"/>
                <w:szCs w:val="22"/>
              </w:rPr>
            </w:pPr>
            <w:del w:id="3062" w:author="Jillian Carson-Jackson" w:date="2021-06-09T20:28:00Z">
              <w:r w:rsidRPr="00B877B1" w:rsidDel="00387E09">
                <w:rPr>
                  <w:rFonts w:ascii="Calibri" w:hAnsi="Calibri"/>
                  <w:sz w:val="22"/>
                  <w:szCs w:val="22"/>
                </w:rPr>
                <w:delText>Gas turbine</w:delText>
              </w:r>
            </w:del>
          </w:p>
          <w:p w14:paraId="0DC73632" w14:textId="5FCA91E7" w:rsidR="001665A3" w:rsidRPr="00B877B1" w:rsidDel="00387E09" w:rsidRDefault="001665A3" w:rsidP="002E5D65">
            <w:pPr>
              <w:pStyle w:val="Tablelevel3"/>
              <w:ind w:left="247"/>
              <w:rPr>
                <w:del w:id="3063" w:author="Jillian Carson-Jackson" w:date="2021-06-09T20:28:00Z"/>
                <w:rFonts w:ascii="Calibri" w:hAnsi="Calibri"/>
                <w:sz w:val="22"/>
                <w:szCs w:val="22"/>
              </w:rPr>
            </w:pPr>
            <w:del w:id="3064" w:author="Jillian Carson-Jackson" w:date="2021-06-09T20:28:00Z">
              <w:r w:rsidRPr="00B877B1" w:rsidDel="00387E09">
                <w:rPr>
                  <w:rFonts w:ascii="Calibri" w:hAnsi="Calibri"/>
                  <w:sz w:val="22"/>
                  <w:szCs w:val="22"/>
                </w:rPr>
                <w:delText>Steam</w:delText>
              </w:r>
            </w:del>
          </w:p>
          <w:p w14:paraId="2E76D15D" w14:textId="641E56BE" w:rsidR="001665A3" w:rsidRPr="003B629F" w:rsidRDefault="001665A3" w:rsidP="002E5D65">
            <w:pPr>
              <w:pStyle w:val="Tablelevel3"/>
              <w:ind w:left="247"/>
              <w:rPr>
                <w:rFonts w:ascii="Calibri" w:hAnsi="Calibri"/>
                <w:sz w:val="22"/>
                <w:szCs w:val="22"/>
              </w:rPr>
            </w:pPr>
            <w:del w:id="3065" w:author="Jillian Carson-Jackson" w:date="2021-06-09T20:28:00Z">
              <w:r w:rsidRPr="00B877B1" w:rsidDel="00387E09">
                <w:rPr>
                  <w:rFonts w:ascii="Calibri" w:hAnsi="Calibri"/>
                  <w:sz w:val="22"/>
                  <w:szCs w:val="22"/>
                </w:rPr>
                <w:delText>Jet</w:delText>
              </w:r>
              <w:r w:rsidRPr="003B629F" w:rsidDel="00387E09">
                <w:rPr>
                  <w:rFonts w:ascii="Calibri" w:hAnsi="Calibri"/>
                  <w:sz w:val="22"/>
                  <w:szCs w:val="22"/>
                </w:rPr>
                <w:delText xml:space="preserve"> </w:delText>
              </w:r>
              <w:commentRangeEnd w:id="3055"/>
              <w:r w:rsidR="00784F89" w:rsidDel="00387E09">
                <w:rPr>
                  <w:rStyle w:val="CommentReference"/>
                  <w:rFonts w:asciiTheme="minorHAnsi" w:eastAsiaTheme="minorHAnsi" w:hAnsiTheme="minorHAnsi"/>
                  <w:lang w:eastAsia="en-GB"/>
                </w:rPr>
                <w:commentReference w:id="3055"/>
              </w:r>
              <w:commentRangeEnd w:id="3056"/>
              <w:r w:rsidR="004400DF" w:rsidDel="00387E09">
                <w:rPr>
                  <w:rStyle w:val="CommentReference"/>
                  <w:rFonts w:asciiTheme="minorHAnsi" w:eastAsiaTheme="minorHAnsi" w:hAnsiTheme="minorHAnsi"/>
                  <w:lang w:eastAsia="en-GB"/>
                </w:rPr>
                <w:commentReference w:id="3056"/>
              </w:r>
            </w:del>
            <w:commentRangeEnd w:id="3057"/>
            <w:r w:rsidR="00387E09">
              <w:rPr>
                <w:rStyle w:val="CommentReference"/>
                <w:rFonts w:asciiTheme="minorHAnsi" w:eastAsiaTheme="minorHAnsi" w:hAnsiTheme="minorHAnsi"/>
                <w:lang w:eastAsia="en-GB"/>
              </w:rPr>
              <w:commentReference w:id="3057"/>
            </w:r>
          </w:p>
        </w:tc>
        <w:tc>
          <w:tcPr>
            <w:tcW w:w="2551" w:type="dxa"/>
            <w:shd w:val="clear" w:color="auto" w:fill="auto"/>
          </w:tcPr>
          <w:p w14:paraId="1F4AB547" w14:textId="77777777" w:rsidR="001665A3" w:rsidRPr="003B629F" w:rsidRDefault="001665A3" w:rsidP="00B877B1">
            <w:pPr>
              <w:pStyle w:val="Tablelevel1bold"/>
              <w:jc w:val="center"/>
              <w:rPr>
                <w:rFonts w:ascii="Calibri" w:hAnsi="Calibri"/>
                <w:b w:val="0"/>
                <w:sz w:val="22"/>
                <w:szCs w:val="22"/>
              </w:rPr>
            </w:pPr>
          </w:p>
        </w:tc>
        <w:tc>
          <w:tcPr>
            <w:tcW w:w="2694" w:type="dxa"/>
            <w:shd w:val="clear" w:color="auto" w:fill="auto"/>
          </w:tcPr>
          <w:p w14:paraId="10192C21" w14:textId="77777777" w:rsidR="001665A3" w:rsidRPr="003B629F" w:rsidRDefault="001665A3" w:rsidP="00B877B1">
            <w:pPr>
              <w:pStyle w:val="Tablelevel1bold"/>
              <w:jc w:val="center"/>
              <w:rPr>
                <w:rFonts w:ascii="Calibri" w:hAnsi="Calibri"/>
                <w:b w:val="0"/>
                <w:sz w:val="22"/>
                <w:szCs w:val="22"/>
              </w:rPr>
            </w:pPr>
          </w:p>
        </w:tc>
      </w:tr>
      <w:tr w:rsidR="00936154" w:rsidRPr="003B629F" w14:paraId="10E25506"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3066" w:author="Jillian Carson-Jackson" w:date="2021-06-09T20:31:00Z"/>
        </w:trPr>
        <w:tc>
          <w:tcPr>
            <w:tcW w:w="8897" w:type="dxa"/>
            <w:shd w:val="clear" w:color="auto" w:fill="auto"/>
          </w:tcPr>
          <w:p w14:paraId="27C6AF1D" w14:textId="36EB5D89" w:rsidR="00936154" w:rsidRPr="00936154" w:rsidDel="002E5D65" w:rsidRDefault="00936154" w:rsidP="00B877B1">
            <w:pPr>
              <w:pStyle w:val="Tablelevel1bold"/>
              <w:rPr>
                <w:ins w:id="3067" w:author="Jillian Carson-Jackson" w:date="2021-06-09T20:31:00Z"/>
                <w:rFonts w:ascii="Calibri" w:hAnsi="Calibri"/>
                <w:b w:val="0"/>
                <w:i/>
                <w:iCs/>
                <w:sz w:val="22"/>
                <w:szCs w:val="22"/>
              </w:rPr>
            </w:pPr>
            <w:ins w:id="3068" w:author="Jillian Carson-Jackson" w:date="2021-06-09T20:31:00Z">
              <w:r w:rsidRPr="00936154">
                <w:rPr>
                  <w:rFonts w:ascii="Calibri" w:hAnsi="Calibri"/>
                  <w:b w:val="0"/>
                  <w:i/>
                  <w:iCs/>
                  <w:sz w:val="22"/>
                  <w:szCs w:val="22"/>
                </w:rPr>
                <w:t xml:space="preserve">Describe the effect of met and hydro </w:t>
              </w:r>
            </w:ins>
            <w:ins w:id="3069" w:author="Jillian Carson-Jackson" w:date="2021-06-09T20:32:00Z">
              <w:r w:rsidRPr="00936154">
                <w:rPr>
                  <w:rFonts w:ascii="Calibri" w:hAnsi="Calibri"/>
                  <w:b w:val="0"/>
                  <w:i/>
                  <w:iCs/>
                  <w:sz w:val="22"/>
                  <w:szCs w:val="22"/>
                </w:rPr>
                <w:t xml:space="preserve">on vessel movement in the VTS area. </w:t>
              </w:r>
            </w:ins>
          </w:p>
        </w:tc>
        <w:tc>
          <w:tcPr>
            <w:tcW w:w="2551" w:type="dxa"/>
            <w:shd w:val="clear" w:color="auto" w:fill="auto"/>
          </w:tcPr>
          <w:p w14:paraId="0C38B259" w14:textId="77777777" w:rsidR="00936154" w:rsidRPr="003B629F" w:rsidRDefault="00936154" w:rsidP="00B877B1">
            <w:pPr>
              <w:pStyle w:val="Tablelevel1bold"/>
              <w:jc w:val="center"/>
              <w:rPr>
                <w:ins w:id="3070" w:author="Jillian Carson-Jackson" w:date="2021-06-09T20:31:00Z"/>
                <w:rFonts w:ascii="Calibri" w:hAnsi="Calibri"/>
                <w:b w:val="0"/>
                <w:sz w:val="22"/>
                <w:szCs w:val="22"/>
              </w:rPr>
            </w:pPr>
          </w:p>
        </w:tc>
        <w:tc>
          <w:tcPr>
            <w:tcW w:w="2694" w:type="dxa"/>
            <w:shd w:val="clear" w:color="auto" w:fill="auto"/>
          </w:tcPr>
          <w:p w14:paraId="761EA665" w14:textId="77777777" w:rsidR="00936154" w:rsidRPr="003B629F" w:rsidRDefault="00936154" w:rsidP="00B877B1">
            <w:pPr>
              <w:pStyle w:val="Tablelevel1bold"/>
              <w:jc w:val="center"/>
              <w:rPr>
                <w:ins w:id="3071" w:author="Jillian Carson-Jackson" w:date="2021-06-09T20:31:00Z"/>
                <w:rFonts w:ascii="Calibri" w:hAnsi="Calibri"/>
                <w:b w:val="0"/>
                <w:sz w:val="22"/>
                <w:szCs w:val="22"/>
              </w:rPr>
            </w:pPr>
          </w:p>
        </w:tc>
      </w:tr>
      <w:tr w:rsidR="001665A3" w:rsidRPr="003B629F" w14:paraId="28B1A4A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BD22914" w14:textId="6594D3C8" w:rsidR="001665A3" w:rsidRPr="003B629F" w:rsidRDefault="001665A3" w:rsidP="00B877B1">
            <w:pPr>
              <w:pStyle w:val="Tablelevel1bold"/>
              <w:rPr>
                <w:rFonts w:ascii="Calibri" w:hAnsi="Calibri"/>
                <w:b w:val="0"/>
                <w:sz w:val="22"/>
                <w:szCs w:val="22"/>
              </w:rPr>
            </w:pPr>
            <w:bookmarkStart w:id="3072" w:name="_Toc446917406"/>
            <w:bookmarkStart w:id="3073" w:name="_Toc111617463"/>
            <w:del w:id="3074" w:author="Jillian Carson-Jackson" w:date="2021-01-31T16:49:00Z">
              <w:r w:rsidRPr="003B629F" w:rsidDel="008C4ECA">
                <w:rPr>
                  <w:rFonts w:ascii="Calibri" w:hAnsi="Calibri"/>
                  <w:b w:val="0"/>
                  <w:sz w:val="22"/>
                  <w:szCs w:val="22"/>
                </w:rPr>
                <w:delText xml:space="preserve">Explain the list of </w:delText>
              </w:r>
            </w:del>
            <w:r w:rsidRPr="003B629F">
              <w:rPr>
                <w:rFonts w:ascii="Calibri" w:hAnsi="Calibri"/>
                <w:b w:val="0"/>
                <w:sz w:val="22"/>
                <w:szCs w:val="22"/>
              </w:rPr>
              <w:t>external forces</w:t>
            </w:r>
            <w:bookmarkEnd w:id="3072"/>
            <w:bookmarkEnd w:id="3073"/>
            <w:r w:rsidRPr="003B629F">
              <w:rPr>
                <w:rFonts w:ascii="Calibri" w:hAnsi="Calibri"/>
                <w:b w:val="0"/>
                <w:sz w:val="22"/>
                <w:szCs w:val="22"/>
              </w:rPr>
              <w:t xml:space="preserve"> on vessels</w:t>
            </w:r>
          </w:p>
          <w:p w14:paraId="687EA2AE" w14:textId="77777777" w:rsidR="001665A3" w:rsidRPr="003B629F" w:rsidRDefault="001665A3" w:rsidP="00B877B1">
            <w:pPr>
              <w:pStyle w:val="Tablelevel2"/>
              <w:rPr>
                <w:rFonts w:ascii="Calibri" w:hAnsi="Calibri"/>
                <w:sz w:val="22"/>
                <w:szCs w:val="22"/>
              </w:rPr>
            </w:pPr>
            <w:commentRangeStart w:id="3075"/>
            <w:commentRangeStart w:id="3076"/>
            <w:r w:rsidRPr="003B629F">
              <w:rPr>
                <w:rFonts w:ascii="Calibri" w:hAnsi="Calibri"/>
                <w:sz w:val="22"/>
                <w:szCs w:val="22"/>
              </w:rPr>
              <w:t>Meteorological elements</w:t>
            </w:r>
            <w:commentRangeEnd w:id="3075"/>
            <w:r w:rsidR="004663F5">
              <w:rPr>
                <w:rStyle w:val="CommentReference"/>
                <w:rFonts w:asciiTheme="minorHAnsi" w:eastAsiaTheme="minorHAnsi" w:hAnsiTheme="minorHAnsi"/>
              </w:rPr>
              <w:commentReference w:id="3075"/>
            </w:r>
            <w:commentRangeEnd w:id="3076"/>
            <w:r w:rsidR="00936154">
              <w:rPr>
                <w:rStyle w:val="CommentReference"/>
                <w:rFonts w:asciiTheme="minorHAnsi" w:eastAsiaTheme="minorHAnsi" w:hAnsiTheme="minorHAnsi"/>
              </w:rPr>
              <w:commentReference w:id="3076"/>
            </w:r>
          </w:p>
          <w:p w14:paraId="5D33D2D0"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wind on safety of waterway and ship manoeuvrability</w:t>
            </w:r>
          </w:p>
          <w:p w14:paraId="282B5B18"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reduced visibility on safety of waterway</w:t>
            </w:r>
          </w:p>
          <w:p w14:paraId="22525FEB"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high and low pressure systems on water height and depth</w:t>
            </w:r>
          </w:p>
          <w:p w14:paraId="4D3676B0" w14:textId="03055D4A" w:rsidR="001665A3" w:rsidRPr="003B629F" w:rsidRDefault="001665A3" w:rsidP="00B877B1">
            <w:pPr>
              <w:pStyle w:val="Tablelevel2"/>
              <w:rPr>
                <w:rFonts w:ascii="Calibri" w:hAnsi="Calibri"/>
                <w:sz w:val="22"/>
                <w:szCs w:val="22"/>
              </w:rPr>
            </w:pPr>
            <w:commentRangeStart w:id="3077"/>
            <w:commentRangeStart w:id="3078"/>
            <w:del w:id="3079" w:author="Jillian Carson-Jackson" w:date="2021-06-09T20:32:00Z">
              <w:r w:rsidRPr="003B629F" w:rsidDel="00936154">
                <w:rPr>
                  <w:rFonts w:ascii="Calibri" w:hAnsi="Calibri"/>
                  <w:sz w:val="22"/>
                  <w:szCs w:val="22"/>
                </w:rPr>
                <w:delText xml:space="preserve">Oceanographic </w:delText>
              </w:r>
            </w:del>
            <w:ins w:id="3080" w:author="Jillian Carson-Jackson" w:date="2021-06-09T20:32:00Z">
              <w:r w:rsidR="00936154">
                <w:rPr>
                  <w:rFonts w:ascii="Calibri" w:hAnsi="Calibri"/>
                  <w:sz w:val="22"/>
                  <w:szCs w:val="22"/>
                </w:rPr>
                <w:t>Hydrographic</w:t>
              </w:r>
              <w:r w:rsidR="00936154" w:rsidRPr="003B629F">
                <w:rPr>
                  <w:rFonts w:ascii="Calibri" w:hAnsi="Calibri"/>
                  <w:sz w:val="22"/>
                  <w:szCs w:val="22"/>
                </w:rPr>
                <w:t xml:space="preserve"> </w:t>
              </w:r>
            </w:ins>
            <w:r w:rsidRPr="003B629F">
              <w:rPr>
                <w:rFonts w:ascii="Calibri" w:hAnsi="Calibri"/>
                <w:sz w:val="22"/>
                <w:szCs w:val="22"/>
              </w:rPr>
              <w:t>factors</w:t>
            </w:r>
            <w:commentRangeEnd w:id="3077"/>
            <w:r w:rsidR="00ED7D5F">
              <w:rPr>
                <w:rStyle w:val="CommentReference"/>
                <w:rFonts w:asciiTheme="minorHAnsi" w:eastAsiaTheme="minorHAnsi" w:hAnsiTheme="minorHAnsi"/>
              </w:rPr>
              <w:commentReference w:id="3077"/>
            </w:r>
            <w:commentRangeEnd w:id="3078"/>
            <w:r w:rsidR="00D33FB2">
              <w:rPr>
                <w:rStyle w:val="CommentReference"/>
                <w:rFonts w:asciiTheme="minorHAnsi" w:eastAsiaTheme="minorHAnsi" w:hAnsiTheme="minorHAnsi"/>
              </w:rPr>
              <w:commentReference w:id="3078"/>
            </w:r>
          </w:p>
          <w:p w14:paraId="3D74203E"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tides and currents on safety of waterway and ship manoeuvrability</w:t>
            </w:r>
          </w:p>
          <w:p w14:paraId="1916E0C4" w14:textId="77777777" w:rsidR="001665A3" w:rsidRPr="003B629F" w:rsidRDefault="001665A3" w:rsidP="00B877B1">
            <w:pPr>
              <w:pStyle w:val="Tablelevel3"/>
              <w:rPr>
                <w:rFonts w:ascii="Calibri" w:hAnsi="Calibri"/>
                <w:sz w:val="22"/>
                <w:szCs w:val="22"/>
              </w:rPr>
            </w:pPr>
            <w:commentRangeStart w:id="3081"/>
            <w:r w:rsidRPr="003B629F">
              <w:rPr>
                <w:rFonts w:ascii="Calibri" w:hAnsi="Calibri"/>
                <w:sz w:val="22"/>
                <w:szCs w:val="22"/>
              </w:rPr>
              <w:t>Planning waterway movements taking into account tides and currents</w:t>
            </w:r>
            <w:commentRangeEnd w:id="3081"/>
            <w:r w:rsidR="00DF63DA">
              <w:rPr>
                <w:rStyle w:val="CommentReference"/>
                <w:rFonts w:asciiTheme="minorHAnsi" w:eastAsiaTheme="minorHAnsi" w:hAnsiTheme="minorHAnsi"/>
                <w:lang w:eastAsia="en-GB"/>
              </w:rPr>
              <w:commentReference w:id="3081"/>
            </w:r>
          </w:p>
        </w:tc>
        <w:tc>
          <w:tcPr>
            <w:tcW w:w="2551" w:type="dxa"/>
          </w:tcPr>
          <w:p w14:paraId="1DB99167" w14:textId="77777777" w:rsidR="001665A3" w:rsidRPr="003B629F" w:rsidRDefault="001665A3" w:rsidP="00B877B1">
            <w:pPr>
              <w:pStyle w:val="Tablelevel1bold"/>
              <w:jc w:val="center"/>
              <w:rPr>
                <w:rFonts w:ascii="Calibri" w:hAnsi="Calibri"/>
                <w:b w:val="0"/>
                <w:sz w:val="22"/>
                <w:szCs w:val="22"/>
              </w:rPr>
            </w:pPr>
          </w:p>
        </w:tc>
        <w:tc>
          <w:tcPr>
            <w:tcW w:w="2694" w:type="dxa"/>
          </w:tcPr>
          <w:p w14:paraId="730BD9DB" w14:textId="77777777" w:rsidR="001665A3" w:rsidRPr="003B629F" w:rsidRDefault="001665A3" w:rsidP="00B877B1">
            <w:pPr>
              <w:pStyle w:val="Tablelevel1bold"/>
              <w:jc w:val="center"/>
              <w:rPr>
                <w:rFonts w:ascii="Calibri" w:hAnsi="Calibri"/>
                <w:b w:val="0"/>
                <w:sz w:val="22"/>
                <w:szCs w:val="22"/>
              </w:rPr>
            </w:pPr>
          </w:p>
        </w:tc>
      </w:tr>
      <w:tr w:rsidR="002F0678" w:rsidRPr="003B629F" w14:paraId="51D5684D"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3082" w:author="Jillian Carson-Jackson" w:date="2021-01-31T16:51:00Z"/>
        </w:trPr>
        <w:tc>
          <w:tcPr>
            <w:tcW w:w="8897" w:type="dxa"/>
          </w:tcPr>
          <w:p w14:paraId="66F465A2" w14:textId="1538C399" w:rsidR="002F0678" w:rsidRPr="009F0720" w:rsidDel="008C4ECA" w:rsidRDefault="002F0678" w:rsidP="00B877B1">
            <w:pPr>
              <w:pStyle w:val="Tablelevel1bold"/>
              <w:rPr>
                <w:ins w:id="3083" w:author="Jillian Carson-Jackson" w:date="2021-01-31T16:51:00Z"/>
                <w:rFonts w:ascii="Calibri" w:hAnsi="Calibri"/>
                <w:bCs/>
                <w:sz w:val="22"/>
                <w:szCs w:val="22"/>
              </w:rPr>
            </w:pPr>
            <w:commentRangeStart w:id="3084"/>
            <w:commentRangeStart w:id="3085"/>
            <w:ins w:id="3086" w:author="Jillian Carson-Jackson" w:date="2021-01-31T16:51:00Z">
              <w:r w:rsidRPr="009F0720">
                <w:rPr>
                  <w:rFonts w:ascii="Calibri" w:hAnsi="Calibri"/>
                  <w:bCs/>
                  <w:sz w:val="22"/>
                  <w:szCs w:val="22"/>
                </w:rPr>
                <w:t>Bridge Procedures</w:t>
              </w:r>
            </w:ins>
            <w:commentRangeEnd w:id="3084"/>
            <w:ins w:id="3087" w:author="Jillian Carson-Jackson" w:date="2021-05-19T19:19:00Z">
              <w:r w:rsidR="004206E8">
                <w:rPr>
                  <w:rStyle w:val="CommentReference"/>
                  <w:rFonts w:asciiTheme="minorHAnsi" w:eastAsiaTheme="minorHAnsi" w:hAnsiTheme="minorHAnsi"/>
                  <w:b w:val="0"/>
                </w:rPr>
                <w:commentReference w:id="3084"/>
              </w:r>
            </w:ins>
            <w:commentRangeEnd w:id="3085"/>
            <w:ins w:id="3088" w:author="Jillian Carson-Jackson" w:date="2021-06-09T20:38:00Z">
              <w:r w:rsidR="00473F79">
                <w:rPr>
                  <w:rStyle w:val="CommentReference"/>
                  <w:rFonts w:asciiTheme="minorHAnsi" w:eastAsiaTheme="minorHAnsi" w:hAnsiTheme="minorHAnsi"/>
                  <w:b w:val="0"/>
                </w:rPr>
                <w:commentReference w:id="3085"/>
              </w:r>
            </w:ins>
          </w:p>
        </w:tc>
        <w:tc>
          <w:tcPr>
            <w:tcW w:w="2551" w:type="dxa"/>
          </w:tcPr>
          <w:p w14:paraId="48EBD6DC" w14:textId="77777777" w:rsidR="002F0678" w:rsidRPr="003B629F" w:rsidRDefault="002F0678" w:rsidP="00B877B1">
            <w:pPr>
              <w:pStyle w:val="Tablelevel1bold"/>
              <w:jc w:val="center"/>
              <w:rPr>
                <w:ins w:id="3089" w:author="Jillian Carson-Jackson" w:date="2021-01-31T16:51:00Z"/>
                <w:rFonts w:ascii="Calibri" w:hAnsi="Calibri"/>
                <w:b w:val="0"/>
                <w:sz w:val="22"/>
                <w:szCs w:val="22"/>
              </w:rPr>
            </w:pPr>
          </w:p>
        </w:tc>
        <w:tc>
          <w:tcPr>
            <w:tcW w:w="2694" w:type="dxa"/>
          </w:tcPr>
          <w:p w14:paraId="1A9E9C0D" w14:textId="77777777" w:rsidR="002F0678" w:rsidRPr="003B629F" w:rsidRDefault="002F0678" w:rsidP="00B877B1">
            <w:pPr>
              <w:pStyle w:val="Tablelevel1bold"/>
              <w:jc w:val="center"/>
              <w:rPr>
                <w:ins w:id="3090" w:author="Jillian Carson-Jackson" w:date="2021-01-31T16:51:00Z"/>
                <w:rFonts w:ascii="Calibri" w:hAnsi="Calibri"/>
                <w:b w:val="0"/>
                <w:sz w:val="22"/>
                <w:szCs w:val="22"/>
              </w:rPr>
            </w:pPr>
          </w:p>
        </w:tc>
      </w:tr>
      <w:tr w:rsidR="009F0720" w:rsidRPr="003B629F" w14:paraId="0355FEFC"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3091" w:author="Jillian Carson-Jackson" w:date="2021-01-31T16:51:00Z"/>
        </w:trPr>
        <w:tc>
          <w:tcPr>
            <w:tcW w:w="8897" w:type="dxa"/>
          </w:tcPr>
          <w:p w14:paraId="3B6A3098" w14:textId="501C3ABB" w:rsidR="009F0720" w:rsidRPr="009F0720" w:rsidRDefault="009F0720" w:rsidP="00B877B1">
            <w:pPr>
              <w:pStyle w:val="Tablelevel1bold"/>
              <w:rPr>
                <w:ins w:id="3092" w:author="Jillian Carson-Jackson" w:date="2021-01-31T16:51:00Z"/>
                <w:rFonts w:ascii="Calibri" w:hAnsi="Calibri"/>
                <w:b w:val="0"/>
                <w:i/>
                <w:iCs/>
                <w:sz w:val="22"/>
                <w:szCs w:val="22"/>
              </w:rPr>
            </w:pPr>
            <w:r w:rsidRPr="009F0720">
              <w:rPr>
                <w:rFonts w:ascii="Calibri" w:hAnsi="Calibri"/>
                <w:b w:val="0"/>
                <w:i/>
                <w:iCs/>
                <w:sz w:val="22"/>
                <w:szCs w:val="22"/>
              </w:rPr>
              <w:t>Describe vessel bridge procedures</w:t>
            </w:r>
          </w:p>
        </w:tc>
        <w:tc>
          <w:tcPr>
            <w:tcW w:w="2551" w:type="dxa"/>
          </w:tcPr>
          <w:p w14:paraId="73D6FAF3" w14:textId="77777777" w:rsidR="009F0720" w:rsidRPr="003B629F" w:rsidRDefault="009F0720" w:rsidP="00B877B1">
            <w:pPr>
              <w:pStyle w:val="Tablelevel1bold"/>
              <w:jc w:val="center"/>
              <w:rPr>
                <w:ins w:id="3093" w:author="Jillian Carson-Jackson" w:date="2021-01-31T16:51:00Z"/>
                <w:rFonts w:ascii="Calibri" w:hAnsi="Calibri"/>
                <w:b w:val="0"/>
                <w:sz w:val="22"/>
                <w:szCs w:val="22"/>
              </w:rPr>
            </w:pPr>
          </w:p>
        </w:tc>
        <w:tc>
          <w:tcPr>
            <w:tcW w:w="2694" w:type="dxa"/>
          </w:tcPr>
          <w:p w14:paraId="19664446" w14:textId="77777777" w:rsidR="009F0720" w:rsidRPr="003B629F" w:rsidRDefault="009F0720" w:rsidP="00B877B1">
            <w:pPr>
              <w:pStyle w:val="Tablelevel1bold"/>
              <w:jc w:val="center"/>
              <w:rPr>
                <w:ins w:id="3094" w:author="Jillian Carson-Jackson" w:date="2021-01-31T16:51:00Z"/>
                <w:rFonts w:ascii="Calibri" w:hAnsi="Calibri"/>
                <w:b w:val="0"/>
                <w:sz w:val="22"/>
                <w:szCs w:val="22"/>
              </w:rPr>
            </w:pPr>
          </w:p>
        </w:tc>
      </w:tr>
      <w:tr w:rsidR="001665A3" w:rsidRPr="003B629F" w14:paraId="743541D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206DC35" w14:textId="522A3284" w:rsidR="001665A3" w:rsidRPr="003B629F" w:rsidRDefault="001665A3" w:rsidP="00B877B1">
            <w:pPr>
              <w:pStyle w:val="Tablelevel1bold"/>
              <w:rPr>
                <w:rFonts w:ascii="Calibri" w:hAnsi="Calibri"/>
                <w:b w:val="0"/>
                <w:sz w:val="22"/>
                <w:szCs w:val="22"/>
              </w:rPr>
            </w:pPr>
          </w:p>
          <w:p w14:paraId="1C3ABDEA"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Maintaining a navigational watch</w:t>
            </w:r>
          </w:p>
          <w:p w14:paraId="149479A0"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Under routine circumstances</w:t>
            </w:r>
          </w:p>
          <w:p w14:paraId="1F0AAAC5"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In pilotage waters</w:t>
            </w:r>
          </w:p>
          <w:p w14:paraId="77461185" w14:textId="594ADEE8" w:rsidR="001665A3" w:rsidRDefault="001665A3" w:rsidP="009F0720">
            <w:pPr>
              <w:pStyle w:val="Tablelevel3"/>
              <w:ind w:left="247"/>
              <w:rPr>
                <w:rFonts w:ascii="Calibri" w:hAnsi="Calibri"/>
                <w:sz w:val="22"/>
                <w:szCs w:val="22"/>
              </w:rPr>
            </w:pPr>
            <w:r w:rsidRPr="003B629F">
              <w:rPr>
                <w:rFonts w:ascii="Calibri" w:hAnsi="Calibri"/>
                <w:sz w:val="22"/>
                <w:szCs w:val="22"/>
              </w:rPr>
              <w:t>In non-pilotage restricted waters</w:t>
            </w:r>
          </w:p>
          <w:p w14:paraId="28565E1F" w14:textId="5506298C" w:rsidR="00933560" w:rsidRPr="003B629F" w:rsidRDefault="00933560" w:rsidP="009F0720">
            <w:pPr>
              <w:pStyle w:val="Tablelevel3"/>
              <w:ind w:left="247"/>
              <w:rPr>
                <w:rFonts w:ascii="Calibri" w:hAnsi="Calibri"/>
                <w:sz w:val="22"/>
                <w:szCs w:val="22"/>
              </w:rPr>
            </w:pPr>
            <w:commentRangeStart w:id="3095"/>
            <w:commentRangeStart w:id="3096"/>
            <w:r>
              <w:rPr>
                <w:rFonts w:ascii="Calibri" w:hAnsi="Calibri"/>
                <w:sz w:val="22"/>
                <w:szCs w:val="22"/>
              </w:rPr>
              <w:t xml:space="preserve">Bridge Resource Management </w:t>
            </w:r>
            <w:del w:id="3097" w:author="Jillian Carson-Jackson" w:date="2021-06-09T20:42:00Z">
              <w:r w:rsidDel="00802B2D">
                <w:rPr>
                  <w:rFonts w:ascii="Calibri" w:hAnsi="Calibri"/>
                  <w:sz w:val="22"/>
                  <w:szCs w:val="22"/>
                </w:rPr>
                <w:delText>/ Port Resource Management</w:delText>
              </w:r>
              <w:commentRangeEnd w:id="3095"/>
              <w:r w:rsidR="00477B4F" w:rsidDel="00802B2D">
                <w:rPr>
                  <w:rStyle w:val="CommentReference"/>
                  <w:rFonts w:asciiTheme="minorHAnsi" w:eastAsiaTheme="minorHAnsi" w:hAnsiTheme="minorHAnsi"/>
                  <w:lang w:eastAsia="en-GB"/>
                </w:rPr>
                <w:commentReference w:id="3095"/>
              </w:r>
              <w:commentRangeEnd w:id="3096"/>
              <w:r w:rsidR="00802B2D" w:rsidDel="00802B2D">
                <w:rPr>
                  <w:rStyle w:val="CommentReference"/>
                  <w:rFonts w:asciiTheme="minorHAnsi" w:eastAsiaTheme="minorHAnsi" w:hAnsiTheme="minorHAnsi"/>
                  <w:lang w:eastAsia="en-GB"/>
                </w:rPr>
                <w:commentReference w:id="3096"/>
              </w:r>
            </w:del>
          </w:p>
          <w:p w14:paraId="561AFFDF"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Response to emergencies which arise in a VTS area</w:t>
            </w:r>
          </w:p>
          <w:p w14:paraId="64D6DEDC"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Regulations governing transit of vessels with regard to special circumstances</w:t>
            </w:r>
          </w:p>
          <w:p w14:paraId="22307763"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Expected actions on board vessels during special circumstances</w:t>
            </w:r>
          </w:p>
          <w:p w14:paraId="3860E629"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Bridge operations (arrival &amp; departure)</w:t>
            </w:r>
          </w:p>
          <w:p w14:paraId="786A7A86" w14:textId="77777777" w:rsidR="001665A3" w:rsidRPr="003B629F" w:rsidRDefault="001665A3" w:rsidP="009F0720">
            <w:pPr>
              <w:pStyle w:val="Tablelevel3"/>
              <w:ind w:left="337"/>
              <w:rPr>
                <w:rFonts w:ascii="Calibri" w:hAnsi="Calibri"/>
                <w:sz w:val="22"/>
                <w:szCs w:val="22"/>
              </w:rPr>
            </w:pPr>
            <w:r w:rsidRPr="003B629F">
              <w:rPr>
                <w:rFonts w:ascii="Calibri" w:hAnsi="Calibri"/>
                <w:sz w:val="22"/>
                <w:szCs w:val="22"/>
              </w:rPr>
              <w:t>Berthing and unberthing</w:t>
            </w:r>
          </w:p>
          <w:p w14:paraId="27EB5966" w14:textId="77777777" w:rsidR="001665A3" w:rsidRPr="003B629F" w:rsidRDefault="001665A3" w:rsidP="009F0720">
            <w:pPr>
              <w:pStyle w:val="Tablelevel3"/>
              <w:ind w:left="337"/>
              <w:rPr>
                <w:rFonts w:ascii="Calibri" w:hAnsi="Calibri"/>
                <w:sz w:val="22"/>
                <w:szCs w:val="22"/>
              </w:rPr>
            </w:pPr>
            <w:r w:rsidRPr="003B629F">
              <w:rPr>
                <w:rFonts w:ascii="Calibri" w:hAnsi="Calibri"/>
                <w:sz w:val="22"/>
                <w:szCs w:val="22"/>
              </w:rPr>
              <w:t>Anchoring</w:t>
            </w:r>
          </w:p>
        </w:tc>
        <w:tc>
          <w:tcPr>
            <w:tcW w:w="2551" w:type="dxa"/>
          </w:tcPr>
          <w:p w14:paraId="0AD15521" w14:textId="77777777" w:rsidR="001665A3" w:rsidRPr="003B629F" w:rsidRDefault="001665A3" w:rsidP="00B877B1">
            <w:pPr>
              <w:pStyle w:val="Tablelevel1bold"/>
              <w:jc w:val="center"/>
              <w:rPr>
                <w:rFonts w:ascii="Calibri" w:hAnsi="Calibri"/>
                <w:b w:val="0"/>
                <w:sz w:val="22"/>
                <w:szCs w:val="22"/>
              </w:rPr>
            </w:pPr>
          </w:p>
          <w:p w14:paraId="1BBB99DF" w14:textId="77777777" w:rsidR="001665A3" w:rsidRPr="003B629F" w:rsidRDefault="001665A3" w:rsidP="00B877B1">
            <w:pPr>
              <w:pStyle w:val="Tablelevel2"/>
              <w:ind w:left="0"/>
              <w:jc w:val="center"/>
              <w:rPr>
                <w:rFonts w:ascii="Calibri" w:hAnsi="Calibri"/>
                <w:sz w:val="22"/>
                <w:szCs w:val="22"/>
              </w:rPr>
            </w:pPr>
            <w:r w:rsidRPr="003B629F">
              <w:rPr>
                <w:rFonts w:ascii="Calibri" w:hAnsi="Calibri"/>
                <w:sz w:val="22"/>
                <w:szCs w:val="22"/>
              </w:rPr>
              <w:t>R10</w:t>
            </w:r>
          </w:p>
          <w:p w14:paraId="070AD369" w14:textId="77777777" w:rsidR="001665A3" w:rsidRPr="003B629F" w:rsidRDefault="001665A3" w:rsidP="00B877B1">
            <w:pPr>
              <w:pStyle w:val="Tablelevel2"/>
              <w:ind w:left="0"/>
              <w:jc w:val="center"/>
              <w:rPr>
                <w:rFonts w:ascii="Calibri" w:hAnsi="Calibri"/>
                <w:sz w:val="22"/>
                <w:szCs w:val="22"/>
              </w:rPr>
            </w:pPr>
          </w:p>
          <w:p w14:paraId="455D1CFD" w14:textId="77777777" w:rsidR="001665A3" w:rsidRPr="003B629F" w:rsidRDefault="001665A3" w:rsidP="00B877B1">
            <w:pPr>
              <w:pStyle w:val="Tablelevel2"/>
              <w:ind w:left="0"/>
              <w:jc w:val="center"/>
              <w:rPr>
                <w:rFonts w:ascii="Calibri" w:hAnsi="Calibri"/>
                <w:sz w:val="22"/>
                <w:szCs w:val="22"/>
              </w:rPr>
            </w:pPr>
          </w:p>
          <w:p w14:paraId="202DF871" w14:textId="77777777" w:rsidR="001665A3" w:rsidRPr="003B629F" w:rsidRDefault="001665A3" w:rsidP="00B877B1">
            <w:pPr>
              <w:pStyle w:val="Tablelevel2"/>
              <w:ind w:left="0"/>
              <w:jc w:val="center"/>
              <w:rPr>
                <w:rFonts w:ascii="Calibri" w:hAnsi="Calibri"/>
                <w:sz w:val="22"/>
                <w:szCs w:val="22"/>
              </w:rPr>
            </w:pPr>
          </w:p>
          <w:p w14:paraId="1EA0DB6C" w14:textId="77777777" w:rsidR="001665A3" w:rsidRPr="003B629F" w:rsidRDefault="001665A3" w:rsidP="00B877B1">
            <w:pPr>
              <w:pStyle w:val="Tablelevel2"/>
              <w:ind w:left="0"/>
              <w:jc w:val="center"/>
              <w:rPr>
                <w:rFonts w:ascii="Calibri" w:hAnsi="Calibri"/>
                <w:b/>
                <w:sz w:val="22"/>
                <w:szCs w:val="22"/>
              </w:rPr>
            </w:pPr>
            <w:r w:rsidRPr="003B629F">
              <w:rPr>
                <w:rFonts w:ascii="Calibri" w:hAnsi="Calibri"/>
                <w:sz w:val="22"/>
                <w:szCs w:val="22"/>
              </w:rPr>
              <w:t>R11, R13, R10, R35, R37R39</w:t>
            </w:r>
          </w:p>
        </w:tc>
        <w:tc>
          <w:tcPr>
            <w:tcW w:w="2694" w:type="dxa"/>
          </w:tcPr>
          <w:p w14:paraId="1C0E85F1" w14:textId="77777777" w:rsidR="001665A3" w:rsidRPr="003B629F" w:rsidRDefault="001665A3" w:rsidP="00B877B1">
            <w:pPr>
              <w:pStyle w:val="Tablelevel1bold"/>
              <w:jc w:val="center"/>
              <w:rPr>
                <w:rFonts w:ascii="Calibri" w:hAnsi="Calibri"/>
                <w:b w:val="0"/>
                <w:sz w:val="22"/>
                <w:szCs w:val="22"/>
              </w:rPr>
            </w:pPr>
          </w:p>
        </w:tc>
      </w:tr>
      <w:tr w:rsidR="001665A3" w:rsidRPr="003B629F" w14:paraId="3C11DD21"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A2CE141" w14:textId="77777777" w:rsidR="001665A3" w:rsidRPr="003B629F" w:rsidRDefault="001665A3" w:rsidP="00B877B1">
            <w:pPr>
              <w:pStyle w:val="Tablelevel1bold"/>
              <w:rPr>
                <w:rFonts w:ascii="Calibri" w:hAnsi="Calibri"/>
                <w:sz w:val="22"/>
                <w:szCs w:val="22"/>
              </w:rPr>
            </w:pPr>
            <w:bookmarkStart w:id="3098" w:name="_Toc446917408"/>
            <w:bookmarkStart w:id="3099" w:name="_Toc111617465"/>
            <w:r w:rsidRPr="003B629F">
              <w:rPr>
                <w:rFonts w:ascii="Calibri" w:hAnsi="Calibri"/>
                <w:sz w:val="22"/>
                <w:szCs w:val="22"/>
              </w:rPr>
              <w:t>Port operations</w:t>
            </w:r>
            <w:bookmarkEnd w:id="3098"/>
            <w:bookmarkEnd w:id="3099"/>
            <w:r w:rsidRPr="003B629F">
              <w:rPr>
                <w:rFonts w:ascii="Calibri" w:hAnsi="Calibri"/>
                <w:sz w:val="22"/>
                <w:szCs w:val="22"/>
              </w:rPr>
              <w:t xml:space="preserve"> and other allied services</w:t>
            </w:r>
          </w:p>
        </w:tc>
        <w:tc>
          <w:tcPr>
            <w:tcW w:w="2551" w:type="dxa"/>
          </w:tcPr>
          <w:p w14:paraId="66CA3AFA" w14:textId="77777777" w:rsidR="001665A3" w:rsidRPr="003B629F" w:rsidRDefault="001665A3" w:rsidP="00B877B1">
            <w:pPr>
              <w:pStyle w:val="Tablelevel1bold"/>
              <w:jc w:val="center"/>
              <w:rPr>
                <w:rFonts w:ascii="Calibri" w:hAnsi="Calibri"/>
                <w:b w:val="0"/>
                <w:sz w:val="22"/>
                <w:szCs w:val="22"/>
              </w:rPr>
            </w:pPr>
          </w:p>
        </w:tc>
        <w:tc>
          <w:tcPr>
            <w:tcW w:w="2694" w:type="dxa"/>
          </w:tcPr>
          <w:p w14:paraId="774563C8" w14:textId="77777777" w:rsidR="001665A3" w:rsidRPr="003B629F" w:rsidRDefault="001665A3" w:rsidP="00B877B1">
            <w:pPr>
              <w:pStyle w:val="Tablelevel1bold"/>
              <w:jc w:val="center"/>
              <w:rPr>
                <w:rFonts w:ascii="Calibri" w:hAnsi="Calibri"/>
                <w:b w:val="0"/>
                <w:sz w:val="22"/>
                <w:szCs w:val="22"/>
              </w:rPr>
            </w:pPr>
          </w:p>
        </w:tc>
      </w:tr>
      <w:tr w:rsidR="00933560" w:rsidRPr="003B629F" w14:paraId="39FC8506"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3100" w:author="Jillian Carson-Jackson" w:date="2021-01-31T16:52:00Z"/>
        </w:trPr>
        <w:tc>
          <w:tcPr>
            <w:tcW w:w="8897" w:type="dxa"/>
          </w:tcPr>
          <w:p w14:paraId="02CAE7BC" w14:textId="16999121" w:rsidR="00933560" w:rsidRPr="001A27EE" w:rsidRDefault="00E658CB" w:rsidP="00B877B1">
            <w:pPr>
              <w:pStyle w:val="Tablelevel1bold"/>
              <w:rPr>
                <w:ins w:id="3101" w:author="Jillian Carson-Jackson" w:date="2021-01-31T16:52:00Z"/>
                <w:rFonts w:ascii="Calibri" w:hAnsi="Calibri"/>
                <w:b w:val="0"/>
                <w:i/>
                <w:iCs/>
                <w:sz w:val="22"/>
                <w:szCs w:val="22"/>
              </w:rPr>
            </w:pPr>
            <w:ins w:id="3102" w:author="Jillian Carson-Jackson" w:date="2021-01-31T16:53:00Z">
              <w:r w:rsidRPr="001A27EE">
                <w:rPr>
                  <w:rFonts w:ascii="Calibri" w:hAnsi="Calibri"/>
                  <w:b w:val="0"/>
                  <w:i/>
                  <w:iCs/>
                  <w:sz w:val="22"/>
                  <w:szCs w:val="22"/>
                </w:rPr>
                <w:t>Des</w:t>
              </w:r>
            </w:ins>
            <w:ins w:id="3103" w:author="Jillian Carson-Jackson" w:date="2021-01-31T16:54:00Z">
              <w:r w:rsidRPr="001A27EE">
                <w:rPr>
                  <w:rFonts w:ascii="Calibri" w:hAnsi="Calibri"/>
                  <w:b w:val="0"/>
                  <w:i/>
                  <w:iCs/>
                  <w:sz w:val="22"/>
                  <w:szCs w:val="22"/>
                </w:rPr>
                <w:t xml:space="preserve">cribe </w:t>
              </w:r>
              <w:r w:rsidR="001A27EE" w:rsidRPr="001A27EE">
                <w:rPr>
                  <w:rFonts w:ascii="Calibri" w:hAnsi="Calibri"/>
                  <w:b w:val="0"/>
                  <w:i/>
                  <w:iCs/>
                  <w:sz w:val="22"/>
                  <w:szCs w:val="22"/>
                </w:rPr>
                <w:t xml:space="preserve">the role of VTS in port operations. </w:t>
              </w:r>
            </w:ins>
          </w:p>
        </w:tc>
        <w:tc>
          <w:tcPr>
            <w:tcW w:w="2551" w:type="dxa"/>
          </w:tcPr>
          <w:p w14:paraId="3D28C6E0" w14:textId="77777777" w:rsidR="00933560" w:rsidRPr="003B629F" w:rsidRDefault="00933560" w:rsidP="00B877B1">
            <w:pPr>
              <w:pStyle w:val="Tablelevel2"/>
              <w:ind w:left="0"/>
              <w:jc w:val="center"/>
              <w:rPr>
                <w:ins w:id="3104" w:author="Jillian Carson-Jackson" w:date="2021-01-31T16:52:00Z"/>
                <w:rFonts w:ascii="Calibri" w:hAnsi="Calibri"/>
                <w:sz w:val="22"/>
                <w:szCs w:val="22"/>
              </w:rPr>
            </w:pPr>
          </w:p>
        </w:tc>
        <w:tc>
          <w:tcPr>
            <w:tcW w:w="2694" w:type="dxa"/>
          </w:tcPr>
          <w:p w14:paraId="60626654" w14:textId="77777777" w:rsidR="00933560" w:rsidRPr="003B629F" w:rsidRDefault="00933560" w:rsidP="00B877B1">
            <w:pPr>
              <w:pStyle w:val="Tablelevel1bold"/>
              <w:jc w:val="center"/>
              <w:rPr>
                <w:ins w:id="3105" w:author="Jillian Carson-Jackson" w:date="2021-01-31T16:52:00Z"/>
                <w:rFonts w:ascii="Calibri" w:hAnsi="Calibri"/>
                <w:b w:val="0"/>
                <w:sz w:val="22"/>
                <w:szCs w:val="22"/>
              </w:rPr>
            </w:pPr>
          </w:p>
        </w:tc>
      </w:tr>
      <w:tr w:rsidR="001665A3" w:rsidRPr="003B629F" w14:paraId="4DCDEB2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5CFD01" w14:textId="1BD31C50" w:rsidR="001665A3" w:rsidRPr="003B629F" w:rsidDel="001A27EE" w:rsidRDefault="001665A3" w:rsidP="00B877B1">
            <w:pPr>
              <w:pStyle w:val="Tablelevel1bold"/>
              <w:rPr>
                <w:del w:id="3106" w:author="Jillian Carson-Jackson" w:date="2021-01-31T16:54:00Z"/>
                <w:rFonts w:ascii="Calibri" w:hAnsi="Calibri"/>
                <w:b w:val="0"/>
                <w:sz w:val="22"/>
                <w:szCs w:val="22"/>
              </w:rPr>
            </w:pPr>
            <w:bookmarkStart w:id="3107" w:name="_Toc446917409"/>
            <w:bookmarkStart w:id="3108" w:name="_Toc111617466"/>
            <w:commentRangeStart w:id="3109"/>
            <w:del w:id="3110" w:author="Jillian Carson-Jackson" w:date="2021-01-31T16:54:00Z">
              <w:r w:rsidRPr="003B629F" w:rsidDel="001A27EE">
                <w:rPr>
                  <w:rFonts w:ascii="Calibri" w:hAnsi="Calibri"/>
                  <w:b w:val="0"/>
                  <w:sz w:val="22"/>
                  <w:szCs w:val="22"/>
                </w:rPr>
                <w:delText xml:space="preserve">Explain pilotage operations </w:delText>
              </w:r>
              <w:bookmarkEnd w:id="3107"/>
              <w:bookmarkEnd w:id="3108"/>
            </w:del>
          </w:p>
          <w:p w14:paraId="4E62C3D0" w14:textId="5FCB3AD0" w:rsidR="001665A3" w:rsidRPr="003B629F" w:rsidRDefault="001665A3" w:rsidP="001A27EE">
            <w:pPr>
              <w:pStyle w:val="Tablelevel2"/>
              <w:ind w:left="0"/>
              <w:rPr>
                <w:rFonts w:ascii="Calibri" w:hAnsi="Calibri"/>
                <w:sz w:val="22"/>
                <w:szCs w:val="22"/>
              </w:rPr>
            </w:pPr>
            <w:del w:id="3111" w:author="Jillian Carson-Jackson" w:date="2021-01-31T16:54:00Z">
              <w:r w:rsidRPr="003B629F" w:rsidDel="001A27EE">
                <w:rPr>
                  <w:rFonts w:ascii="Calibri" w:hAnsi="Calibri"/>
                  <w:sz w:val="22"/>
                  <w:szCs w:val="22"/>
                </w:rPr>
                <w:delText xml:space="preserve">Introduction to </w:delText>
              </w:r>
            </w:del>
            <w:commentRangeStart w:id="3112"/>
            <w:commentRangeStart w:id="3113"/>
            <w:r w:rsidRPr="003B629F">
              <w:rPr>
                <w:rFonts w:ascii="Calibri" w:hAnsi="Calibri"/>
                <w:sz w:val="22"/>
                <w:szCs w:val="22"/>
              </w:rPr>
              <w:t>pilotage operations</w:t>
            </w:r>
            <w:commentRangeEnd w:id="3112"/>
            <w:r w:rsidR="00E97323">
              <w:rPr>
                <w:rStyle w:val="CommentReference"/>
                <w:rFonts w:asciiTheme="minorHAnsi" w:eastAsiaTheme="minorHAnsi" w:hAnsiTheme="minorHAnsi"/>
              </w:rPr>
              <w:commentReference w:id="3112"/>
            </w:r>
            <w:commentRangeEnd w:id="3113"/>
            <w:r w:rsidR="00004850">
              <w:rPr>
                <w:rStyle w:val="CommentReference"/>
                <w:rFonts w:asciiTheme="minorHAnsi" w:eastAsiaTheme="minorHAnsi" w:hAnsiTheme="minorHAnsi"/>
              </w:rPr>
              <w:commentReference w:id="3113"/>
            </w:r>
          </w:p>
          <w:p w14:paraId="3DFEE219"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Pilotage waters</w:t>
            </w:r>
          </w:p>
          <w:p w14:paraId="7634A342"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Responsibilities of pilots</w:t>
            </w:r>
          </w:p>
          <w:p w14:paraId="5C68146F"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Master/pilot/VTS relationship</w:t>
            </w:r>
            <w:commentRangeEnd w:id="3109"/>
            <w:r w:rsidR="00004850">
              <w:rPr>
                <w:rStyle w:val="CommentReference"/>
                <w:rFonts w:asciiTheme="minorHAnsi" w:eastAsiaTheme="minorHAnsi" w:hAnsiTheme="minorHAnsi"/>
                <w:lang w:eastAsia="en-GB"/>
              </w:rPr>
              <w:commentReference w:id="3109"/>
            </w:r>
          </w:p>
        </w:tc>
        <w:tc>
          <w:tcPr>
            <w:tcW w:w="2551" w:type="dxa"/>
          </w:tcPr>
          <w:p w14:paraId="1FE4D119" w14:textId="77777777" w:rsidR="001665A3" w:rsidRPr="003B629F" w:rsidRDefault="001665A3" w:rsidP="00B877B1">
            <w:pPr>
              <w:pStyle w:val="Tablelevel2"/>
              <w:ind w:left="0"/>
              <w:jc w:val="center"/>
              <w:rPr>
                <w:rFonts w:ascii="Calibri" w:hAnsi="Calibri"/>
                <w:b/>
                <w:sz w:val="22"/>
                <w:szCs w:val="22"/>
              </w:rPr>
            </w:pPr>
            <w:r w:rsidRPr="003B629F">
              <w:rPr>
                <w:rFonts w:ascii="Calibri" w:hAnsi="Calibri"/>
                <w:sz w:val="22"/>
                <w:szCs w:val="22"/>
              </w:rPr>
              <w:t>R35, R36, R37</w:t>
            </w:r>
          </w:p>
        </w:tc>
        <w:tc>
          <w:tcPr>
            <w:tcW w:w="2694" w:type="dxa"/>
          </w:tcPr>
          <w:p w14:paraId="28367FB4" w14:textId="77777777" w:rsidR="001665A3" w:rsidRPr="003B629F" w:rsidRDefault="001665A3" w:rsidP="00B877B1">
            <w:pPr>
              <w:pStyle w:val="Tablelevel1bold"/>
              <w:jc w:val="center"/>
              <w:rPr>
                <w:rFonts w:ascii="Calibri" w:hAnsi="Calibri"/>
                <w:b w:val="0"/>
                <w:sz w:val="22"/>
                <w:szCs w:val="22"/>
              </w:rPr>
            </w:pPr>
          </w:p>
        </w:tc>
      </w:tr>
      <w:tr w:rsidR="001665A3" w:rsidRPr="003B629F" w14:paraId="19AE724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FC29A3E" w14:textId="724B6338" w:rsidR="001665A3" w:rsidRPr="003B629F" w:rsidRDefault="001665A3" w:rsidP="00B877B1">
            <w:pPr>
              <w:pStyle w:val="Tablelevel1bold"/>
              <w:rPr>
                <w:rFonts w:ascii="Calibri" w:hAnsi="Calibri"/>
                <w:b w:val="0"/>
                <w:sz w:val="22"/>
                <w:szCs w:val="22"/>
              </w:rPr>
            </w:pPr>
            <w:bookmarkStart w:id="3114" w:name="_Toc446917410"/>
            <w:bookmarkStart w:id="3115" w:name="_Toc111617467"/>
            <w:del w:id="3116" w:author="Jillian Carson-Jackson" w:date="2021-01-31T16:54:00Z">
              <w:r w:rsidRPr="003B629F" w:rsidDel="001A27EE">
                <w:rPr>
                  <w:rFonts w:ascii="Calibri" w:hAnsi="Calibri"/>
                  <w:b w:val="0"/>
                  <w:sz w:val="22"/>
                  <w:szCs w:val="22"/>
                </w:rPr>
                <w:delText xml:space="preserve">Describe </w:delText>
              </w:r>
            </w:del>
            <w:commentRangeStart w:id="3117"/>
            <w:commentRangeStart w:id="3118"/>
            <w:r w:rsidRPr="003B629F">
              <w:rPr>
                <w:rFonts w:ascii="Calibri" w:hAnsi="Calibri"/>
                <w:b w:val="0"/>
                <w:sz w:val="22"/>
                <w:szCs w:val="22"/>
              </w:rPr>
              <w:t>port operations</w:t>
            </w:r>
            <w:bookmarkEnd w:id="3114"/>
            <w:bookmarkEnd w:id="3115"/>
            <w:r w:rsidRPr="003B629F">
              <w:rPr>
                <w:rFonts w:ascii="Calibri" w:hAnsi="Calibri"/>
                <w:b w:val="0"/>
                <w:sz w:val="22"/>
                <w:szCs w:val="22"/>
              </w:rPr>
              <w:t xml:space="preserve"> including contingency plans</w:t>
            </w:r>
            <w:commentRangeEnd w:id="3117"/>
            <w:r w:rsidR="00610DCD">
              <w:rPr>
                <w:rStyle w:val="CommentReference"/>
                <w:rFonts w:asciiTheme="minorHAnsi" w:eastAsiaTheme="minorHAnsi" w:hAnsiTheme="minorHAnsi"/>
                <w:b w:val="0"/>
              </w:rPr>
              <w:commentReference w:id="3117"/>
            </w:r>
            <w:commentRangeEnd w:id="3118"/>
            <w:r w:rsidR="00C61E65">
              <w:rPr>
                <w:rStyle w:val="CommentReference"/>
                <w:rFonts w:asciiTheme="minorHAnsi" w:eastAsiaTheme="minorHAnsi" w:hAnsiTheme="minorHAnsi"/>
                <w:b w:val="0"/>
              </w:rPr>
              <w:commentReference w:id="3118"/>
            </w:r>
          </w:p>
          <w:p w14:paraId="17A43862" w14:textId="0903FA7D" w:rsidR="001665A3" w:rsidRPr="003B629F" w:rsidDel="00DE3E10" w:rsidRDefault="001665A3" w:rsidP="00B877B1">
            <w:pPr>
              <w:pStyle w:val="Tablelevel2"/>
              <w:rPr>
                <w:del w:id="3119" w:author="Jillian Carson-Jackson" w:date="2021-01-31T16:57:00Z"/>
                <w:rFonts w:ascii="Calibri" w:hAnsi="Calibri"/>
                <w:sz w:val="22"/>
                <w:szCs w:val="22"/>
              </w:rPr>
            </w:pPr>
            <w:r w:rsidRPr="003B629F">
              <w:rPr>
                <w:rFonts w:ascii="Calibri" w:hAnsi="Calibri"/>
                <w:sz w:val="22"/>
                <w:szCs w:val="22"/>
              </w:rPr>
              <w:t>Overview of port operations</w:t>
            </w:r>
          </w:p>
          <w:p w14:paraId="1213C4D2" w14:textId="2C0E4584" w:rsidR="001665A3" w:rsidRPr="003B629F" w:rsidDel="003D3306" w:rsidRDefault="001665A3" w:rsidP="00DE3E10">
            <w:pPr>
              <w:pStyle w:val="Tablelevel3"/>
              <w:ind w:left="337"/>
              <w:rPr>
                <w:del w:id="3120" w:author="Jillian Carson-Jackson" w:date="2021-06-09T20:48:00Z"/>
                <w:rFonts w:ascii="Calibri" w:hAnsi="Calibri"/>
                <w:sz w:val="22"/>
                <w:szCs w:val="22"/>
              </w:rPr>
            </w:pPr>
            <w:del w:id="3121" w:author="Jillian Carson-Jackson" w:date="2021-06-09T20:48:00Z">
              <w:r w:rsidRPr="003B629F" w:rsidDel="003D3306">
                <w:rPr>
                  <w:rFonts w:ascii="Calibri" w:hAnsi="Calibri"/>
                  <w:sz w:val="22"/>
                  <w:szCs w:val="22"/>
                </w:rPr>
                <w:delText>Interaction of all agencies within a port</w:delText>
              </w:r>
            </w:del>
          </w:p>
          <w:p w14:paraId="1B726F21" w14:textId="66EEBFFD" w:rsidR="001665A3" w:rsidRPr="003B629F" w:rsidDel="003D3306" w:rsidRDefault="001665A3" w:rsidP="00DE3E10">
            <w:pPr>
              <w:pStyle w:val="Tablelevel3"/>
              <w:ind w:left="337"/>
              <w:rPr>
                <w:del w:id="3122" w:author="Jillian Carson-Jackson" w:date="2021-06-09T20:48:00Z"/>
                <w:rFonts w:ascii="Calibri" w:hAnsi="Calibri"/>
                <w:sz w:val="22"/>
                <w:szCs w:val="22"/>
              </w:rPr>
            </w:pPr>
            <w:del w:id="3123" w:author="Jillian Carson-Jackson" w:date="2021-06-09T20:48:00Z">
              <w:r w:rsidRPr="003B629F" w:rsidDel="003D3306">
                <w:rPr>
                  <w:rFonts w:ascii="Calibri" w:hAnsi="Calibri"/>
                  <w:sz w:val="22"/>
                  <w:szCs w:val="22"/>
                </w:rPr>
                <w:delText xml:space="preserve">Responsibilities of harbour masters and berthing masters </w:delText>
              </w:r>
            </w:del>
          </w:p>
          <w:p w14:paraId="101DF95E" w14:textId="1D4DCB0B" w:rsidR="001665A3" w:rsidRPr="003B629F" w:rsidDel="003D3306" w:rsidRDefault="001665A3" w:rsidP="00DE3E10">
            <w:pPr>
              <w:pStyle w:val="Tablelevel3"/>
              <w:ind w:left="337"/>
              <w:rPr>
                <w:del w:id="3124" w:author="Jillian Carson-Jackson" w:date="2021-06-09T20:48:00Z"/>
                <w:rFonts w:ascii="Calibri" w:hAnsi="Calibri"/>
                <w:sz w:val="22"/>
                <w:szCs w:val="22"/>
              </w:rPr>
            </w:pPr>
            <w:del w:id="3125" w:author="Jillian Carson-Jackson" w:date="2021-06-09T20:48:00Z">
              <w:r w:rsidRPr="003B629F" w:rsidDel="003D3306">
                <w:rPr>
                  <w:rFonts w:ascii="Calibri" w:hAnsi="Calibri"/>
                  <w:sz w:val="22"/>
                  <w:szCs w:val="22"/>
                </w:rPr>
                <w:delText>Clearance procedures</w:delText>
              </w:r>
            </w:del>
          </w:p>
          <w:p w14:paraId="68F43D59" w14:textId="76F1A674" w:rsidR="001665A3" w:rsidRPr="003B629F" w:rsidDel="003D3306" w:rsidRDefault="001665A3" w:rsidP="00DE3E10">
            <w:pPr>
              <w:pStyle w:val="Tablelevel3"/>
              <w:ind w:left="337"/>
              <w:rPr>
                <w:del w:id="3126" w:author="Jillian Carson-Jackson" w:date="2021-06-09T20:48:00Z"/>
                <w:rFonts w:ascii="Calibri" w:hAnsi="Calibri"/>
                <w:sz w:val="22"/>
                <w:szCs w:val="22"/>
              </w:rPr>
            </w:pPr>
            <w:del w:id="3127" w:author="Jillian Carson-Jackson" w:date="2021-06-09T20:48:00Z">
              <w:r w:rsidRPr="003B629F" w:rsidDel="003D3306">
                <w:rPr>
                  <w:rFonts w:ascii="Calibri" w:hAnsi="Calibri"/>
                  <w:sz w:val="22"/>
                  <w:szCs w:val="22"/>
                </w:rPr>
                <w:delText>Intermodal transport</w:delText>
              </w:r>
            </w:del>
          </w:p>
          <w:p w14:paraId="59D754B8" w14:textId="275CD5A7" w:rsidR="001665A3" w:rsidRPr="003B629F" w:rsidRDefault="001665A3" w:rsidP="00B877B1">
            <w:pPr>
              <w:pStyle w:val="Tablelevel4"/>
              <w:rPr>
                <w:rFonts w:ascii="Calibri" w:hAnsi="Calibri"/>
                <w:sz w:val="22"/>
                <w:szCs w:val="22"/>
              </w:rPr>
            </w:pPr>
          </w:p>
        </w:tc>
        <w:tc>
          <w:tcPr>
            <w:tcW w:w="2551" w:type="dxa"/>
          </w:tcPr>
          <w:p w14:paraId="34D9F15C" w14:textId="77777777" w:rsidR="001665A3" w:rsidRPr="003B629F" w:rsidRDefault="001665A3" w:rsidP="00B877B1">
            <w:pPr>
              <w:pStyle w:val="Tablelevel2"/>
              <w:ind w:left="0"/>
              <w:jc w:val="center"/>
              <w:rPr>
                <w:rFonts w:ascii="Calibri" w:hAnsi="Calibri"/>
                <w:sz w:val="22"/>
                <w:szCs w:val="22"/>
              </w:rPr>
            </w:pPr>
          </w:p>
        </w:tc>
        <w:tc>
          <w:tcPr>
            <w:tcW w:w="2694" w:type="dxa"/>
          </w:tcPr>
          <w:p w14:paraId="280D1A15" w14:textId="77777777" w:rsidR="001665A3" w:rsidRPr="003B629F" w:rsidRDefault="001665A3" w:rsidP="00B877B1">
            <w:pPr>
              <w:pStyle w:val="Tablelevel1bold"/>
              <w:jc w:val="center"/>
              <w:rPr>
                <w:rFonts w:ascii="Calibri" w:hAnsi="Calibri"/>
                <w:b w:val="0"/>
                <w:sz w:val="22"/>
                <w:szCs w:val="22"/>
              </w:rPr>
            </w:pPr>
          </w:p>
        </w:tc>
      </w:tr>
      <w:tr w:rsidR="001665A3" w:rsidRPr="003B629F" w14:paraId="4B3340A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46378D8" w14:textId="13AA1F84" w:rsidR="001665A3" w:rsidRPr="003B629F" w:rsidRDefault="001665A3" w:rsidP="00B877B1">
            <w:pPr>
              <w:pStyle w:val="Tablelevel1bold"/>
              <w:rPr>
                <w:rFonts w:ascii="Calibri" w:hAnsi="Calibri"/>
                <w:b w:val="0"/>
                <w:sz w:val="22"/>
                <w:szCs w:val="22"/>
              </w:rPr>
            </w:pPr>
            <w:del w:id="3128" w:author="Jillian Carson-Jackson" w:date="2021-01-31T16:55:00Z">
              <w:r w:rsidRPr="003B629F" w:rsidDel="001A27EE">
                <w:rPr>
                  <w:rFonts w:ascii="Calibri" w:hAnsi="Calibri"/>
                  <w:b w:val="0"/>
                  <w:sz w:val="22"/>
                  <w:szCs w:val="22"/>
                </w:rPr>
                <w:delText xml:space="preserve">Cite and explain </w:delText>
              </w:r>
            </w:del>
            <w:del w:id="3129" w:author="Jillian Carson-Jackson" w:date="2021-06-09T20:51:00Z">
              <w:r w:rsidRPr="003B629F" w:rsidDel="0051798A">
                <w:rPr>
                  <w:rFonts w:ascii="Calibri" w:hAnsi="Calibri"/>
                  <w:b w:val="0"/>
                  <w:sz w:val="22"/>
                  <w:szCs w:val="22"/>
                </w:rPr>
                <w:delText>the ISPS code with relation to ship and port security</w:delText>
              </w:r>
            </w:del>
          </w:p>
          <w:p w14:paraId="071FC8E5" w14:textId="5371F371" w:rsidR="001665A3" w:rsidRPr="003B629F" w:rsidRDefault="001665A3" w:rsidP="00B877B1">
            <w:pPr>
              <w:pStyle w:val="Tablelevel2"/>
              <w:rPr>
                <w:rFonts w:ascii="Calibri" w:hAnsi="Calibri"/>
                <w:sz w:val="22"/>
                <w:szCs w:val="22"/>
              </w:rPr>
            </w:pPr>
            <w:commentRangeStart w:id="3130"/>
            <w:commentRangeStart w:id="3131"/>
            <w:r w:rsidRPr="003B629F">
              <w:rPr>
                <w:rFonts w:ascii="Calibri" w:hAnsi="Calibri"/>
                <w:sz w:val="22"/>
                <w:szCs w:val="22"/>
              </w:rPr>
              <w:t>Overview of ISPS code</w:t>
            </w:r>
            <w:commentRangeEnd w:id="3130"/>
            <w:r w:rsidR="00CA2323">
              <w:rPr>
                <w:rStyle w:val="CommentReference"/>
                <w:rFonts w:asciiTheme="minorHAnsi" w:eastAsiaTheme="minorHAnsi" w:hAnsiTheme="minorHAnsi"/>
              </w:rPr>
              <w:commentReference w:id="3130"/>
            </w:r>
            <w:commentRangeEnd w:id="3131"/>
            <w:r w:rsidR="0051798A">
              <w:rPr>
                <w:rStyle w:val="CommentReference"/>
                <w:rFonts w:asciiTheme="minorHAnsi" w:eastAsiaTheme="minorHAnsi" w:hAnsiTheme="minorHAnsi"/>
              </w:rPr>
              <w:commentReference w:id="3131"/>
            </w:r>
            <w:ins w:id="3132" w:author="Jillian Carson-Jackson" w:date="2021-06-09T20:51:00Z">
              <w:r w:rsidR="0051798A">
                <w:rPr>
                  <w:rFonts w:ascii="Calibri" w:hAnsi="Calibri"/>
                  <w:sz w:val="22"/>
                  <w:szCs w:val="22"/>
                </w:rPr>
                <w:t xml:space="preserve"> and security levels. </w:t>
              </w:r>
            </w:ins>
          </w:p>
          <w:p w14:paraId="696AA52C" w14:textId="62DB7120" w:rsidR="001665A3" w:rsidRPr="003B629F" w:rsidDel="0051798A" w:rsidRDefault="001665A3" w:rsidP="00B877B1">
            <w:pPr>
              <w:pStyle w:val="Tablelevel3"/>
              <w:rPr>
                <w:del w:id="3133" w:author="Jillian Carson-Jackson" w:date="2021-06-09T20:51:00Z"/>
                <w:rFonts w:ascii="Calibri" w:hAnsi="Calibri"/>
                <w:sz w:val="22"/>
                <w:szCs w:val="22"/>
              </w:rPr>
            </w:pPr>
            <w:del w:id="3134" w:author="Jillian Carson-Jackson" w:date="2021-06-09T20:51:00Z">
              <w:r w:rsidRPr="003B629F" w:rsidDel="0051798A">
                <w:rPr>
                  <w:rFonts w:ascii="Calibri" w:hAnsi="Calibri"/>
                  <w:sz w:val="22"/>
                  <w:szCs w:val="22"/>
                </w:rPr>
                <w:delText>Port policing</w:delText>
              </w:r>
            </w:del>
          </w:p>
          <w:p w14:paraId="3B4F7ABA" w14:textId="03A39885" w:rsidR="001665A3" w:rsidRPr="003B629F" w:rsidDel="0051798A" w:rsidRDefault="001665A3" w:rsidP="00B877B1">
            <w:pPr>
              <w:pStyle w:val="Tablelevel3"/>
              <w:rPr>
                <w:del w:id="3135" w:author="Jillian Carson-Jackson" w:date="2021-06-09T20:51:00Z"/>
                <w:rFonts w:ascii="Calibri" w:hAnsi="Calibri"/>
                <w:sz w:val="22"/>
                <w:szCs w:val="22"/>
              </w:rPr>
            </w:pPr>
            <w:del w:id="3136" w:author="Jillian Carson-Jackson" w:date="2021-06-09T20:51:00Z">
              <w:r w:rsidRPr="003B629F" w:rsidDel="0051798A">
                <w:rPr>
                  <w:rFonts w:ascii="Calibri" w:hAnsi="Calibri"/>
                  <w:sz w:val="22"/>
                  <w:szCs w:val="22"/>
                </w:rPr>
                <w:delText>Interaction with municipal, national and international security</w:delText>
              </w:r>
            </w:del>
          </w:p>
          <w:p w14:paraId="73240111" w14:textId="361EDFA3" w:rsidR="001665A3" w:rsidRPr="003B629F" w:rsidRDefault="001665A3" w:rsidP="00B877B1">
            <w:pPr>
              <w:pStyle w:val="Tablelevel2"/>
              <w:rPr>
                <w:rFonts w:ascii="Calibri" w:hAnsi="Calibri"/>
                <w:sz w:val="22"/>
                <w:szCs w:val="22"/>
              </w:rPr>
            </w:pPr>
            <w:del w:id="3137" w:author="Jillian Carson-Jackson" w:date="2021-06-09T20:51:00Z">
              <w:r w:rsidRPr="003B629F" w:rsidDel="0051798A">
                <w:rPr>
                  <w:rFonts w:ascii="Calibri" w:hAnsi="Calibri"/>
                  <w:sz w:val="22"/>
                  <w:szCs w:val="22"/>
                </w:rPr>
                <w:delText>General overview of security of VTS centres and outstations</w:delText>
              </w:r>
            </w:del>
          </w:p>
        </w:tc>
        <w:tc>
          <w:tcPr>
            <w:tcW w:w="2551" w:type="dxa"/>
          </w:tcPr>
          <w:p w14:paraId="4749DEAA" w14:textId="77777777" w:rsidR="001665A3" w:rsidRPr="003B629F" w:rsidRDefault="001665A3" w:rsidP="00B877B1">
            <w:pPr>
              <w:pStyle w:val="Tablelevel2"/>
              <w:ind w:left="0"/>
              <w:jc w:val="center"/>
              <w:rPr>
                <w:rFonts w:ascii="Calibri" w:hAnsi="Calibri"/>
                <w:sz w:val="22"/>
                <w:szCs w:val="22"/>
              </w:rPr>
            </w:pPr>
          </w:p>
        </w:tc>
        <w:tc>
          <w:tcPr>
            <w:tcW w:w="2694" w:type="dxa"/>
          </w:tcPr>
          <w:p w14:paraId="77EFF267" w14:textId="77777777" w:rsidR="001665A3" w:rsidRPr="003B629F" w:rsidRDefault="001665A3" w:rsidP="00B877B1">
            <w:pPr>
              <w:pStyle w:val="Tablelevel1bold"/>
              <w:jc w:val="center"/>
              <w:rPr>
                <w:rFonts w:ascii="Calibri" w:hAnsi="Calibri"/>
                <w:b w:val="0"/>
                <w:sz w:val="22"/>
                <w:szCs w:val="22"/>
              </w:rPr>
            </w:pPr>
          </w:p>
        </w:tc>
      </w:tr>
      <w:tr w:rsidR="001665A3" w:rsidRPr="003B629F" w14:paraId="5B055819"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844C5A7" w14:textId="153C0CBD" w:rsidR="001665A3" w:rsidRPr="003B629F" w:rsidRDefault="001665A3" w:rsidP="00B877B1">
            <w:pPr>
              <w:pStyle w:val="Tablelevel1bold"/>
              <w:rPr>
                <w:rFonts w:ascii="Calibri" w:hAnsi="Calibri"/>
                <w:b w:val="0"/>
                <w:sz w:val="22"/>
                <w:szCs w:val="22"/>
              </w:rPr>
            </w:pPr>
            <w:bookmarkStart w:id="3138" w:name="_Toc446917412"/>
            <w:bookmarkStart w:id="3139" w:name="_Toc111617469"/>
            <w:del w:id="3140" w:author="Jillian Carson-Jackson" w:date="2021-01-31T16:55:00Z">
              <w:r w:rsidRPr="003B629F" w:rsidDel="00F02F1F">
                <w:rPr>
                  <w:rFonts w:ascii="Calibri" w:hAnsi="Calibri"/>
                  <w:b w:val="0"/>
                  <w:sz w:val="22"/>
                  <w:szCs w:val="22"/>
                </w:rPr>
                <w:delText xml:space="preserve">Explain the organisation of </w:delText>
              </w:r>
            </w:del>
            <w:commentRangeStart w:id="3141"/>
            <w:commentRangeStart w:id="3142"/>
            <w:del w:id="3143" w:author="Jillian Carson-Jackson" w:date="2021-06-09T20:52:00Z">
              <w:r w:rsidRPr="003B629F" w:rsidDel="00A662B0">
                <w:rPr>
                  <w:rFonts w:ascii="Calibri" w:hAnsi="Calibri"/>
                  <w:b w:val="0"/>
                  <w:sz w:val="22"/>
                  <w:szCs w:val="22"/>
                </w:rPr>
                <w:delText>tugs and towing</w:delText>
              </w:r>
              <w:bookmarkEnd w:id="3138"/>
              <w:bookmarkEnd w:id="3139"/>
              <w:commentRangeEnd w:id="3141"/>
              <w:r w:rsidR="00AD1F46" w:rsidDel="00A662B0">
                <w:rPr>
                  <w:rStyle w:val="CommentReference"/>
                  <w:rFonts w:asciiTheme="minorHAnsi" w:eastAsiaTheme="minorHAnsi" w:hAnsiTheme="minorHAnsi"/>
                  <w:b w:val="0"/>
                </w:rPr>
                <w:commentReference w:id="3141"/>
              </w:r>
              <w:commentRangeEnd w:id="3142"/>
              <w:r w:rsidR="00A662B0" w:rsidDel="00A662B0">
                <w:rPr>
                  <w:rStyle w:val="CommentReference"/>
                  <w:rFonts w:asciiTheme="minorHAnsi" w:eastAsiaTheme="minorHAnsi" w:hAnsiTheme="minorHAnsi"/>
                  <w:b w:val="0"/>
                </w:rPr>
                <w:commentReference w:id="3142"/>
              </w:r>
            </w:del>
          </w:p>
          <w:p w14:paraId="515F4FDD" w14:textId="4E2AEED8" w:rsidR="001665A3" w:rsidRPr="003B629F" w:rsidRDefault="001665A3" w:rsidP="00B877B1">
            <w:pPr>
              <w:pStyle w:val="Tablelevel2"/>
              <w:rPr>
                <w:rFonts w:ascii="Calibri" w:hAnsi="Calibri"/>
                <w:sz w:val="22"/>
                <w:szCs w:val="22"/>
              </w:rPr>
            </w:pPr>
            <w:del w:id="3144" w:author="Jillian Carson-Jackson" w:date="2021-01-31T16:55:00Z">
              <w:r w:rsidRPr="003B629F" w:rsidDel="00F02F1F">
                <w:rPr>
                  <w:rFonts w:ascii="Calibri" w:hAnsi="Calibri"/>
                  <w:sz w:val="22"/>
                  <w:szCs w:val="22"/>
                </w:rPr>
                <w:delText>The organisation of tugs within a port</w:delText>
              </w:r>
            </w:del>
          </w:p>
        </w:tc>
        <w:tc>
          <w:tcPr>
            <w:tcW w:w="2551" w:type="dxa"/>
          </w:tcPr>
          <w:p w14:paraId="5087B3F7" w14:textId="77777777" w:rsidR="001665A3" w:rsidRPr="003B629F" w:rsidRDefault="001665A3" w:rsidP="00B877B1">
            <w:pPr>
              <w:pStyle w:val="Tablelevel2"/>
              <w:ind w:left="0"/>
              <w:jc w:val="center"/>
              <w:rPr>
                <w:rFonts w:ascii="Calibri" w:hAnsi="Calibri"/>
                <w:sz w:val="22"/>
                <w:szCs w:val="22"/>
              </w:rPr>
            </w:pPr>
            <w:r w:rsidRPr="003B629F">
              <w:rPr>
                <w:rFonts w:ascii="Calibri" w:hAnsi="Calibri"/>
                <w:sz w:val="22"/>
                <w:szCs w:val="22"/>
              </w:rPr>
              <w:t>See also “Ship handling”</w:t>
            </w:r>
          </w:p>
        </w:tc>
        <w:tc>
          <w:tcPr>
            <w:tcW w:w="2694" w:type="dxa"/>
          </w:tcPr>
          <w:p w14:paraId="010FED0A" w14:textId="77777777" w:rsidR="001665A3" w:rsidRPr="003B629F" w:rsidRDefault="001665A3" w:rsidP="00B877B1">
            <w:pPr>
              <w:pStyle w:val="Tablelevel1bold"/>
              <w:jc w:val="center"/>
              <w:rPr>
                <w:rFonts w:ascii="Calibri" w:hAnsi="Calibri"/>
                <w:b w:val="0"/>
                <w:sz w:val="22"/>
                <w:szCs w:val="22"/>
              </w:rPr>
            </w:pPr>
          </w:p>
        </w:tc>
      </w:tr>
      <w:tr w:rsidR="001665A3" w:rsidRPr="003B629F" w14:paraId="0FB21173"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118B26" w14:textId="54D8B3FD" w:rsidR="001665A3" w:rsidRPr="003B629F" w:rsidDel="00414069" w:rsidRDefault="001665A3" w:rsidP="00B877B1">
            <w:pPr>
              <w:pStyle w:val="Tablelevel1bold"/>
              <w:rPr>
                <w:del w:id="3145" w:author="Jillian Carson-Jackson" w:date="2021-06-09T20:54:00Z"/>
                <w:rFonts w:ascii="Calibri" w:hAnsi="Calibri"/>
                <w:b w:val="0"/>
                <w:sz w:val="22"/>
                <w:szCs w:val="22"/>
              </w:rPr>
            </w:pPr>
            <w:commentRangeStart w:id="3146"/>
            <w:commentRangeStart w:id="3147"/>
            <w:del w:id="3148" w:author="Jillian Carson-Jackson" w:date="2021-06-09T20:54:00Z">
              <w:r w:rsidRPr="003B629F" w:rsidDel="00414069">
                <w:rPr>
                  <w:rFonts w:ascii="Calibri" w:hAnsi="Calibri"/>
                  <w:b w:val="0"/>
                  <w:sz w:val="22"/>
                  <w:szCs w:val="22"/>
                </w:rPr>
                <w:delText>Explain the role of ships agents</w:delText>
              </w:r>
              <w:commentRangeEnd w:id="3146"/>
              <w:r w:rsidR="00F06E71" w:rsidDel="00414069">
                <w:rPr>
                  <w:rStyle w:val="CommentReference"/>
                  <w:rFonts w:asciiTheme="minorHAnsi" w:eastAsiaTheme="minorHAnsi" w:hAnsiTheme="minorHAnsi"/>
                  <w:b w:val="0"/>
                </w:rPr>
                <w:commentReference w:id="3146"/>
              </w:r>
            </w:del>
            <w:commentRangeEnd w:id="3147"/>
            <w:r w:rsidR="00414069">
              <w:rPr>
                <w:rStyle w:val="CommentReference"/>
                <w:rFonts w:asciiTheme="minorHAnsi" w:eastAsiaTheme="minorHAnsi" w:hAnsiTheme="minorHAnsi"/>
                <w:b w:val="0"/>
              </w:rPr>
              <w:commentReference w:id="3147"/>
            </w:r>
          </w:p>
          <w:p w14:paraId="771434D3" w14:textId="2FE01681" w:rsidR="001665A3" w:rsidRPr="003B629F" w:rsidDel="00414069" w:rsidRDefault="001665A3" w:rsidP="00B877B1">
            <w:pPr>
              <w:pStyle w:val="Tablelevel2"/>
              <w:rPr>
                <w:del w:id="3149" w:author="Jillian Carson-Jackson" w:date="2021-06-09T20:54:00Z"/>
                <w:rFonts w:ascii="Calibri" w:hAnsi="Calibri"/>
                <w:sz w:val="22"/>
                <w:szCs w:val="22"/>
              </w:rPr>
            </w:pPr>
            <w:del w:id="3150" w:author="Jillian Carson-Jackson" w:date="2021-06-09T20:54:00Z">
              <w:r w:rsidRPr="003B629F" w:rsidDel="00414069">
                <w:rPr>
                  <w:rFonts w:ascii="Calibri" w:hAnsi="Calibri"/>
                  <w:sz w:val="22"/>
                  <w:szCs w:val="22"/>
                </w:rPr>
                <w:delText>General duties of ships agents</w:delText>
              </w:r>
            </w:del>
          </w:p>
          <w:p w14:paraId="5D3B84F4" w14:textId="2DC4C819" w:rsidR="001665A3" w:rsidRPr="003B629F" w:rsidRDefault="001665A3" w:rsidP="00B877B1">
            <w:pPr>
              <w:pStyle w:val="Tablelevel2"/>
              <w:rPr>
                <w:rFonts w:ascii="Calibri" w:hAnsi="Calibri"/>
                <w:sz w:val="22"/>
                <w:szCs w:val="22"/>
              </w:rPr>
            </w:pPr>
            <w:del w:id="3151" w:author="Jillian Carson-Jackson" w:date="2021-06-09T20:54:00Z">
              <w:r w:rsidRPr="003B629F" w:rsidDel="00414069">
                <w:rPr>
                  <w:rFonts w:ascii="Calibri" w:hAnsi="Calibri"/>
                  <w:sz w:val="22"/>
                  <w:szCs w:val="22"/>
                </w:rPr>
                <w:delText>The role of ships agents</w:delText>
              </w:r>
            </w:del>
          </w:p>
        </w:tc>
        <w:tc>
          <w:tcPr>
            <w:tcW w:w="2551" w:type="dxa"/>
          </w:tcPr>
          <w:p w14:paraId="4F6859AF" w14:textId="77777777" w:rsidR="001665A3" w:rsidRPr="003B629F" w:rsidRDefault="001665A3" w:rsidP="00B877B1">
            <w:pPr>
              <w:pStyle w:val="Tablelevel2"/>
              <w:ind w:left="0"/>
              <w:jc w:val="center"/>
              <w:rPr>
                <w:rFonts w:ascii="Calibri" w:hAnsi="Calibri"/>
                <w:sz w:val="22"/>
                <w:szCs w:val="22"/>
              </w:rPr>
            </w:pPr>
          </w:p>
        </w:tc>
        <w:tc>
          <w:tcPr>
            <w:tcW w:w="2694" w:type="dxa"/>
          </w:tcPr>
          <w:p w14:paraId="71456EA1" w14:textId="77777777" w:rsidR="001665A3" w:rsidRPr="003B629F" w:rsidRDefault="001665A3" w:rsidP="00B877B1">
            <w:pPr>
              <w:pStyle w:val="Tablelevel1bold"/>
              <w:jc w:val="center"/>
              <w:rPr>
                <w:rFonts w:ascii="Calibri" w:hAnsi="Calibri"/>
                <w:b w:val="0"/>
                <w:sz w:val="22"/>
                <w:szCs w:val="22"/>
              </w:rPr>
            </w:pPr>
          </w:p>
        </w:tc>
      </w:tr>
    </w:tbl>
    <w:p w14:paraId="3D541F1A" w14:textId="77777777" w:rsidR="001665A3" w:rsidRPr="00C50983" w:rsidRDefault="001665A3" w:rsidP="00B877B1">
      <w:bookmarkStart w:id="3152" w:name="_Toc446917387"/>
      <w:bookmarkStart w:id="3153" w:name="_Toc111617444"/>
    </w:p>
    <w:p w14:paraId="5F39F65F" w14:textId="77777777" w:rsidR="001665A3" w:rsidRPr="00C50983" w:rsidRDefault="001665A3" w:rsidP="001665A3"/>
    <w:bookmarkEnd w:id="2896"/>
    <w:bookmarkEnd w:id="3152"/>
    <w:bookmarkEnd w:id="3153"/>
    <w:p w14:paraId="4DAD70C1" w14:textId="77777777" w:rsidR="001665A3" w:rsidRPr="00C50983" w:rsidRDefault="001665A3" w:rsidP="001665A3">
      <w:pPr>
        <w:sectPr w:rsidR="001665A3" w:rsidRPr="00C50983" w:rsidSect="006039FF">
          <w:headerReference w:type="default" r:id="rId34"/>
          <w:pgSz w:w="16838" w:h="11906" w:orient="landscape" w:code="9"/>
          <w:pgMar w:top="1134" w:right="1134" w:bottom="1134" w:left="1134" w:header="706" w:footer="706" w:gutter="0"/>
          <w:cols w:space="708"/>
          <w:docGrid w:linePitch="360"/>
        </w:sectPr>
      </w:pPr>
    </w:p>
    <w:p w14:paraId="33F95D83" w14:textId="77777777" w:rsidR="00E2214B" w:rsidRPr="00C50983" w:rsidRDefault="00E2214B" w:rsidP="00E2214B">
      <w:pPr>
        <w:pStyle w:val="Module"/>
        <w:rPr>
          <w:caps/>
        </w:rPr>
      </w:pPr>
      <w:r w:rsidRPr="00C50983">
        <w:t>EQUIPMENT</w:t>
      </w:r>
    </w:p>
    <w:p w14:paraId="13BCCEA5" w14:textId="77777777" w:rsidR="009862C5" w:rsidRDefault="009862C5" w:rsidP="00F64B31">
      <w:pPr>
        <w:pStyle w:val="ModuleHeading1"/>
      </w:pPr>
      <w:bookmarkStart w:id="3154" w:name="_Toc446917293"/>
      <w:bookmarkStart w:id="3155" w:name="_Toc111617401"/>
      <w:bookmarkStart w:id="3156" w:name="_Toc245254436"/>
      <w:bookmarkStart w:id="3157" w:name="_Toc6299035"/>
      <w:bookmarkEnd w:id="2835"/>
      <w:bookmarkEnd w:id="2836"/>
      <w:bookmarkEnd w:id="2837"/>
      <w:commentRangeStart w:id="3158"/>
      <w:r w:rsidRPr="00C50983">
        <w:t>INTRODUCTI</w:t>
      </w:r>
      <w:bookmarkEnd w:id="3154"/>
      <w:r w:rsidRPr="00C50983">
        <w:t>ON</w:t>
      </w:r>
      <w:bookmarkEnd w:id="3155"/>
      <w:bookmarkEnd w:id="3156"/>
      <w:bookmarkEnd w:id="3157"/>
      <w:commentRangeEnd w:id="3158"/>
      <w:r w:rsidR="006B0311">
        <w:rPr>
          <w:rStyle w:val="CommentReference"/>
          <w:rFonts w:eastAsiaTheme="minorHAnsi"/>
          <w:b w:val="0"/>
          <w:caps w:val="0"/>
          <w:color w:val="auto"/>
        </w:rPr>
        <w:commentReference w:id="3158"/>
      </w:r>
    </w:p>
    <w:p w14:paraId="0A79FB73" w14:textId="77777777" w:rsidR="009862C5" w:rsidRPr="009862C5" w:rsidRDefault="009862C5" w:rsidP="009862C5">
      <w:pPr>
        <w:pStyle w:val="Heading1separatationline"/>
      </w:pPr>
    </w:p>
    <w:p w14:paraId="4D503DDF" w14:textId="77777777" w:rsidR="009862C5" w:rsidRPr="00C50983" w:rsidRDefault="009862C5" w:rsidP="009862C5">
      <w:pPr>
        <w:pStyle w:val="BodyText"/>
      </w:pPr>
      <w:r w:rsidRPr="00C50983">
        <w:t>Instructors for this module should have experience in the installation and operation of equipment and systems used in vessel traffic services as well as in the general VTS and maritime fields.  If this cannot be achieved then an appropriate instructor should cover certain sections of the module.  Every instructor should have full access to simulated VTS.  In addition, arrangements should be made, if practicable, for trainees to visit operational VTS centres.</w:t>
      </w:r>
    </w:p>
    <w:p w14:paraId="1A627B1E" w14:textId="77777777" w:rsidR="009862C5" w:rsidRDefault="009862C5" w:rsidP="00F64B31">
      <w:pPr>
        <w:pStyle w:val="ModuleHeading1"/>
      </w:pPr>
      <w:bookmarkStart w:id="3159" w:name="_Toc446917294"/>
      <w:bookmarkStart w:id="3160" w:name="_Toc111617402"/>
      <w:bookmarkStart w:id="3161" w:name="_Toc245254437"/>
      <w:bookmarkStart w:id="3162" w:name="_Toc6299036"/>
      <w:r w:rsidRPr="00C50983">
        <w:t>SUBJECT FRAMEWORK</w:t>
      </w:r>
      <w:bookmarkEnd w:id="3159"/>
      <w:bookmarkEnd w:id="3160"/>
      <w:bookmarkEnd w:id="3161"/>
      <w:bookmarkEnd w:id="3162"/>
    </w:p>
    <w:p w14:paraId="04B02E4B" w14:textId="77777777" w:rsidR="009862C5" w:rsidRPr="009862C5" w:rsidRDefault="009862C5" w:rsidP="009862C5">
      <w:pPr>
        <w:pStyle w:val="Heading1separatationline"/>
      </w:pPr>
    </w:p>
    <w:p w14:paraId="4F19DEFA" w14:textId="77777777" w:rsidR="009862C5" w:rsidRPr="00C50983" w:rsidRDefault="009862C5" w:rsidP="00F64B31">
      <w:pPr>
        <w:pStyle w:val="ModuleHeading2"/>
      </w:pPr>
      <w:bookmarkStart w:id="3163" w:name="_Toc446917295"/>
      <w:bookmarkStart w:id="3164" w:name="_Toc111617403"/>
      <w:r w:rsidRPr="00C50983">
        <w:t>Scope</w:t>
      </w:r>
      <w:bookmarkEnd w:id="3163"/>
      <w:bookmarkEnd w:id="3164"/>
    </w:p>
    <w:p w14:paraId="2E8BF5B0" w14:textId="1F5B31AE" w:rsidR="009862C5" w:rsidRPr="00C50983" w:rsidRDefault="009862C5" w:rsidP="009862C5">
      <w:pPr>
        <w:pStyle w:val="BodyText"/>
      </w:pPr>
      <w:r w:rsidRPr="00C50983">
        <w:t xml:space="preserve">This syllabus covers the requirement for VTS Operators to be able to understand the functionalities and operational principles of the </w:t>
      </w:r>
      <w:commentRangeStart w:id="3165"/>
      <w:r w:rsidRPr="00C50983">
        <w:t>basic</w:t>
      </w:r>
      <w:ins w:id="3166" w:author="Jillian Carson-Jackson" w:date="2021-06-09T20:58:00Z">
        <w:r w:rsidR="00C13810">
          <w:t xml:space="preserve"> [generic?]</w:t>
        </w:r>
      </w:ins>
      <w:r w:rsidRPr="00C50983">
        <w:t xml:space="preserve"> </w:t>
      </w:r>
      <w:commentRangeEnd w:id="3165"/>
      <w:r w:rsidR="007211A9">
        <w:rPr>
          <w:rStyle w:val="CommentReference"/>
        </w:rPr>
        <w:commentReference w:id="3165"/>
      </w:r>
      <w:r w:rsidRPr="00C50983">
        <w:t>equipment used in VTS centres.</w:t>
      </w:r>
    </w:p>
    <w:p w14:paraId="4A5D24BF" w14:textId="77777777" w:rsidR="009862C5" w:rsidRPr="00C50983" w:rsidRDefault="009862C5" w:rsidP="009862C5">
      <w:pPr>
        <w:pStyle w:val="BodyText"/>
      </w:pPr>
      <w:r w:rsidRPr="00C50983">
        <w:t xml:space="preserve">This </w:t>
      </w:r>
      <w:commentRangeStart w:id="3167"/>
      <w:r w:rsidRPr="00C50983">
        <w:t xml:space="preserve">course </w:t>
      </w:r>
      <w:commentRangeEnd w:id="3167"/>
      <w:r w:rsidR="001D0074">
        <w:rPr>
          <w:rStyle w:val="CommentReference"/>
        </w:rPr>
        <w:commentReference w:id="3167"/>
      </w:r>
      <w:r w:rsidRPr="00C50983">
        <w:t>covers the theory and practice of using the basic equipment including the equipment used for data collection and data analysis, audio and video recording and ship identification.</w:t>
      </w:r>
    </w:p>
    <w:p w14:paraId="72579BFC" w14:textId="77777777" w:rsidR="009862C5" w:rsidRPr="00C50983" w:rsidRDefault="009862C5" w:rsidP="00F64B31">
      <w:pPr>
        <w:pStyle w:val="ModuleHeading2"/>
      </w:pPr>
      <w:bookmarkStart w:id="3168" w:name="_Toc446917296"/>
      <w:bookmarkStart w:id="3169" w:name="_Toc111617404"/>
      <w:r w:rsidRPr="00C50983">
        <w:t>Aims</w:t>
      </w:r>
      <w:bookmarkEnd w:id="3168"/>
      <w:bookmarkEnd w:id="3169"/>
    </w:p>
    <w:p w14:paraId="26080244" w14:textId="77777777" w:rsidR="009862C5" w:rsidRPr="00C50983" w:rsidRDefault="009862C5" w:rsidP="009862C5">
      <w:pPr>
        <w:pStyle w:val="BodyText"/>
      </w:pPr>
      <w:r w:rsidRPr="00C50983">
        <w:t>On completion of the course trainees will possess knowledge of the basic application of VTS equipment and the skills to use the equipment to provide shipping with the service required by the VTS authority.</w:t>
      </w:r>
    </w:p>
    <w:p w14:paraId="1C4BBDF3" w14:textId="77777777" w:rsidR="009862C5" w:rsidRPr="00C50983" w:rsidRDefault="009862C5" w:rsidP="009862C5">
      <w:pPr>
        <w:pStyle w:val="BodyText"/>
      </w:pPr>
      <w:r w:rsidRPr="00C50983">
        <w:t>The trainees will also have been sufficiently trained to use ship identification systems and will be familiar with methods of recording and displaying information.  They will also have the skills to operate VTMIS and other computer systems for the purpose of assisting the development of VTS traffic images.</w:t>
      </w:r>
    </w:p>
    <w:p w14:paraId="20C2E58D" w14:textId="77777777" w:rsidR="009862C5" w:rsidRPr="00C50983" w:rsidRDefault="009862C5" w:rsidP="009862C5">
      <w:pPr>
        <w:pStyle w:val="BodyText"/>
      </w:pPr>
      <w:r w:rsidRPr="00C50983">
        <w:t>If a simulator is available it is possible to give the trainees realistic exercises on the use of basic VTS equipment and its use in assisting a ship to navigate safely and expeditiously through a VTS area.  Integrated exercises on handling emergency situations could also be carried out.</w:t>
      </w:r>
    </w:p>
    <w:p w14:paraId="6FED16A1" w14:textId="45D42408" w:rsidR="009862C5" w:rsidRDefault="009862C5" w:rsidP="00F64B31">
      <w:pPr>
        <w:pStyle w:val="ModuleHeading1"/>
      </w:pPr>
      <w:r w:rsidRPr="00C50983">
        <w:br w:type="page"/>
      </w:r>
      <w:bookmarkStart w:id="3170" w:name="_Toc446917297"/>
      <w:bookmarkStart w:id="3171" w:name="_Toc111617405"/>
      <w:bookmarkStart w:id="3172" w:name="_Toc245254438"/>
      <w:bookmarkStart w:id="3173" w:name="_Toc6299037"/>
      <w:r w:rsidRPr="00C50983">
        <w:t>SUBJECT OUTLINE</w:t>
      </w:r>
      <w:bookmarkEnd w:id="3170"/>
      <w:bookmarkEnd w:id="3171"/>
      <w:r w:rsidRPr="00C50983">
        <w:t xml:space="preserve"> OF MODULE </w:t>
      </w:r>
      <w:del w:id="3174" w:author="Jillian Carson-Jackson" w:date="2020-12-27T16:14:00Z">
        <w:r w:rsidRPr="00C50983" w:rsidDel="006B0311">
          <w:delText>3</w:delText>
        </w:r>
      </w:del>
      <w:bookmarkEnd w:id="3172"/>
      <w:bookmarkEnd w:id="3173"/>
      <w:ins w:id="3175" w:author="Jillian Carson-Jackson" w:date="2020-12-27T16:14:00Z">
        <w:r w:rsidR="006B0311">
          <w:t>5</w:t>
        </w:r>
      </w:ins>
    </w:p>
    <w:p w14:paraId="4EAE8A5A" w14:textId="77777777" w:rsidR="009862C5" w:rsidRPr="009862C5" w:rsidRDefault="009862C5" w:rsidP="009862C5">
      <w:pPr>
        <w:pStyle w:val="Heading2separationline"/>
      </w:pPr>
    </w:p>
    <w:p w14:paraId="758A1878" w14:textId="77777777" w:rsidR="009862C5" w:rsidRPr="00C50983" w:rsidRDefault="009862C5" w:rsidP="009862C5">
      <w:pPr>
        <w:pStyle w:val="Tablecaption"/>
      </w:pPr>
      <w:bookmarkStart w:id="3176" w:name="_Toc245254473"/>
      <w:bookmarkStart w:id="3177" w:name="_Toc531423233"/>
      <w:r w:rsidRPr="00C50983">
        <w:t>Subject outline - Equipment</w:t>
      </w:r>
      <w:bookmarkEnd w:id="3176"/>
      <w:bookmarkEnd w:id="3177"/>
    </w:p>
    <w:tbl>
      <w:tblPr>
        <w:tblW w:w="9018" w:type="dxa"/>
        <w:jc w:val="center"/>
        <w:tblLayout w:type="fixed"/>
        <w:tblLook w:val="0000" w:firstRow="0" w:lastRow="0" w:firstColumn="0" w:lastColumn="0" w:noHBand="0" w:noVBand="0"/>
      </w:tblPr>
      <w:tblGrid>
        <w:gridCol w:w="4009"/>
        <w:gridCol w:w="1822"/>
        <w:gridCol w:w="1648"/>
        <w:gridCol w:w="1539"/>
      </w:tblGrid>
      <w:tr w:rsidR="009862C5" w:rsidRPr="009862C5" w14:paraId="37312A77" w14:textId="77777777" w:rsidTr="007734C8">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4DD9A8B5" w14:textId="77777777" w:rsidR="009862C5" w:rsidRPr="009862C5" w:rsidRDefault="009862C5" w:rsidP="009862C5">
            <w:pPr>
              <w:pStyle w:val="Tableheading"/>
            </w:pPr>
            <w:r w:rsidRPr="009862C5">
              <w:t>Subject Area</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14:paraId="3229FDFF" w14:textId="77777777" w:rsidR="009862C5" w:rsidRPr="009862C5" w:rsidRDefault="009862C5" w:rsidP="009862C5">
            <w:pPr>
              <w:pStyle w:val="Tableheading"/>
            </w:pPr>
            <w:r w:rsidRPr="009862C5">
              <w:t>Recommended Competence Level</w:t>
            </w:r>
          </w:p>
        </w:tc>
        <w:tc>
          <w:tcPr>
            <w:tcW w:w="3187" w:type="dxa"/>
            <w:gridSpan w:val="2"/>
            <w:tcBorders>
              <w:top w:val="single" w:sz="4" w:space="0" w:color="auto"/>
              <w:left w:val="single" w:sz="4" w:space="0" w:color="auto"/>
              <w:bottom w:val="single" w:sz="4" w:space="0" w:color="auto"/>
              <w:right w:val="single" w:sz="4" w:space="0" w:color="auto"/>
            </w:tcBorders>
            <w:vAlign w:val="center"/>
          </w:tcPr>
          <w:p w14:paraId="1001FC1A" w14:textId="77777777" w:rsidR="009862C5" w:rsidRPr="009862C5" w:rsidRDefault="009862C5" w:rsidP="009862C5">
            <w:pPr>
              <w:pStyle w:val="Tableheading"/>
            </w:pPr>
            <w:r w:rsidRPr="009862C5">
              <w:t>Recommended Hours</w:t>
            </w:r>
          </w:p>
        </w:tc>
      </w:tr>
      <w:tr w:rsidR="009862C5" w:rsidRPr="009862C5" w14:paraId="6D391453" w14:textId="77777777" w:rsidTr="007734C8">
        <w:trPr>
          <w:jc w:val="center"/>
        </w:trPr>
        <w:tc>
          <w:tcPr>
            <w:tcW w:w="4009" w:type="dxa"/>
            <w:vMerge/>
            <w:tcBorders>
              <w:top w:val="single" w:sz="4" w:space="0" w:color="auto"/>
              <w:left w:val="single" w:sz="4" w:space="0" w:color="auto"/>
              <w:bottom w:val="single" w:sz="12" w:space="0" w:color="auto"/>
              <w:right w:val="single" w:sz="4" w:space="0" w:color="auto"/>
            </w:tcBorders>
          </w:tcPr>
          <w:p w14:paraId="7436F9D5" w14:textId="77777777" w:rsidR="009862C5" w:rsidRPr="009862C5" w:rsidRDefault="009862C5" w:rsidP="009862C5">
            <w:pPr>
              <w:pStyle w:val="Tableheading"/>
            </w:pPr>
          </w:p>
        </w:tc>
        <w:tc>
          <w:tcPr>
            <w:tcW w:w="1822" w:type="dxa"/>
            <w:vMerge/>
            <w:tcBorders>
              <w:top w:val="single" w:sz="4" w:space="0" w:color="auto"/>
              <w:left w:val="single" w:sz="4" w:space="0" w:color="auto"/>
              <w:bottom w:val="single" w:sz="12" w:space="0" w:color="auto"/>
              <w:right w:val="single" w:sz="4" w:space="0" w:color="auto"/>
            </w:tcBorders>
          </w:tcPr>
          <w:p w14:paraId="7C1B6214" w14:textId="77777777" w:rsidR="009862C5" w:rsidRPr="009862C5" w:rsidRDefault="009862C5" w:rsidP="009862C5">
            <w:pPr>
              <w:pStyle w:val="Tableheading"/>
            </w:pPr>
          </w:p>
        </w:tc>
        <w:tc>
          <w:tcPr>
            <w:tcW w:w="1648" w:type="dxa"/>
            <w:tcBorders>
              <w:top w:val="single" w:sz="4" w:space="0" w:color="auto"/>
              <w:left w:val="single" w:sz="4" w:space="0" w:color="auto"/>
              <w:bottom w:val="single" w:sz="12" w:space="0" w:color="auto"/>
              <w:right w:val="single" w:sz="4" w:space="0" w:color="auto"/>
            </w:tcBorders>
            <w:vAlign w:val="center"/>
          </w:tcPr>
          <w:p w14:paraId="418E834A" w14:textId="77777777" w:rsidR="009862C5" w:rsidRPr="009862C5" w:rsidRDefault="009862C5" w:rsidP="009862C5">
            <w:pPr>
              <w:pStyle w:val="Tableheading"/>
            </w:pPr>
            <w:r w:rsidRPr="009862C5">
              <w:t>Presentations/ Lectures</w:t>
            </w:r>
          </w:p>
        </w:tc>
        <w:tc>
          <w:tcPr>
            <w:tcW w:w="1539" w:type="dxa"/>
            <w:tcBorders>
              <w:top w:val="single" w:sz="4" w:space="0" w:color="auto"/>
              <w:left w:val="single" w:sz="4" w:space="0" w:color="auto"/>
              <w:bottom w:val="single" w:sz="12" w:space="0" w:color="auto"/>
              <w:right w:val="single" w:sz="4" w:space="0" w:color="auto"/>
            </w:tcBorders>
            <w:vAlign w:val="center"/>
          </w:tcPr>
          <w:p w14:paraId="134F88A0" w14:textId="77777777" w:rsidR="009862C5" w:rsidRPr="009862C5" w:rsidRDefault="009862C5" w:rsidP="009862C5">
            <w:pPr>
              <w:pStyle w:val="Tableheading"/>
            </w:pPr>
            <w:r w:rsidRPr="009862C5">
              <w:t>Exercises/ Simulation</w:t>
            </w:r>
          </w:p>
        </w:tc>
      </w:tr>
      <w:tr w:rsidR="009862C5" w:rsidRPr="009862C5" w:rsidDel="00B73270" w14:paraId="4364C9FE" w14:textId="7511D704" w:rsidTr="007734C8">
        <w:trPr>
          <w:jc w:val="center"/>
          <w:del w:id="3178" w:author="Jillian Carson-Jackson" w:date="2020-12-27T16:17:00Z"/>
        </w:trPr>
        <w:tc>
          <w:tcPr>
            <w:tcW w:w="4009" w:type="dxa"/>
            <w:tcBorders>
              <w:top w:val="single" w:sz="12" w:space="0" w:color="auto"/>
              <w:left w:val="single" w:sz="6" w:space="0" w:color="auto"/>
              <w:bottom w:val="single" w:sz="6" w:space="0" w:color="auto"/>
            </w:tcBorders>
          </w:tcPr>
          <w:p w14:paraId="41CDA8D1" w14:textId="28D74D6E" w:rsidR="009862C5" w:rsidRPr="009862C5" w:rsidDel="00B73270" w:rsidRDefault="009862C5" w:rsidP="009862C5">
            <w:pPr>
              <w:pStyle w:val="Tablelevel1bold"/>
              <w:rPr>
                <w:del w:id="3179" w:author="Jillian Carson-Jackson" w:date="2020-12-27T16:17:00Z"/>
                <w:rFonts w:ascii="Calibri" w:hAnsi="Calibri"/>
                <w:sz w:val="22"/>
                <w:szCs w:val="22"/>
              </w:rPr>
            </w:pPr>
            <w:del w:id="3180" w:author="Jillian Carson-Jackson" w:date="2020-12-27T16:17:00Z">
              <w:r w:rsidRPr="009862C5" w:rsidDel="00B73270">
                <w:rPr>
                  <w:rFonts w:ascii="Calibri" w:hAnsi="Calibri"/>
                  <w:sz w:val="22"/>
                  <w:szCs w:val="22"/>
                </w:rPr>
                <w:delText>Telecommunications</w:delText>
              </w:r>
            </w:del>
          </w:p>
          <w:p w14:paraId="09D22CBA" w14:textId="44E61C35" w:rsidR="009862C5" w:rsidRPr="009862C5" w:rsidDel="00B73270" w:rsidRDefault="009862C5" w:rsidP="009862C5">
            <w:pPr>
              <w:pStyle w:val="Tablelevel2"/>
              <w:ind w:left="0"/>
              <w:rPr>
                <w:del w:id="3181" w:author="Jillian Carson-Jackson" w:date="2020-12-27T16:17:00Z"/>
                <w:rFonts w:ascii="Calibri" w:hAnsi="Calibri"/>
                <w:b/>
                <w:sz w:val="22"/>
                <w:szCs w:val="22"/>
              </w:rPr>
            </w:pPr>
            <w:del w:id="3182" w:author="Jillian Carson-Jackson" w:date="2020-12-27T16:17:00Z">
              <w:r w:rsidRPr="009862C5" w:rsidDel="00B73270">
                <w:rPr>
                  <w:rFonts w:ascii="Calibri" w:hAnsi="Calibri"/>
                  <w:sz w:val="22"/>
                  <w:szCs w:val="22"/>
                </w:rPr>
                <w:delText>Fax</w:delText>
              </w:r>
            </w:del>
          </w:p>
          <w:p w14:paraId="5F0A8408" w14:textId="68CFF19A" w:rsidR="009862C5" w:rsidRPr="009862C5" w:rsidDel="00B73270" w:rsidRDefault="009862C5" w:rsidP="009862C5">
            <w:pPr>
              <w:pStyle w:val="Tablelevel2"/>
              <w:ind w:left="0"/>
              <w:rPr>
                <w:del w:id="3183" w:author="Jillian Carson-Jackson" w:date="2020-12-27T16:17:00Z"/>
                <w:rFonts w:ascii="Calibri" w:hAnsi="Calibri"/>
                <w:b/>
                <w:sz w:val="22"/>
                <w:szCs w:val="22"/>
              </w:rPr>
            </w:pPr>
            <w:del w:id="3184" w:author="Jillian Carson-Jackson" w:date="2020-12-27T16:17:00Z">
              <w:r w:rsidRPr="009862C5" w:rsidDel="00B73270">
                <w:rPr>
                  <w:rFonts w:ascii="Calibri" w:hAnsi="Calibri"/>
                  <w:sz w:val="22"/>
                  <w:szCs w:val="22"/>
                </w:rPr>
                <w:delText>Telephone</w:delText>
              </w:r>
            </w:del>
          </w:p>
          <w:p w14:paraId="3178040B" w14:textId="6EC4BE17" w:rsidR="009862C5" w:rsidRPr="009862C5" w:rsidDel="00B73270" w:rsidRDefault="009862C5" w:rsidP="009862C5">
            <w:pPr>
              <w:pStyle w:val="Tablelevel2"/>
              <w:ind w:left="0"/>
              <w:rPr>
                <w:del w:id="3185" w:author="Jillian Carson-Jackson" w:date="2020-12-27T16:17:00Z"/>
                <w:rFonts w:ascii="Calibri" w:hAnsi="Calibri"/>
                <w:b/>
                <w:sz w:val="22"/>
                <w:szCs w:val="22"/>
              </w:rPr>
            </w:pPr>
            <w:del w:id="3186" w:author="Jillian Carson-Jackson" w:date="2020-12-27T16:17:00Z">
              <w:r w:rsidRPr="009862C5" w:rsidDel="00B73270">
                <w:rPr>
                  <w:rFonts w:ascii="Calibri" w:hAnsi="Calibri"/>
                  <w:sz w:val="22"/>
                  <w:szCs w:val="22"/>
                </w:rPr>
                <w:delText>Telex</w:delText>
              </w:r>
            </w:del>
          </w:p>
          <w:p w14:paraId="643FEB5E" w14:textId="596852E8" w:rsidR="009862C5" w:rsidRPr="009862C5" w:rsidDel="00B73270" w:rsidRDefault="009862C5" w:rsidP="009862C5">
            <w:pPr>
              <w:pStyle w:val="Tablelevel2"/>
              <w:ind w:left="0"/>
              <w:rPr>
                <w:del w:id="3187" w:author="Jillian Carson-Jackson" w:date="2020-12-27T16:17:00Z"/>
                <w:rFonts w:ascii="Calibri" w:hAnsi="Calibri"/>
                <w:b/>
                <w:sz w:val="22"/>
                <w:szCs w:val="22"/>
              </w:rPr>
            </w:pPr>
            <w:del w:id="3188" w:author="Jillian Carson-Jackson" w:date="2020-12-27T16:17:00Z">
              <w:r w:rsidRPr="009862C5" w:rsidDel="00B73270">
                <w:rPr>
                  <w:rFonts w:ascii="Calibri" w:hAnsi="Calibri"/>
                  <w:sz w:val="22"/>
                  <w:szCs w:val="22"/>
                </w:rPr>
                <w:delText xml:space="preserve">E-mail </w:delText>
              </w:r>
            </w:del>
          </w:p>
          <w:p w14:paraId="03355908" w14:textId="7607339B" w:rsidR="009862C5" w:rsidRPr="009862C5" w:rsidDel="00B73270" w:rsidRDefault="009862C5" w:rsidP="009862C5">
            <w:pPr>
              <w:pStyle w:val="Tablelevel2"/>
              <w:ind w:left="0"/>
              <w:rPr>
                <w:del w:id="3189" w:author="Jillian Carson-Jackson" w:date="2020-12-27T16:17:00Z"/>
                <w:rFonts w:ascii="Calibri" w:hAnsi="Calibri"/>
                <w:b/>
                <w:sz w:val="22"/>
                <w:szCs w:val="22"/>
              </w:rPr>
            </w:pPr>
            <w:del w:id="3190" w:author="Jillian Carson-Jackson" w:date="2020-12-27T16:17:00Z">
              <w:r w:rsidRPr="009862C5" w:rsidDel="00B73270">
                <w:rPr>
                  <w:rFonts w:ascii="Calibri" w:hAnsi="Calibri"/>
                  <w:sz w:val="22"/>
                  <w:szCs w:val="22"/>
                </w:rPr>
                <w:delText>Electronic Messaging</w:delText>
              </w:r>
            </w:del>
          </w:p>
        </w:tc>
        <w:tc>
          <w:tcPr>
            <w:tcW w:w="1822" w:type="dxa"/>
            <w:tcBorders>
              <w:top w:val="single" w:sz="12" w:space="0" w:color="auto"/>
              <w:left w:val="single" w:sz="6" w:space="0" w:color="auto"/>
              <w:bottom w:val="single" w:sz="6" w:space="0" w:color="auto"/>
            </w:tcBorders>
          </w:tcPr>
          <w:p w14:paraId="30A54041" w14:textId="61367021" w:rsidR="009862C5" w:rsidRPr="009862C5" w:rsidDel="00B73270" w:rsidRDefault="009862C5" w:rsidP="009862C5">
            <w:pPr>
              <w:jc w:val="center"/>
              <w:rPr>
                <w:del w:id="3191" w:author="Jillian Carson-Jackson" w:date="2020-12-27T16:17:00Z"/>
                <w:rFonts w:ascii="Calibri" w:hAnsi="Calibri"/>
                <w:sz w:val="22"/>
                <w:szCs w:val="22"/>
              </w:rPr>
            </w:pPr>
            <w:del w:id="3192" w:author="Jillian Carson-Jackson" w:date="2020-12-27T16:17:00Z">
              <w:r w:rsidRPr="009862C5" w:rsidDel="00B73270">
                <w:rPr>
                  <w:rFonts w:ascii="Calibri" w:hAnsi="Calibri"/>
                  <w:sz w:val="22"/>
                  <w:szCs w:val="22"/>
                </w:rPr>
                <w:delText>Level 2</w:delText>
              </w:r>
            </w:del>
          </w:p>
        </w:tc>
        <w:tc>
          <w:tcPr>
            <w:tcW w:w="1648" w:type="dxa"/>
            <w:tcBorders>
              <w:top w:val="single" w:sz="12" w:space="0" w:color="auto"/>
              <w:left w:val="single" w:sz="6" w:space="0" w:color="auto"/>
              <w:bottom w:val="single" w:sz="6" w:space="0" w:color="auto"/>
              <w:right w:val="single" w:sz="6" w:space="0" w:color="auto"/>
            </w:tcBorders>
          </w:tcPr>
          <w:p w14:paraId="4E9EC7DE" w14:textId="00789DA0" w:rsidR="009862C5" w:rsidRPr="009862C5" w:rsidDel="00B73270" w:rsidRDefault="009862C5" w:rsidP="009862C5">
            <w:pPr>
              <w:jc w:val="center"/>
              <w:rPr>
                <w:del w:id="3193"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3C6680B7" w14:textId="2E43AB5D" w:rsidR="009862C5" w:rsidRPr="009862C5" w:rsidDel="00B73270" w:rsidRDefault="009862C5" w:rsidP="009862C5">
            <w:pPr>
              <w:jc w:val="center"/>
              <w:rPr>
                <w:del w:id="3194" w:author="Jillian Carson-Jackson" w:date="2020-12-27T16:17:00Z"/>
                <w:rFonts w:ascii="Calibri" w:hAnsi="Calibri"/>
                <w:sz w:val="22"/>
                <w:szCs w:val="22"/>
              </w:rPr>
            </w:pPr>
          </w:p>
        </w:tc>
      </w:tr>
      <w:tr w:rsidR="009862C5" w:rsidRPr="009862C5" w14:paraId="238C4BD1" w14:textId="77777777" w:rsidTr="007734C8">
        <w:trPr>
          <w:jc w:val="center"/>
        </w:trPr>
        <w:tc>
          <w:tcPr>
            <w:tcW w:w="4009" w:type="dxa"/>
            <w:tcBorders>
              <w:top w:val="single" w:sz="6" w:space="0" w:color="auto"/>
              <w:left w:val="single" w:sz="6" w:space="0" w:color="auto"/>
              <w:bottom w:val="single" w:sz="6" w:space="0" w:color="auto"/>
            </w:tcBorders>
          </w:tcPr>
          <w:p w14:paraId="0CA5E321" w14:textId="5FF0F739" w:rsidR="009862C5" w:rsidRPr="009862C5" w:rsidRDefault="00D25A94" w:rsidP="009862C5">
            <w:pPr>
              <w:pStyle w:val="Tablelevel1bold"/>
              <w:rPr>
                <w:rFonts w:ascii="Calibri" w:hAnsi="Calibri"/>
                <w:sz w:val="22"/>
                <w:szCs w:val="22"/>
              </w:rPr>
            </w:pPr>
            <w:ins w:id="3195" w:author="Jillian Carson-Jackson" w:date="2020-12-27T16:16:00Z">
              <w:r>
                <w:rPr>
                  <w:rFonts w:ascii="Calibri" w:hAnsi="Calibri"/>
                  <w:sz w:val="22"/>
                  <w:szCs w:val="22"/>
                </w:rPr>
                <w:t>Sensor</w:t>
              </w:r>
            </w:ins>
            <w:ins w:id="3196" w:author="Jillian Carson-Jackson" w:date="2021-01-31T16:59:00Z">
              <w:r w:rsidR="00CF062D">
                <w:rPr>
                  <w:rFonts w:ascii="Calibri" w:hAnsi="Calibri"/>
                  <w:sz w:val="22"/>
                  <w:szCs w:val="22"/>
                </w:rPr>
                <w:t>s</w:t>
              </w:r>
            </w:ins>
            <w:ins w:id="3197" w:author="Jillian Carson-Jackson" w:date="2020-12-27T16:16:00Z">
              <w:r>
                <w:rPr>
                  <w:rFonts w:ascii="Calibri" w:hAnsi="Calibri"/>
                  <w:sz w:val="22"/>
                  <w:szCs w:val="22"/>
                </w:rPr>
                <w:t xml:space="preserve"> in VTS (</w:t>
              </w:r>
            </w:ins>
            <w:r w:rsidR="009862C5" w:rsidRPr="009862C5">
              <w:rPr>
                <w:rFonts w:ascii="Calibri" w:hAnsi="Calibri"/>
                <w:sz w:val="22"/>
                <w:szCs w:val="22"/>
              </w:rPr>
              <w:t xml:space="preserve">Radar, </w:t>
            </w:r>
            <w:del w:id="3198" w:author="Jillian Carson-Jackson" w:date="2021-01-31T17:03:00Z">
              <w:r w:rsidR="009862C5" w:rsidRPr="009862C5" w:rsidDel="00032684">
                <w:rPr>
                  <w:rFonts w:ascii="Calibri" w:hAnsi="Calibri"/>
                  <w:sz w:val="22"/>
                  <w:szCs w:val="22"/>
                </w:rPr>
                <w:delText>audio, video</w:delText>
              </w:r>
            </w:del>
            <w:ins w:id="3199" w:author="Jillian Carson-Jackson" w:date="2021-01-31T17:03:00Z">
              <w:r w:rsidR="00032684">
                <w:rPr>
                  <w:rFonts w:ascii="Calibri" w:hAnsi="Calibri"/>
                  <w:sz w:val="22"/>
                  <w:szCs w:val="22"/>
                </w:rPr>
                <w:t>radio, AIS, CCTV</w:t>
              </w:r>
            </w:ins>
            <w:r w:rsidR="009862C5" w:rsidRPr="009862C5">
              <w:rPr>
                <w:rFonts w:ascii="Calibri" w:hAnsi="Calibri"/>
                <w:sz w:val="22"/>
                <w:szCs w:val="22"/>
              </w:rPr>
              <w:t xml:space="preserve"> and other sensors</w:t>
            </w:r>
            <w:ins w:id="3200" w:author="Jillian Carson-Jackson" w:date="2020-12-27T16:16:00Z">
              <w:r>
                <w:rPr>
                  <w:rFonts w:ascii="Calibri" w:hAnsi="Calibri"/>
                  <w:sz w:val="22"/>
                  <w:szCs w:val="22"/>
                </w:rPr>
                <w:t>)</w:t>
              </w:r>
            </w:ins>
          </w:p>
          <w:p w14:paraId="530711E6" w14:textId="48CCC06B"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Basics of coastal radar and its applications to VTS</w:t>
            </w:r>
          </w:p>
          <w:p w14:paraId="51468523" w14:textId="35D77957" w:rsidR="009862C5" w:rsidRDefault="009862C5" w:rsidP="009862C5">
            <w:pPr>
              <w:pStyle w:val="Tablelevel2"/>
              <w:ind w:left="0"/>
              <w:rPr>
                <w:ins w:id="3201" w:author="Jillian Carson-Jackson" w:date="2020-12-27T16:29:00Z"/>
                <w:rFonts w:ascii="Calibri" w:hAnsi="Calibri"/>
                <w:sz w:val="22"/>
                <w:szCs w:val="22"/>
              </w:rPr>
            </w:pPr>
            <w:r w:rsidRPr="009862C5">
              <w:rPr>
                <w:rFonts w:ascii="Calibri" w:hAnsi="Calibri"/>
                <w:sz w:val="22"/>
                <w:szCs w:val="22"/>
              </w:rPr>
              <w:t>Generic VTS radar display features</w:t>
            </w:r>
          </w:p>
          <w:p w14:paraId="2656C783" w14:textId="5CC316CA" w:rsidR="00DB307D" w:rsidRPr="009862C5" w:rsidRDefault="007F2382" w:rsidP="009862C5">
            <w:pPr>
              <w:pStyle w:val="Tablelevel2"/>
              <w:ind w:left="0"/>
              <w:rPr>
                <w:rFonts w:ascii="Calibri" w:hAnsi="Calibri"/>
                <w:b/>
                <w:sz w:val="22"/>
                <w:szCs w:val="22"/>
              </w:rPr>
            </w:pPr>
            <w:ins w:id="3202" w:author="Jillian Carson-Jackson" w:date="2020-12-27T16:29:00Z">
              <w:r>
                <w:rPr>
                  <w:rFonts w:ascii="Calibri" w:hAnsi="Calibri"/>
                  <w:sz w:val="22"/>
                  <w:szCs w:val="22"/>
                </w:rPr>
                <w:t>The Automatic Identification System (AIS)</w:t>
              </w:r>
            </w:ins>
          </w:p>
          <w:p w14:paraId="196E6EBA" w14:textId="35B296F9" w:rsidR="009862C5" w:rsidRPr="009862C5" w:rsidDel="007F2382" w:rsidRDefault="009862C5" w:rsidP="009862C5">
            <w:pPr>
              <w:pStyle w:val="Tablelevel2"/>
              <w:ind w:left="0"/>
              <w:rPr>
                <w:del w:id="3203" w:author="Jillian Carson-Jackson" w:date="2020-12-27T16:29:00Z"/>
                <w:rFonts w:ascii="Calibri" w:hAnsi="Calibri"/>
                <w:b/>
                <w:sz w:val="22"/>
                <w:szCs w:val="22"/>
              </w:rPr>
            </w:pPr>
            <w:del w:id="3204" w:author="Jillian Carson-Jackson" w:date="2020-12-27T16:29:00Z">
              <w:r w:rsidRPr="009862C5" w:rsidDel="007F2382">
                <w:rPr>
                  <w:rFonts w:ascii="Calibri" w:hAnsi="Calibri"/>
                  <w:sz w:val="22"/>
                  <w:szCs w:val="22"/>
                </w:rPr>
                <w:delText>Audio equipment</w:delText>
              </w:r>
            </w:del>
          </w:p>
          <w:p w14:paraId="3C9A9556" w14:textId="583E9767" w:rsidR="009862C5" w:rsidRPr="009862C5" w:rsidDel="007F2382" w:rsidRDefault="009862C5" w:rsidP="009862C5">
            <w:pPr>
              <w:pStyle w:val="Tablelevel2"/>
              <w:ind w:left="0"/>
              <w:rPr>
                <w:del w:id="3205" w:author="Jillian Carson-Jackson" w:date="2020-12-27T16:29:00Z"/>
                <w:rFonts w:ascii="Calibri" w:hAnsi="Calibri"/>
                <w:b/>
                <w:sz w:val="22"/>
                <w:szCs w:val="22"/>
              </w:rPr>
            </w:pPr>
            <w:del w:id="3206" w:author="Jillian Carson-Jackson" w:date="2020-12-27T16:29:00Z">
              <w:r w:rsidRPr="009862C5" w:rsidDel="007F2382">
                <w:rPr>
                  <w:rFonts w:ascii="Calibri" w:hAnsi="Calibri"/>
                  <w:sz w:val="22"/>
                  <w:szCs w:val="22"/>
                </w:rPr>
                <w:delText>Video equipment</w:delText>
              </w:r>
            </w:del>
          </w:p>
          <w:p w14:paraId="115FCDD3" w14:textId="62895632"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Recording/replay equipment</w:t>
            </w:r>
            <w:ins w:id="3207" w:author="Jillian Carson-Jackson" w:date="2020-12-27T16:29:00Z">
              <w:r w:rsidR="007F2382">
                <w:rPr>
                  <w:rFonts w:ascii="Calibri" w:hAnsi="Calibri"/>
                  <w:sz w:val="22"/>
                  <w:szCs w:val="22"/>
                </w:rPr>
                <w:t xml:space="preserve"> (audio / video)</w:t>
              </w:r>
            </w:ins>
          </w:p>
          <w:p w14:paraId="55ACCBB0" w14:textId="77777777" w:rsidR="009862C5" w:rsidRDefault="009862C5" w:rsidP="009862C5">
            <w:pPr>
              <w:pStyle w:val="Tablelevel2"/>
              <w:ind w:left="0"/>
              <w:rPr>
                <w:ins w:id="3208" w:author="Jillian Carson-Jackson" w:date="2020-12-27T16:17:00Z"/>
                <w:rFonts w:ascii="Calibri" w:hAnsi="Calibri"/>
                <w:sz w:val="22"/>
                <w:szCs w:val="22"/>
              </w:rPr>
            </w:pPr>
            <w:r w:rsidRPr="009862C5">
              <w:rPr>
                <w:rFonts w:ascii="Calibri" w:hAnsi="Calibri"/>
                <w:sz w:val="22"/>
                <w:szCs w:val="22"/>
              </w:rPr>
              <w:t>Meteorological and hydrological sensors</w:t>
            </w:r>
          </w:p>
          <w:p w14:paraId="2367D95E" w14:textId="1CAF6F09" w:rsidR="00D25A94" w:rsidRPr="009862C5" w:rsidRDefault="00D25A94" w:rsidP="009862C5">
            <w:pPr>
              <w:pStyle w:val="Tablelevel2"/>
              <w:ind w:left="0"/>
              <w:rPr>
                <w:rFonts w:ascii="Calibri" w:hAnsi="Calibri"/>
                <w:b/>
                <w:sz w:val="22"/>
                <w:szCs w:val="22"/>
              </w:rPr>
            </w:pPr>
            <w:ins w:id="3209" w:author="Jillian Carson-Jackson" w:date="2020-12-27T16:17:00Z">
              <w:r>
                <w:rPr>
                  <w:rFonts w:ascii="Calibri" w:hAnsi="Calibri"/>
                  <w:sz w:val="22"/>
                  <w:szCs w:val="22"/>
                </w:rPr>
                <w:t>VHF Direction finding (VHF/DF)</w:t>
              </w:r>
            </w:ins>
          </w:p>
        </w:tc>
        <w:tc>
          <w:tcPr>
            <w:tcW w:w="1822" w:type="dxa"/>
            <w:tcBorders>
              <w:top w:val="single" w:sz="6" w:space="0" w:color="auto"/>
              <w:left w:val="single" w:sz="6" w:space="0" w:color="auto"/>
              <w:bottom w:val="single" w:sz="6" w:space="0" w:color="auto"/>
            </w:tcBorders>
          </w:tcPr>
          <w:p w14:paraId="620AAA16" w14:textId="77777777" w:rsidR="009862C5" w:rsidRPr="009862C5" w:rsidRDefault="009862C5" w:rsidP="009862C5">
            <w:pPr>
              <w:pStyle w:val="Tablelevel2"/>
              <w:ind w:left="0"/>
              <w:jc w:val="center"/>
              <w:rPr>
                <w:rFonts w:ascii="Calibri" w:hAnsi="Calibri"/>
                <w:sz w:val="22"/>
                <w:szCs w:val="22"/>
              </w:rPr>
            </w:pPr>
            <w:r w:rsidRPr="009862C5">
              <w:rPr>
                <w:rFonts w:ascii="Calibri" w:hAnsi="Calibri"/>
                <w:sz w:val="22"/>
                <w:szCs w:val="22"/>
              </w:rPr>
              <w:t>Level 1</w:t>
            </w:r>
            <w:r w:rsidRPr="009862C5">
              <w:rPr>
                <w:rFonts w:ascii="Calibri" w:hAnsi="Calibri"/>
                <w:sz w:val="22"/>
                <w:szCs w:val="22"/>
              </w:rPr>
              <w:br/>
            </w:r>
            <w:r w:rsidRPr="009862C5">
              <w:rPr>
                <w:rFonts w:ascii="Calibri" w:hAnsi="Calibri"/>
                <w:sz w:val="22"/>
                <w:szCs w:val="22"/>
              </w:rPr>
              <w:br/>
            </w:r>
          </w:p>
          <w:p w14:paraId="4E2BFE02" w14:textId="77777777" w:rsidR="009862C5" w:rsidRPr="009862C5" w:rsidRDefault="009862C5" w:rsidP="009862C5">
            <w:pPr>
              <w:pStyle w:val="Tablelevel2"/>
              <w:ind w:left="0"/>
              <w:jc w:val="center"/>
              <w:rPr>
                <w:rFonts w:ascii="Calibri" w:hAnsi="Calibri"/>
                <w:sz w:val="22"/>
                <w:szCs w:val="22"/>
              </w:rPr>
            </w:pPr>
          </w:p>
          <w:p w14:paraId="5BDCD559" w14:textId="77777777" w:rsidR="009862C5" w:rsidRDefault="009862C5" w:rsidP="009862C5">
            <w:pPr>
              <w:pStyle w:val="Tablelevel2"/>
              <w:ind w:left="0"/>
              <w:jc w:val="center"/>
              <w:rPr>
                <w:ins w:id="3210" w:author="Jillian Carson-Jackson" w:date="2020-12-27T16:17:00Z"/>
                <w:rFonts w:ascii="Calibri" w:hAnsi="Calibri"/>
                <w:sz w:val="22"/>
                <w:szCs w:val="22"/>
              </w:rPr>
            </w:pPr>
            <w:r w:rsidRPr="009862C5">
              <w:rPr>
                <w:rFonts w:ascii="Calibri" w:hAnsi="Calibri"/>
                <w:sz w:val="22"/>
                <w:szCs w:val="22"/>
              </w:rPr>
              <w:t>Level 3</w:t>
            </w:r>
          </w:p>
          <w:p w14:paraId="20197141" w14:textId="77777777" w:rsidR="00D25A94" w:rsidRDefault="00D25A94" w:rsidP="009862C5">
            <w:pPr>
              <w:pStyle w:val="Tablelevel2"/>
              <w:ind w:left="0"/>
              <w:jc w:val="center"/>
              <w:rPr>
                <w:ins w:id="3211" w:author="Jillian Carson-Jackson" w:date="2020-12-27T16:17:00Z"/>
                <w:rFonts w:ascii="Calibri" w:hAnsi="Calibri"/>
                <w:sz w:val="22"/>
                <w:szCs w:val="22"/>
              </w:rPr>
            </w:pPr>
          </w:p>
          <w:p w14:paraId="7F9971B5" w14:textId="77777777" w:rsidR="00D25A94" w:rsidRDefault="00D25A94" w:rsidP="009862C5">
            <w:pPr>
              <w:pStyle w:val="Tablelevel2"/>
              <w:ind w:left="0"/>
              <w:jc w:val="center"/>
              <w:rPr>
                <w:ins w:id="3212" w:author="Jillian Carson-Jackson" w:date="2020-12-27T16:17:00Z"/>
                <w:rFonts w:ascii="Calibri" w:hAnsi="Calibri"/>
                <w:sz w:val="22"/>
                <w:szCs w:val="22"/>
              </w:rPr>
            </w:pPr>
          </w:p>
          <w:p w14:paraId="11CBD367" w14:textId="77777777" w:rsidR="00D25A94" w:rsidRDefault="00D25A94" w:rsidP="009862C5">
            <w:pPr>
              <w:pStyle w:val="Tablelevel2"/>
              <w:ind w:left="0"/>
              <w:jc w:val="center"/>
              <w:rPr>
                <w:ins w:id="3213" w:author="Jillian Carson-Jackson" w:date="2020-12-27T16:17:00Z"/>
                <w:rFonts w:ascii="Calibri" w:hAnsi="Calibri"/>
                <w:sz w:val="22"/>
                <w:szCs w:val="22"/>
              </w:rPr>
            </w:pPr>
          </w:p>
          <w:p w14:paraId="2A23DA0B" w14:textId="77777777" w:rsidR="00D25A94" w:rsidRDefault="00D25A94" w:rsidP="009862C5">
            <w:pPr>
              <w:pStyle w:val="Tablelevel2"/>
              <w:ind w:left="0"/>
              <w:jc w:val="center"/>
              <w:rPr>
                <w:ins w:id="3214" w:author="Jillian Carson-Jackson" w:date="2020-12-27T16:17:00Z"/>
                <w:rFonts w:ascii="Calibri" w:hAnsi="Calibri"/>
                <w:sz w:val="22"/>
                <w:szCs w:val="22"/>
              </w:rPr>
            </w:pPr>
          </w:p>
          <w:p w14:paraId="08BC81C6" w14:textId="42ABB11D" w:rsidR="00D25A94" w:rsidRPr="009862C5" w:rsidRDefault="00D25A94" w:rsidP="009862C5">
            <w:pPr>
              <w:pStyle w:val="Tablelevel2"/>
              <w:ind w:left="0"/>
              <w:jc w:val="center"/>
              <w:rPr>
                <w:rFonts w:ascii="Calibri" w:hAnsi="Calibri"/>
                <w:sz w:val="22"/>
                <w:szCs w:val="22"/>
              </w:rPr>
            </w:pPr>
            <w:ins w:id="3215" w:author="Jillian Carson-Jackson" w:date="2020-12-27T16:17:00Z">
              <w:r>
                <w:rPr>
                  <w:rFonts w:ascii="Calibri" w:hAnsi="Calibri"/>
                  <w:sz w:val="22"/>
                  <w:szCs w:val="22"/>
                </w:rPr>
                <w:t>Level 1</w:t>
              </w:r>
            </w:ins>
          </w:p>
        </w:tc>
        <w:tc>
          <w:tcPr>
            <w:tcW w:w="1648" w:type="dxa"/>
            <w:tcBorders>
              <w:top w:val="single" w:sz="6" w:space="0" w:color="auto"/>
              <w:left w:val="single" w:sz="6" w:space="0" w:color="auto"/>
              <w:bottom w:val="single" w:sz="6" w:space="0" w:color="auto"/>
              <w:right w:val="single" w:sz="6" w:space="0" w:color="auto"/>
            </w:tcBorders>
          </w:tcPr>
          <w:p w14:paraId="42CB43C0"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0AF2E6C8" w14:textId="77777777" w:rsidR="009862C5" w:rsidRPr="009862C5" w:rsidRDefault="009862C5" w:rsidP="009862C5">
            <w:pPr>
              <w:jc w:val="center"/>
              <w:rPr>
                <w:rFonts w:ascii="Calibri" w:hAnsi="Calibri"/>
                <w:sz w:val="22"/>
                <w:szCs w:val="22"/>
              </w:rPr>
            </w:pPr>
          </w:p>
        </w:tc>
      </w:tr>
      <w:tr w:rsidR="009862C5" w:rsidRPr="009862C5" w:rsidDel="00D25A94" w14:paraId="3FD4DA0C" w14:textId="230335DF" w:rsidTr="007734C8">
        <w:trPr>
          <w:jc w:val="center"/>
          <w:del w:id="3216" w:author="Jillian Carson-Jackson" w:date="2020-12-27T16:17:00Z"/>
        </w:trPr>
        <w:tc>
          <w:tcPr>
            <w:tcW w:w="4009" w:type="dxa"/>
            <w:tcBorders>
              <w:top w:val="single" w:sz="6" w:space="0" w:color="auto"/>
              <w:left w:val="single" w:sz="6" w:space="0" w:color="auto"/>
              <w:bottom w:val="single" w:sz="6" w:space="0" w:color="auto"/>
            </w:tcBorders>
          </w:tcPr>
          <w:p w14:paraId="58455D80" w14:textId="6DBB94C0" w:rsidR="009862C5" w:rsidRPr="009862C5" w:rsidDel="00D25A94" w:rsidRDefault="009862C5" w:rsidP="009862C5">
            <w:pPr>
              <w:pStyle w:val="Tablelevel1bold"/>
              <w:rPr>
                <w:del w:id="3217" w:author="Jillian Carson-Jackson" w:date="2020-12-27T16:17:00Z"/>
                <w:rFonts w:ascii="Calibri" w:hAnsi="Calibri"/>
                <w:sz w:val="22"/>
                <w:szCs w:val="22"/>
              </w:rPr>
            </w:pPr>
            <w:del w:id="3218" w:author="Jillian Carson-Jackson" w:date="2020-12-27T16:17:00Z">
              <w:r w:rsidRPr="009862C5" w:rsidDel="00D25A94">
                <w:rPr>
                  <w:rFonts w:ascii="Calibri" w:hAnsi="Calibri"/>
                  <w:sz w:val="22"/>
                  <w:szCs w:val="22"/>
                </w:rPr>
                <w:delText>VHF/Direction finding (VHF/DF)</w:delText>
              </w:r>
            </w:del>
          </w:p>
          <w:p w14:paraId="7820E9C3" w14:textId="3DAB6170" w:rsidR="009862C5" w:rsidRPr="009862C5" w:rsidDel="00D25A94" w:rsidRDefault="009862C5" w:rsidP="009862C5">
            <w:pPr>
              <w:pStyle w:val="Tablelevel2"/>
              <w:ind w:left="0"/>
              <w:rPr>
                <w:del w:id="3219" w:author="Jillian Carson-Jackson" w:date="2020-12-27T16:17:00Z"/>
                <w:rFonts w:ascii="Calibri" w:hAnsi="Calibri"/>
                <w:b/>
                <w:sz w:val="22"/>
                <w:szCs w:val="22"/>
              </w:rPr>
            </w:pPr>
            <w:del w:id="3220" w:author="Jillian Carson-Jackson" w:date="2020-12-27T16:17:00Z">
              <w:r w:rsidRPr="009862C5" w:rsidDel="00D25A94">
                <w:rPr>
                  <w:rFonts w:ascii="Calibri" w:hAnsi="Calibri"/>
                  <w:sz w:val="22"/>
                  <w:szCs w:val="22"/>
                </w:rPr>
                <w:delText>Purpose and basic principles of VHF/DF</w:delText>
              </w:r>
            </w:del>
          </w:p>
          <w:p w14:paraId="21B4DE1F" w14:textId="2D6D6096" w:rsidR="009862C5" w:rsidRPr="009862C5" w:rsidDel="00D25A94" w:rsidRDefault="009862C5" w:rsidP="009862C5">
            <w:pPr>
              <w:pStyle w:val="Tablelevel2"/>
              <w:ind w:left="0"/>
              <w:rPr>
                <w:del w:id="3221" w:author="Jillian Carson-Jackson" w:date="2020-12-27T16:17:00Z"/>
                <w:rFonts w:ascii="Calibri" w:hAnsi="Calibri"/>
                <w:b/>
                <w:sz w:val="22"/>
                <w:szCs w:val="22"/>
              </w:rPr>
            </w:pPr>
            <w:del w:id="3222" w:author="Jillian Carson-Jackson" w:date="2020-12-27T16:17:00Z">
              <w:r w:rsidRPr="009862C5" w:rsidDel="00D25A94">
                <w:rPr>
                  <w:rFonts w:ascii="Calibri" w:hAnsi="Calibri"/>
                  <w:sz w:val="22"/>
                  <w:szCs w:val="22"/>
                </w:rPr>
                <w:delText>Accuracies of VHF/DF bearings</w:delText>
              </w:r>
            </w:del>
          </w:p>
        </w:tc>
        <w:tc>
          <w:tcPr>
            <w:tcW w:w="1822" w:type="dxa"/>
            <w:tcBorders>
              <w:top w:val="single" w:sz="6" w:space="0" w:color="auto"/>
              <w:left w:val="single" w:sz="6" w:space="0" w:color="auto"/>
              <w:bottom w:val="single" w:sz="6" w:space="0" w:color="auto"/>
            </w:tcBorders>
          </w:tcPr>
          <w:p w14:paraId="32B9FD8A" w14:textId="3CD498D5" w:rsidR="009862C5" w:rsidRPr="009862C5" w:rsidDel="00D25A94" w:rsidRDefault="009862C5" w:rsidP="009862C5">
            <w:pPr>
              <w:pStyle w:val="Tablelevel1bold"/>
              <w:jc w:val="center"/>
              <w:rPr>
                <w:del w:id="3223" w:author="Jillian Carson-Jackson" w:date="2020-12-27T16:17:00Z"/>
                <w:rFonts w:ascii="Calibri" w:hAnsi="Calibri"/>
                <w:b w:val="0"/>
                <w:sz w:val="22"/>
                <w:szCs w:val="22"/>
              </w:rPr>
            </w:pPr>
            <w:del w:id="3224" w:author="Jillian Carson-Jackson" w:date="2020-12-27T16:17:00Z">
              <w:r w:rsidRPr="009862C5" w:rsidDel="00D25A94">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24406C67" w14:textId="42F7F4FA" w:rsidR="009862C5" w:rsidRPr="009862C5" w:rsidDel="00D25A94" w:rsidRDefault="009862C5" w:rsidP="009862C5">
            <w:pPr>
              <w:jc w:val="center"/>
              <w:rPr>
                <w:del w:id="3225" w:author="Jillian Carson-Jackson" w:date="2020-12-27T16:17:00Z"/>
                <w:rFonts w:ascii="Calibri" w:hAnsi="Calibri"/>
                <w:sz w:val="22"/>
                <w:szCs w:val="22"/>
              </w:rPr>
            </w:pPr>
          </w:p>
        </w:tc>
        <w:tc>
          <w:tcPr>
            <w:tcW w:w="1539" w:type="dxa"/>
            <w:tcBorders>
              <w:top w:val="single" w:sz="6" w:space="0" w:color="auto"/>
              <w:bottom w:val="single" w:sz="6" w:space="0" w:color="auto"/>
              <w:right w:val="single" w:sz="6" w:space="0" w:color="auto"/>
            </w:tcBorders>
          </w:tcPr>
          <w:p w14:paraId="568B7A04" w14:textId="3D7DED3E" w:rsidR="009862C5" w:rsidRPr="009862C5" w:rsidDel="00D25A94" w:rsidRDefault="009862C5" w:rsidP="009862C5">
            <w:pPr>
              <w:jc w:val="center"/>
              <w:rPr>
                <w:del w:id="3226" w:author="Jillian Carson-Jackson" w:date="2020-12-27T16:17:00Z"/>
                <w:rFonts w:ascii="Calibri" w:hAnsi="Calibri"/>
                <w:sz w:val="22"/>
                <w:szCs w:val="22"/>
              </w:rPr>
            </w:pPr>
          </w:p>
        </w:tc>
      </w:tr>
      <w:tr w:rsidR="00F814EE" w:rsidRPr="009862C5" w:rsidDel="00D25A94" w14:paraId="5DFC0723" w14:textId="77777777" w:rsidTr="007734C8">
        <w:trPr>
          <w:jc w:val="center"/>
          <w:ins w:id="3227" w:author="Jillian Carson-Jackson" w:date="2020-12-27T16:28:00Z"/>
        </w:trPr>
        <w:tc>
          <w:tcPr>
            <w:tcW w:w="4009" w:type="dxa"/>
            <w:tcBorders>
              <w:top w:val="single" w:sz="6" w:space="0" w:color="auto"/>
              <w:left w:val="single" w:sz="6" w:space="0" w:color="auto"/>
              <w:bottom w:val="single" w:sz="6" w:space="0" w:color="auto"/>
            </w:tcBorders>
          </w:tcPr>
          <w:p w14:paraId="3954854A" w14:textId="77777777" w:rsidR="00F814EE" w:rsidRDefault="005A1DC7" w:rsidP="009862C5">
            <w:pPr>
              <w:pStyle w:val="Tablelevel1bold"/>
              <w:rPr>
                <w:ins w:id="3228" w:author="Jillian Carson-Jackson" w:date="2020-12-27T16:30:00Z"/>
                <w:rFonts w:ascii="Calibri" w:hAnsi="Calibri"/>
                <w:sz w:val="22"/>
                <w:szCs w:val="22"/>
              </w:rPr>
            </w:pPr>
            <w:ins w:id="3229" w:author="Jillian Carson-Jackson" w:date="2020-12-27T16:30:00Z">
              <w:r>
                <w:rPr>
                  <w:rFonts w:ascii="Calibri" w:hAnsi="Calibri"/>
                  <w:sz w:val="22"/>
                  <w:szCs w:val="22"/>
                </w:rPr>
                <w:t xml:space="preserve">VHF radio systems and </w:t>
              </w:r>
              <w:commentRangeStart w:id="3230"/>
              <w:r>
                <w:rPr>
                  <w:rFonts w:ascii="Calibri" w:hAnsi="Calibri"/>
                  <w:sz w:val="22"/>
                  <w:szCs w:val="22"/>
                </w:rPr>
                <w:t>their use in VTS</w:t>
              </w:r>
            </w:ins>
            <w:commentRangeEnd w:id="3230"/>
            <w:ins w:id="3231" w:author="Jillian Carson-Jackson" w:date="2020-12-27T16:34:00Z">
              <w:r w:rsidR="005A689B">
                <w:rPr>
                  <w:rStyle w:val="CommentReference"/>
                  <w:rFonts w:asciiTheme="minorHAnsi" w:eastAsiaTheme="minorHAnsi" w:hAnsiTheme="minorHAnsi"/>
                  <w:b w:val="0"/>
                </w:rPr>
                <w:commentReference w:id="3230"/>
              </w:r>
            </w:ins>
          </w:p>
          <w:p w14:paraId="556279CF" w14:textId="77777777" w:rsidR="00D86C82" w:rsidRPr="00D86C82" w:rsidRDefault="00D86C82" w:rsidP="00D86C82">
            <w:pPr>
              <w:pStyle w:val="Tablelevel2"/>
              <w:ind w:left="0"/>
              <w:rPr>
                <w:ins w:id="3232" w:author="Jillian Carson-Jackson" w:date="2020-12-27T16:31:00Z"/>
                <w:rFonts w:ascii="Calibri" w:hAnsi="Calibri"/>
                <w:sz w:val="22"/>
                <w:szCs w:val="22"/>
              </w:rPr>
            </w:pPr>
            <w:ins w:id="3233" w:author="Jillian Carson-Jackson" w:date="2020-12-27T16:31:00Z">
              <w:r w:rsidRPr="00203FE9">
                <w:rPr>
                  <w:rFonts w:ascii="Calibri" w:hAnsi="Calibri"/>
                  <w:sz w:val="22"/>
                  <w:szCs w:val="22"/>
                </w:rPr>
                <w:t xml:space="preserve">Frequencies in the VHF maritime mobile band (ITU </w:t>
              </w:r>
              <w:r w:rsidRPr="00D86C82">
                <w:rPr>
                  <w:rFonts w:ascii="Calibri" w:hAnsi="Calibri"/>
                  <w:sz w:val="22"/>
                  <w:szCs w:val="22"/>
                </w:rPr>
                <w:t>RR Appendix S18)</w:t>
              </w:r>
            </w:ins>
          </w:p>
          <w:p w14:paraId="223BCA4C" w14:textId="77777777" w:rsidR="00D86C82" w:rsidRDefault="00D86C82" w:rsidP="00D86C82">
            <w:pPr>
              <w:pStyle w:val="Tablelevel2"/>
              <w:ind w:left="0"/>
              <w:rPr>
                <w:ins w:id="3234" w:author="Jillian Carson-Jackson" w:date="2020-12-27T16:32:00Z"/>
                <w:rFonts w:ascii="Calibri" w:hAnsi="Calibri"/>
                <w:sz w:val="22"/>
                <w:szCs w:val="22"/>
              </w:rPr>
            </w:pPr>
            <w:ins w:id="3235" w:author="Jillian Carson-Jackson" w:date="2020-12-27T16:31:00Z">
              <w:r w:rsidRPr="00D86C82">
                <w:rPr>
                  <w:rFonts w:ascii="Calibri" w:hAnsi="Calibri"/>
                  <w:sz w:val="22"/>
                  <w:szCs w:val="22"/>
                </w:rPr>
                <w:t>National frequency assignments to VTS</w:t>
              </w:r>
            </w:ins>
          </w:p>
          <w:p w14:paraId="6D9008B8" w14:textId="323C544F" w:rsidR="00D86C82" w:rsidRPr="00203FE9" w:rsidRDefault="00D86C82" w:rsidP="00D86C82">
            <w:pPr>
              <w:pStyle w:val="Tablelevel2"/>
              <w:ind w:left="0"/>
              <w:rPr>
                <w:ins w:id="3236" w:author="Jillian Carson-Jackson" w:date="2020-12-27T16:32:00Z"/>
                <w:rFonts w:ascii="Calibri" w:hAnsi="Calibri"/>
                <w:sz w:val="22"/>
                <w:szCs w:val="22"/>
              </w:rPr>
            </w:pPr>
            <w:ins w:id="3237" w:author="Jillian Carson-Jackson" w:date="2020-12-27T16:32:00Z">
              <w:r w:rsidRPr="00203FE9">
                <w:rPr>
                  <w:rFonts w:ascii="Calibri" w:hAnsi="Calibri"/>
                  <w:sz w:val="22"/>
                  <w:szCs w:val="22"/>
                </w:rPr>
                <w:t>Introduction to basic VTS VHF radiotelephone, DSC and AIS equipment</w:t>
              </w:r>
            </w:ins>
          </w:p>
          <w:p w14:paraId="143990BB" w14:textId="6E81CDFD" w:rsidR="00A5256E" w:rsidRPr="009862C5" w:rsidDel="00D25A94" w:rsidRDefault="00A5256E" w:rsidP="00A5256E">
            <w:pPr>
              <w:pStyle w:val="Tablelevel2"/>
              <w:ind w:left="0"/>
              <w:rPr>
                <w:ins w:id="3238" w:author="Jillian Carson-Jackson" w:date="2020-12-27T16:28:00Z"/>
                <w:rFonts w:ascii="Calibri" w:hAnsi="Calibri"/>
                <w:sz w:val="22"/>
                <w:szCs w:val="22"/>
              </w:rPr>
            </w:pPr>
            <w:ins w:id="3239" w:author="Jillian Carson-Jackson" w:date="2020-12-27T16:33:00Z">
              <w:r>
                <w:rPr>
                  <w:rFonts w:ascii="Calibri" w:hAnsi="Calibri"/>
                  <w:sz w:val="22"/>
                  <w:szCs w:val="22"/>
                </w:rPr>
                <w:t>VHF data exchange system (VDES)</w:t>
              </w:r>
            </w:ins>
          </w:p>
        </w:tc>
        <w:tc>
          <w:tcPr>
            <w:tcW w:w="1822" w:type="dxa"/>
            <w:tcBorders>
              <w:top w:val="single" w:sz="6" w:space="0" w:color="auto"/>
              <w:left w:val="single" w:sz="6" w:space="0" w:color="auto"/>
              <w:bottom w:val="single" w:sz="6" w:space="0" w:color="auto"/>
            </w:tcBorders>
          </w:tcPr>
          <w:p w14:paraId="7F720C7B" w14:textId="5011EF3B" w:rsidR="00F814EE" w:rsidRPr="009862C5" w:rsidDel="00D25A94" w:rsidRDefault="005A689B" w:rsidP="009862C5">
            <w:pPr>
              <w:pStyle w:val="Tablelevel1bold"/>
              <w:jc w:val="center"/>
              <w:rPr>
                <w:ins w:id="3240" w:author="Jillian Carson-Jackson" w:date="2020-12-27T16:28:00Z"/>
                <w:rFonts w:ascii="Calibri" w:hAnsi="Calibri"/>
                <w:b w:val="0"/>
                <w:sz w:val="22"/>
                <w:szCs w:val="22"/>
              </w:rPr>
            </w:pPr>
            <w:ins w:id="3241" w:author="Jillian Carson-Jackson" w:date="2020-12-27T16:34:00Z">
              <w:r>
                <w:rPr>
                  <w:rFonts w:ascii="Calibri" w:hAnsi="Calibri"/>
                  <w:b w:val="0"/>
                  <w:sz w:val="22"/>
                  <w:szCs w:val="22"/>
                </w:rPr>
                <w:t>Level 3</w:t>
              </w:r>
            </w:ins>
          </w:p>
        </w:tc>
        <w:tc>
          <w:tcPr>
            <w:tcW w:w="1648" w:type="dxa"/>
            <w:tcBorders>
              <w:top w:val="single" w:sz="6" w:space="0" w:color="auto"/>
              <w:left w:val="single" w:sz="6" w:space="0" w:color="auto"/>
              <w:bottom w:val="single" w:sz="6" w:space="0" w:color="auto"/>
              <w:right w:val="single" w:sz="6" w:space="0" w:color="auto"/>
            </w:tcBorders>
          </w:tcPr>
          <w:p w14:paraId="5555C484" w14:textId="77777777" w:rsidR="00F814EE" w:rsidRPr="009862C5" w:rsidDel="00D25A94" w:rsidRDefault="00F814EE" w:rsidP="009862C5">
            <w:pPr>
              <w:jc w:val="center"/>
              <w:rPr>
                <w:ins w:id="3242" w:author="Jillian Carson-Jackson" w:date="2020-12-27T16:28:00Z"/>
                <w:rFonts w:ascii="Calibri" w:hAnsi="Calibri"/>
                <w:sz w:val="22"/>
                <w:szCs w:val="22"/>
              </w:rPr>
            </w:pPr>
          </w:p>
        </w:tc>
        <w:tc>
          <w:tcPr>
            <w:tcW w:w="1539" w:type="dxa"/>
            <w:tcBorders>
              <w:top w:val="single" w:sz="6" w:space="0" w:color="auto"/>
              <w:bottom w:val="single" w:sz="6" w:space="0" w:color="auto"/>
              <w:right w:val="single" w:sz="6" w:space="0" w:color="auto"/>
            </w:tcBorders>
          </w:tcPr>
          <w:p w14:paraId="5660E347" w14:textId="77777777" w:rsidR="00F814EE" w:rsidRPr="009862C5" w:rsidDel="00D25A94" w:rsidRDefault="00F814EE" w:rsidP="009862C5">
            <w:pPr>
              <w:jc w:val="center"/>
              <w:rPr>
                <w:ins w:id="3243" w:author="Jillian Carson-Jackson" w:date="2020-12-27T16:28:00Z"/>
                <w:rFonts w:ascii="Calibri" w:hAnsi="Calibri"/>
                <w:sz w:val="22"/>
                <w:szCs w:val="22"/>
              </w:rPr>
            </w:pPr>
          </w:p>
        </w:tc>
      </w:tr>
      <w:tr w:rsidR="009862C5" w:rsidRPr="009862C5" w14:paraId="4E72172A" w14:textId="77777777" w:rsidTr="007734C8">
        <w:trPr>
          <w:jc w:val="center"/>
        </w:trPr>
        <w:tc>
          <w:tcPr>
            <w:tcW w:w="4009" w:type="dxa"/>
            <w:tcBorders>
              <w:top w:val="single" w:sz="6" w:space="0" w:color="auto"/>
              <w:left w:val="single" w:sz="6" w:space="0" w:color="auto"/>
              <w:bottom w:val="single" w:sz="6" w:space="0" w:color="auto"/>
            </w:tcBorders>
          </w:tcPr>
          <w:p w14:paraId="63BDDC18" w14:textId="3753E53C" w:rsidR="009862C5" w:rsidRPr="009862C5" w:rsidRDefault="009862C5" w:rsidP="009862C5">
            <w:pPr>
              <w:pStyle w:val="Tablelevel1bold"/>
              <w:rPr>
                <w:rFonts w:ascii="Calibri" w:hAnsi="Calibri"/>
                <w:sz w:val="22"/>
                <w:szCs w:val="22"/>
              </w:rPr>
            </w:pPr>
            <w:r w:rsidRPr="009862C5">
              <w:rPr>
                <w:rFonts w:ascii="Calibri" w:hAnsi="Calibri"/>
                <w:sz w:val="22"/>
                <w:szCs w:val="22"/>
              </w:rPr>
              <w:t>Tracking systems</w:t>
            </w:r>
            <w:ins w:id="3244" w:author="Jillian Carson-Jackson" w:date="2020-12-27T16:16:00Z">
              <w:r w:rsidR="00F24385">
                <w:rPr>
                  <w:rFonts w:ascii="Calibri" w:hAnsi="Calibri"/>
                  <w:sz w:val="22"/>
                  <w:szCs w:val="22"/>
                </w:rPr>
                <w:t xml:space="preserve"> and decision support tools</w:t>
              </w:r>
            </w:ins>
          </w:p>
          <w:p w14:paraId="7BEB807B" w14:textId="25ACD0D3" w:rsidR="00DB307D" w:rsidRPr="00DB307D" w:rsidDel="00DB307D" w:rsidRDefault="009862C5" w:rsidP="009862C5">
            <w:pPr>
              <w:pStyle w:val="Tablelevel2"/>
              <w:ind w:left="0"/>
              <w:rPr>
                <w:del w:id="3245" w:author="Jillian Carson-Jackson" w:date="2020-12-27T16:28:00Z"/>
                <w:rFonts w:ascii="Calibri" w:hAnsi="Calibri"/>
                <w:sz w:val="22"/>
                <w:szCs w:val="22"/>
              </w:rPr>
            </w:pPr>
            <w:del w:id="3246" w:author="Jillian Carson-Jackson" w:date="2020-12-27T16:28:00Z">
              <w:r w:rsidRPr="009862C5" w:rsidDel="00F814EE">
                <w:rPr>
                  <w:rFonts w:ascii="Calibri" w:hAnsi="Calibri"/>
                  <w:sz w:val="22"/>
                  <w:szCs w:val="22"/>
                </w:rPr>
                <w:delText>Introduction to radar tracking systems and ARPA</w:delText>
              </w:r>
            </w:del>
          </w:p>
          <w:p w14:paraId="059C0885" w14:textId="29B79940" w:rsidR="00C84E66" w:rsidRDefault="00AF684C" w:rsidP="009862C5">
            <w:pPr>
              <w:pStyle w:val="Tablelevel2"/>
              <w:ind w:left="0"/>
              <w:rPr>
                <w:ins w:id="3247" w:author="Jillian Carson-Jackson" w:date="2021-01-31T17:00:00Z"/>
                <w:rFonts w:ascii="Calibri" w:hAnsi="Calibri"/>
                <w:sz w:val="22"/>
                <w:szCs w:val="22"/>
              </w:rPr>
            </w:pPr>
            <w:ins w:id="3248" w:author="Jillian Carson-Jackson" w:date="2021-01-31T17:00:00Z">
              <w:r>
                <w:rPr>
                  <w:rFonts w:ascii="Calibri" w:hAnsi="Calibri"/>
                  <w:sz w:val="22"/>
                  <w:szCs w:val="22"/>
                </w:rPr>
                <w:t>Decision support tools</w:t>
              </w:r>
            </w:ins>
            <w:ins w:id="3249" w:author="Jillian Carson-Jackson" w:date="2021-01-31T17:01:00Z">
              <w:r>
                <w:rPr>
                  <w:rFonts w:ascii="Calibri" w:hAnsi="Calibri"/>
                  <w:sz w:val="22"/>
                  <w:szCs w:val="22"/>
                </w:rPr>
                <w:t xml:space="preserve"> </w:t>
              </w:r>
            </w:ins>
          </w:p>
          <w:p w14:paraId="01DB763C" w14:textId="282A9B7E"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Introduction to manual tracking systems</w:t>
            </w:r>
          </w:p>
          <w:p w14:paraId="5B539724" w14:textId="39C74C44" w:rsidR="009862C5" w:rsidRPr="009862C5" w:rsidRDefault="009862C5" w:rsidP="009862C5">
            <w:pPr>
              <w:pStyle w:val="Tablelevel2"/>
              <w:ind w:left="0"/>
              <w:rPr>
                <w:rFonts w:ascii="Calibri" w:hAnsi="Calibri"/>
                <w:b/>
                <w:sz w:val="22"/>
                <w:szCs w:val="22"/>
              </w:rPr>
            </w:pPr>
            <w:del w:id="3250" w:author="Jillian Carson-Jackson" w:date="2020-12-27T16:28:00Z">
              <w:r w:rsidRPr="009862C5" w:rsidDel="00DB307D">
                <w:rPr>
                  <w:rFonts w:ascii="Calibri" w:hAnsi="Calibri"/>
                  <w:sz w:val="22"/>
                  <w:szCs w:val="22"/>
                </w:rPr>
                <w:delText>Introduction to use of Automatic Identification Systems (AIS) for tracking</w:delText>
              </w:r>
            </w:del>
          </w:p>
        </w:tc>
        <w:tc>
          <w:tcPr>
            <w:tcW w:w="1822" w:type="dxa"/>
            <w:tcBorders>
              <w:top w:val="single" w:sz="6" w:space="0" w:color="auto"/>
              <w:left w:val="single" w:sz="6" w:space="0" w:color="auto"/>
              <w:bottom w:val="single" w:sz="6" w:space="0" w:color="auto"/>
            </w:tcBorders>
          </w:tcPr>
          <w:p w14:paraId="30DA1487" w14:textId="77777777" w:rsidR="009862C5" w:rsidRPr="009862C5" w:rsidRDefault="009862C5" w:rsidP="009862C5">
            <w:pPr>
              <w:pStyle w:val="Tablelevel1bold"/>
              <w:jc w:val="center"/>
              <w:rPr>
                <w:rFonts w:ascii="Calibri" w:hAnsi="Calibri"/>
                <w:b w:val="0"/>
                <w:sz w:val="22"/>
                <w:szCs w:val="22"/>
              </w:rPr>
            </w:pPr>
          </w:p>
          <w:p w14:paraId="39523E5C"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3</w:t>
            </w:r>
            <w:r w:rsidRPr="009862C5">
              <w:rPr>
                <w:rFonts w:ascii="Calibri" w:hAnsi="Calibri"/>
                <w:sz w:val="22"/>
                <w:szCs w:val="22"/>
              </w:rPr>
              <w:br/>
            </w:r>
          </w:p>
          <w:p w14:paraId="232F158F" w14:textId="56B19FAE" w:rsidR="009862C5" w:rsidRPr="009862C5" w:rsidDel="00AF684C" w:rsidRDefault="009862C5" w:rsidP="009862C5">
            <w:pPr>
              <w:pStyle w:val="Tablelevel2"/>
              <w:ind w:left="0"/>
              <w:jc w:val="center"/>
              <w:rPr>
                <w:del w:id="3251" w:author="Jillian Carson-Jackson" w:date="2021-01-31T17:01:00Z"/>
                <w:rFonts w:ascii="Calibri" w:hAnsi="Calibri"/>
                <w:b/>
                <w:sz w:val="22"/>
                <w:szCs w:val="22"/>
              </w:rPr>
            </w:pPr>
            <w:del w:id="3252" w:author="Jillian Carson-Jackson" w:date="2021-01-31T17:01:00Z">
              <w:r w:rsidRPr="009862C5" w:rsidDel="00AF684C">
                <w:rPr>
                  <w:rFonts w:ascii="Calibri" w:hAnsi="Calibri"/>
                  <w:sz w:val="22"/>
                  <w:szCs w:val="22"/>
                </w:rPr>
                <w:delText>Level 1</w:delText>
              </w:r>
            </w:del>
          </w:p>
          <w:p w14:paraId="605AC306" w14:textId="77777777" w:rsidR="009862C5" w:rsidRPr="009862C5" w:rsidRDefault="009862C5" w:rsidP="009862C5">
            <w:pPr>
              <w:pStyle w:val="Tablelevel2"/>
              <w:ind w:left="0"/>
              <w:jc w:val="center"/>
              <w:rPr>
                <w:rFonts w:ascii="Calibri" w:hAnsi="Calibri"/>
                <w:sz w:val="22"/>
                <w:szCs w:val="22"/>
              </w:rPr>
            </w:pPr>
          </w:p>
          <w:p w14:paraId="2127FC95" w14:textId="7D516879" w:rsidR="009862C5" w:rsidRPr="009862C5" w:rsidRDefault="009862C5" w:rsidP="007348B3">
            <w:pPr>
              <w:pStyle w:val="Tablelevel2"/>
              <w:ind w:left="0"/>
              <w:jc w:val="center"/>
              <w:rPr>
                <w:rFonts w:ascii="Calibri" w:hAnsi="Calibri"/>
                <w:sz w:val="22"/>
                <w:szCs w:val="22"/>
              </w:rPr>
            </w:pPr>
            <w:r w:rsidRPr="009862C5">
              <w:rPr>
                <w:rFonts w:ascii="Calibri" w:hAnsi="Calibri"/>
                <w:sz w:val="22"/>
                <w:szCs w:val="22"/>
              </w:rPr>
              <w:t>Level 1</w:t>
            </w:r>
          </w:p>
        </w:tc>
        <w:tc>
          <w:tcPr>
            <w:tcW w:w="1648" w:type="dxa"/>
            <w:tcBorders>
              <w:top w:val="single" w:sz="6" w:space="0" w:color="auto"/>
              <w:left w:val="single" w:sz="6" w:space="0" w:color="auto"/>
              <w:bottom w:val="single" w:sz="6" w:space="0" w:color="auto"/>
              <w:right w:val="single" w:sz="6" w:space="0" w:color="auto"/>
            </w:tcBorders>
          </w:tcPr>
          <w:p w14:paraId="1611B15B"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3FCD9FA3" w14:textId="77777777" w:rsidR="009862C5" w:rsidRPr="009862C5" w:rsidRDefault="009862C5" w:rsidP="009862C5">
            <w:pPr>
              <w:jc w:val="center"/>
              <w:rPr>
                <w:rFonts w:ascii="Calibri" w:hAnsi="Calibri"/>
                <w:sz w:val="22"/>
                <w:szCs w:val="22"/>
              </w:rPr>
            </w:pPr>
          </w:p>
        </w:tc>
      </w:tr>
      <w:tr w:rsidR="009862C5" w:rsidRPr="009862C5" w:rsidDel="00865E58" w14:paraId="549DFDD9" w14:textId="6539F804" w:rsidTr="007734C8">
        <w:trPr>
          <w:jc w:val="center"/>
          <w:del w:id="3253" w:author="Jillian Carson-Jackson" w:date="2020-12-27T16:18:00Z"/>
        </w:trPr>
        <w:tc>
          <w:tcPr>
            <w:tcW w:w="4009" w:type="dxa"/>
            <w:tcBorders>
              <w:top w:val="single" w:sz="6" w:space="0" w:color="auto"/>
              <w:left w:val="single" w:sz="6" w:space="0" w:color="auto"/>
              <w:bottom w:val="single" w:sz="6" w:space="0" w:color="auto"/>
            </w:tcBorders>
          </w:tcPr>
          <w:p w14:paraId="09EF9621" w14:textId="6A8C4510" w:rsidR="009862C5" w:rsidRPr="009862C5" w:rsidDel="00865E58" w:rsidRDefault="009862C5" w:rsidP="009862C5">
            <w:pPr>
              <w:pStyle w:val="Tablelevel1bold"/>
              <w:rPr>
                <w:del w:id="3254" w:author="Jillian Carson-Jackson" w:date="2020-12-27T16:18:00Z"/>
                <w:rFonts w:ascii="Calibri" w:hAnsi="Calibri"/>
                <w:sz w:val="22"/>
                <w:szCs w:val="22"/>
                <w:lang w:val="fr-FR"/>
              </w:rPr>
            </w:pPr>
            <w:del w:id="3255" w:author="Jillian Carson-Jackson" w:date="2020-12-27T16:18:00Z">
              <w:r w:rsidRPr="009862C5" w:rsidDel="00865E58">
                <w:rPr>
                  <w:rFonts w:ascii="Calibri" w:hAnsi="Calibri"/>
                  <w:sz w:val="22"/>
                  <w:szCs w:val="22"/>
                  <w:lang w:val="fr-FR"/>
                </w:rPr>
                <w:delText xml:space="preserve">Information </w:delText>
              </w:r>
              <w:commentRangeStart w:id="3256"/>
              <w:r w:rsidRPr="009862C5" w:rsidDel="00865E58">
                <w:rPr>
                  <w:rFonts w:ascii="Calibri" w:hAnsi="Calibri"/>
                  <w:sz w:val="22"/>
                  <w:szCs w:val="22"/>
                  <w:lang w:val="fr-FR"/>
                </w:rPr>
                <w:delText>management</w:delText>
              </w:r>
            </w:del>
            <w:commentRangeEnd w:id="3256"/>
            <w:r w:rsidR="005A689B">
              <w:rPr>
                <w:rStyle w:val="CommentReference"/>
                <w:rFonts w:asciiTheme="minorHAnsi" w:eastAsiaTheme="minorHAnsi" w:hAnsiTheme="minorHAnsi"/>
                <w:b w:val="0"/>
              </w:rPr>
              <w:commentReference w:id="3256"/>
            </w:r>
          </w:p>
          <w:p w14:paraId="475F2ABB" w14:textId="675BCE79" w:rsidR="009862C5" w:rsidRPr="009862C5" w:rsidDel="00865E58" w:rsidRDefault="009862C5" w:rsidP="009862C5">
            <w:pPr>
              <w:pStyle w:val="Tablelevel2"/>
              <w:ind w:left="0"/>
              <w:rPr>
                <w:del w:id="3257" w:author="Jillian Carson-Jackson" w:date="2020-12-27T16:18:00Z"/>
                <w:rFonts w:ascii="Calibri" w:hAnsi="Calibri"/>
                <w:b/>
                <w:sz w:val="22"/>
                <w:szCs w:val="22"/>
                <w:lang w:val="fr-FR"/>
              </w:rPr>
            </w:pPr>
            <w:del w:id="3258" w:author="Jillian Carson-Jackson" w:date="2020-12-27T16:18:00Z">
              <w:r w:rsidRPr="009862C5" w:rsidDel="00865E58">
                <w:rPr>
                  <w:rFonts w:ascii="Calibri" w:hAnsi="Calibri"/>
                  <w:sz w:val="22"/>
                  <w:szCs w:val="22"/>
                  <w:lang w:val="fr-FR"/>
                </w:rPr>
                <w:delText>VTMIS</w:delText>
              </w:r>
            </w:del>
          </w:p>
          <w:p w14:paraId="28F7315C" w14:textId="04F399D7" w:rsidR="009862C5" w:rsidRPr="009862C5" w:rsidDel="00865E58" w:rsidRDefault="009862C5" w:rsidP="009862C5">
            <w:pPr>
              <w:pStyle w:val="Tablelevel2"/>
              <w:ind w:left="0"/>
              <w:rPr>
                <w:del w:id="3259" w:author="Jillian Carson-Jackson" w:date="2020-12-27T16:18:00Z"/>
                <w:rFonts w:ascii="Calibri" w:hAnsi="Calibri"/>
                <w:b/>
                <w:sz w:val="22"/>
                <w:szCs w:val="22"/>
                <w:lang w:val="fr-FR"/>
              </w:rPr>
            </w:pPr>
            <w:del w:id="3260" w:author="Jillian Carson-Jackson" w:date="2020-12-27T16:18:00Z">
              <w:r w:rsidRPr="009862C5" w:rsidDel="00865E58">
                <w:rPr>
                  <w:rFonts w:ascii="Calibri" w:hAnsi="Calibri"/>
                  <w:sz w:val="22"/>
                  <w:szCs w:val="22"/>
                  <w:lang w:val="fr-FR"/>
                </w:rPr>
                <w:delText>Vessel information</w:delText>
              </w:r>
            </w:del>
          </w:p>
          <w:p w14:paraId="2E2D5FB4" w14:textId="08CDB773" w:rsidR="009862C5" w:rsidRPr="009862C5" w:rsidDel="00865E58" w:rsidRDefault="009862C5" w:rsidP="009862C5">
            <w:pPr>
              <w:pStyle w:val="Tablelevel2"/>
              <w:ind w:left="0"/>
              <w:rPr>
                <w:del w:id="3261" w:author="Jillian Carson-Jackson" w:date="2020-12-27T16:18:00Z"/>
                <w:rFonts w:ascii="Calibri" w:hAnsi="Calibri"/>
                <w:sz w:val="22"/>
                <w:szCs w:val="22"/>
                <w:lang w:val="fr-FR"/>
              </w:rPr>
            </w:pPr>
            <w:del w:id="3262" w:author="Jillian Carson-Jackson" w:date="2020-12-27T16:18:00Z">
              <w:r w:rsidRPr="009862C5" w:rsidDel="00865E58">
                <w:rPr>
                  <w:rFonts w:ascii="Calibri" w:hAnsi="Calibri"/>
                  <w:sz w:val="22"/>
                  <w:szCs w:val="22"/>
                  <w:lang w:val="fr-FR"/>
                </w:rPr>
                <w:delText xml:space="preserve">Allied services </w:delText>
              </w:r>
            </w:del>
          </w:p>
        </w:tc>
        <w:tc>
          <w:tcPr>
            <w:tcW w:w="1822" w:type="dxa"/>
            <w:tcBorders>
              <w:top w:val="single" w:sz="6" w:space="0" w:color="auto"/>
              <w:left w:val="single" w:sz="6" w:space="0" w:color="auto"/>
              <w:bottom w:val="single" w:sz="6" w:space="0" w:color="auto"/>
            </w:tcBorders>
          </w:tcPr>
          <w:p w14:paraId="1DBD4898" w14:textId="396EED05" w:rsidR="009862C5" w:rsidRPr="009862C5" w:rsidDel="00865E58" w:rsidRDefault="009862C5" w:rsidP="009862C5">
            <w:pPr>
              <w:pStyle w:val="Tablelevel1bold"/>
              <w:jc w:val="center"/>
              <w:rPr>
                <w:del w:id="3263" w:author="Jillian Carson-Jackson" w:date="2020-12-27T16:18:00Z"/>
                <w:rFonts w:ascii="Calibri" w:hAnsi="Calibri"/>
                <w:b w:val="0"/>
                <w:sz w:val="22"/>
                <w:szCs w:val="22"/>
              </w:rPr>
            </w:pPr>
            <w:del w:id="3264" w:author="Jillian Carson-Jackson" w:date="2020-12-27T16:18:00Z">
              <w:r w:rsidRPr="009862C5" w:rsidDel="00865E58">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0196BEA6" w14:textId="6F879D4C" w:rsidR="009862C5" w:rsidRPr="009862C5" w:rsidDel="00865E58" w:rsidRDefault="009862C5" w:rsidP="009862C5">
            <w:pPr>
              <w:jc w:val="center"/>
              <w:rPr>
                <w:del w:id="3265" w:author="Jillian Carson-Jackson" w:date="2020-12-27T16:18:00Z"/>
                <w:rFonts w:ascii="Calibri" w:hAnsi="Calibri"/>
                <w:sz w:val="22"/>
                <w:szCs w:val="22"/>
              </w:rPr>
            </w:pPr>
          </w:p>
        </w:tc>
        <w:tc>
          <w:tcPr>
            <w:tcW w:w="1539" w:type="dxa"/>
            <w:tcBorders>
              <w:top w:val="single" w:sz="6" w:space="0" w:color="auto"/>
              <w:bottom w:val="single" w:sz="6" w:space="0" w:color="auto"/>
              <w:right w:val="single" w:sz="6" w:space="0" w:color="auto"/>
            </w:tcBorders>
          </w:tcPr>
          <w:p w14:paraId="0F1C881A" w14:textId="40AA6D90" w:rsidR="009862C5" w:rsidRPr="009862C5" w:rsidDel="00865E58" w:rsidRDefault="009862C5" w:rsidP="009862C5">
            <w:pPr>
              <w:jc w:val="center"/>
              <w:rPr>
                <w:del w:id="3266" w:author="Jillian Carson-Jackson" w:date="2020-12-27T16:18:00Z"/>
                <w:rFonts w:ascii="Calibri" w:hAnsi="Calibri"/>
                <w:sz w:val="22"/>
                <w:szCs w:val="22"/>
              </w:rPr>
            </w:pPr>
          </w:p>
        </w:tc>
      </w:tr>
      <w:tr w:rsidR="009862C5" w:rsidRPr="009862C5" w14:paraId="3AD0BC15" w14:textId="77777777" w:rsidTr="007734C8">
        <w:trPr>
          <w:jc w:val="center"/>
        </w:trPr>
        <w:tc>
          <w:tcPr>
            <w:tcW w:w="4009" w:type="dxa"/>
            <w:tcBorders>
              <w:top w:val="single" w:sz="6" w:space="0" w:color="auto"/>
              <w:left w:val="single" w:sz="6" w:space="0" w:color="auto"/>
            </w:tcBorders>
          </w:tcPr>
          <w:p w14:paraId="4C206036"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Equipment performance monitoring</w:t>
            </w:r>
          </w:p>
          <w:p w14:paraId="1117C8D8"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Normal operation expectations</w:t>
            </w:r>
          </w:p>
          <w:p w14:paraId="5880B60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Troubleshooting</w:t>
            </w:r>
          </w:p>
        </w:tc>
        <w:tc>
          <w:tcPr>
            <w:tcW w:w="1822" w:type="dxa"/>
            <w:tcBorders>
              <w:top w:val="single" w:sz="6" w:space="0" w:color="auto"/>
              <w:left w:val="single" w:sz="6" w:space="0" w:color="auto"/>
            </w:tcBorders>
          </w:tcPr>
          <w:p w14:paraId="5CD4D14F"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Level 2</w:t>
            </w:r>
          </w:p>
        </w:tc>
        <w:tc>
          <w:tcPr>
            <w:tcW w:w="1648" w:type="dxa"/>
            <w:tcBorders>
              <w:top w:val="single" w:sz="6" w:space="0" w:color="auto"/>
              <w:left w:val="single" w:sz="6" w:space="0" w:color="auto"/>
              <w:bottom w:val="single" w:sz="6" w:space="0" w:color="auto"/>
              <w:right w:val="single" w:sz="6" w:space="0" w:color="auto"/>
            </w:tcBorders>
          </w:tcPr>
          <w:p w14:paraId="6B6EB39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0EBA2C9" w14:textId="77777777" w:rsidR="009862C5" w:rsidRPr="009862C5" w:rsidRDefault="009862C5" w:rsidP="009862C5">
            <w:pPr>
              <w:jc w:val="center"/>
              <w:rPr>
                <w:rFonts w:ascii="Calibri" w:hAnsi="Calibri"/>
                <w:sz w:val="22"/>
                <w:szCs w:val="22"/>
              </w:rPr>
            </w:pPr>
          </w:p>
        </w:tc>
      </w:tr>
      <w:tr w:rsidR="009862C5" w:rsidRPr="009862C5" w14:paraId="4C7E80FA" w14:textId="77777777" w:rsidTr="007734C8">
        <w:trPr>
          <w:jc w:val="center"/>
        </w:trPr>
        <w:tc>
          <w:tcPr>
            <w:tcW w:w="4009" w:type="dxa"/>
            <w:tcBorders>
              <w:top w:val="single" w:sz="6" w:space="0" w:color="auto"/>
              <w:left w:val="single" w:sz="6" w:space="0" w:color="auto"/>
              <w:bottom w:val="single" w:sz="6" w:space="0" w:color="auto"/>
            </w:tcBorders>
          </w:tcPr>
          <w:p w14:paraId="74CC3AE8" w14:textId="2226D6D2" w:rsidR="009862C5" w:rsidRPr="009862C5" w:rsidRDefault="009862C5" w:rsidP="009862C5">
            <w:pPr>
              <w:pStyle w:val="Tablelevel1bold"/>
              <w:rPr>
                <w:rFonts w:ascii="Calibri" w:hAnsi="Calibri"/>
                <w:sz w:val="22"/>
                <w:szCs w:val="22"/>
              </w:rPr>
            </w:pPr>
            <w:r w:rsidRPr="009862C5">
              <w:rPr>
                <w:rFonts w:ascii="Calibri" w:hAnsi="Calibri"/>
                <w:sz w:val="22"/>
                <w:szCs w:val="22"/>
              </w:rPr>
              <w:t>Evolving technologies</w:t>
            </w:r>
            <w:ins w:id="3267" w:author="Jillian Carson-Jackson" w:date="2020-12-27T16:34:00Z">
              <w:r w:rsidR="00A5256E">
                <w:rPr>
                  <w:rFonts w:ascii="Calibri" w:hAnsi="Calibri"/>
                  <w:sz w:val="22"/>
                  <w:szCs w:val="22"/>
                </w:rPr>
                <w:t xml:space="preserve"> used in VTS</w:t>
              </w:r>
            </w:ins>
          </w:p>
          <w:p w14:paraId="59FCC8D8" w14:textId="77777777" w:rsidR="009862C5" w:rsidRPr="009862C5" w:rsidRDefault="009862C5" w:rsidP="009862C5">
            <w:pPr>
              <w:pStyle w:val="Tablelevel2"/>
              <w:ind w:left="0"/>
              <w:rPr>
                <w:rFonts w:ascii="Calibri" w:hAnsi="Calibri"/>
                <w:sz w:val="22"/>
                <w:szCs w:val="22"/>
              </w:rPr>
            </w:pPr>
            <w:r w:rsidRPr="009862C5">
              <w:rPr>
                <w:rFonts w:ascii="Calibri" w:hAnsi="Calibri"/>
                <w:sz w:val="22"/>
                <w:szCs w:val="22"/>
              </w:rPr>
              <w:t>New technologies as appropriate</w:t>
            </w:r>
          </w:p>
        </w:tc>
        <w:tc>
          <w:tcPr>
            <w:tcW w:w="1822" w:type="dxa"/>
            <w:tcBorders>
              <w:top w:val="single" w:sz="6" w:space="0" w:color="auto"/>
              <w:left w:val="single" w:sz="6" w:space="0" w:color="auto"/>
              <w:bottom w:val="single" w:sz="6" w:space="0" w:color="auto"/>
            </w:tcBorders>
          </w:tcPr>
          <w:p w14:paraId="51B1FC55" w14:textId="743E8860" w:rsidR="009862C5" w:rsidRPr="009862C5" w:rsidRDefault="009862C5" w:rsidP="009862C5">
            <w:pPr>
              <w:pStyle w:val="Tablelevel1bold"/>
              <w:jc w:val="center"/>
              <w:rPr>
                <w:rFonts w:ascii="Calibri" w:hAnsi="Calibri"/>
                <w:b w:val="0"/>
                <w:sz w:val="22"/>
                <w:szCs w:val="22"/>
              </w:rPr>
            </w:pPr>
            <w:del w:id="3268" w:author="Jillian Carson-Jackson" w:date="2020-12-27T16:18:00Z">
              <w:r w:rsidRPr="009862C5" w:rsidDel="00AA34F8">
                <w:rPr>
                  <w:rFonts w:ascii="Calibri" w:hAnsi="Calibri"/>
                  <w:b w:val="0"/>
                  <w:sz w:val="22"/>
                  <w:szCs w:val="22"/>
                </w:rPr>
                <w:delText>Understanding</w:delText>
              </w:r>
            </w:del>
            <w:ins w:id="3269" w:author="Jillian Carson-Jackson" w:date="2020-12-27T16:18:00Z">
              <w:r w:rsidR="00AA34F8">
                <w:rPr>
                  <w:rFonts w:ascii="Calibri" w:hAnsi="Calibri"/>
                  <w:b w:val="0"/>
                  <w:sz w:val="22"/>
                  <w:szCs w:val="22"/>
                </w:rPr>
                <w:t xml:space="preserve"> </w:t>
              </w:r>
              <w:commentRangeStart w:id="3270"/>
              <w:r w:rsidR="00AA34F8">
                <w:rPr>
                  <w:rFonts w:ascii="Calibri" w:hAnsi="Calibri"/>
                  <w:b w:val="0"/>
                  <w:sz w:val="22"/>
                  <w:szCs w:val="22"/>
                </w:rPr>
                <w:t xml:space="preserve">Level </w:t>
              </w:r>
            </w:ins>
            <w:ins w:id="3271" w:author="Jillian Carson-Jackson" w:date="2020-12-27T16:19:00Z">
              <w:r w:rsidR="00AA34F8">
                <w:rPr>
                  <w:rFonts w:ascii="Calibri" w:hAnsi="Calibri"/>
                  <w:b w:val="0"/>
                  <w:sz w:val="22"/>
                  <w:szCs w:val="22"/>
                </w:rPr>
                <w:t>1</w:t>
              </w:r>
              <w:commentRangeEnd w:id="3270"/>
              <w:r w:rsidR="00AA34F8">
                <w:rPr>
                  <w:rStyle w:val="CommentReference"/>
                  <w:rFonts w:asciiTheme="minorHAnsi" w:eastAsiaTheme="minorHAnsi" w:hAnsiTheme="minorHAnsi"/>
                  <w:b w:val="0"/>
                </w:rPr>
                <w:commentReference w:id="3270"/>
              </w:r>
            </w:ins>
          </w:p>
        </w:tc>
        <w:tc>
          <w:tcPr>
            <w:tcW w:w="1648" w:type="dxa"/>
            <w:tcBorders>
              <w:top w:val="single" w:sz="6" w:space="0" w:color="auto"/>
              <w:left w:val="single" w:sz="6" w:space="0" w:color="auto"/>
              <w:bottom w:val="single" w:sz="6" w:space="0" w:color="auto"/>
              <w:right w:val="single" w:sz="6" w:space="0" w:color="auto"/>
            </w:tcBorders>
          </w:tcPr>
          <w:p w14:paraId="342A180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4DE7B102" w14:textId="77777777" w:rsidR="009862C5" w:rsidRPr="009862C5" w:rsidRDefault="009862C5" w:rsidP="009862C5">
            <w:pPr>
              <w:jc w:val="center"/>
              <w:rPr>
                <w:rFonts w:ascii="Calibri" w:hAnsi="Calibri"/>
                <w:sz w:val="22"/>
                <w:szCs w:val="22"/>
              </w:rPr>
            </w:pPr>
          </w:p>
        </w:tc>
      </w:tr>
      <w:tr w:rsidR="009862C5" w:rsidRPr="009862C5" w14:paraId="085A36A6" w14:textId="77777777" w:rsidTr="007734C8">
        <w:trPr>
          <w:jc w:val="center"/>
        </w:trPr>
        <w:tc>
          <w:tcPr>
            <w:tcW w:w="4009" w:type="dxa"/>
            <w:tcBorders>
              <w:top w:val="single" w:sz="6" w:space="0" w:color="auto"/>
              <w:left w:val="single" w:sz="6" w:space="0" w:color="auto"/>
              <w:bottom w:val="single" w:sz="6" w:space="0" w:color="auto"/>
            </w:tcBorders>
          </w:tcPr>
          <w:p w14:paraId="2C26DC33" w14:textId="77777777" w:rsidR="009862C5" w:rsidRPr="009862C5" w:rsidRDefault="009862C5" w:rsidP="009862C5">
            <w:pPr>
              <w:pStyle w:val="Tablelevel1bold"/>
              <w:rPr>
                <w:rFonts w:ascii="Calibri" w:hAnsi="Calibri"/>
                <w:sz w:val="22"/>
                <w:szCs w:val="22"/>
              </w:rPr>
            </w:pPr>
          </w:p>
        </w:tc>
        <w:tc>
          <w:tcPr>
            <w:tcW w:w="1822" w:type="dxa"/>
            <w:tcBorders>
              <w:top w:val="single" w:sz="6" w:space="0" w:color="auto"/>
              <w:left w:val="single" w:sz="6" w:space="0" w:color="auto"/>
              <w:bottom w:val="single" w:sz="6" w:space="0" w:color="auto"/>
            </w:tcBorders>
          </w:tcPr>
          <w:p w14:paraId="69DA6126" w14:textId="77777777" w:rsidR="009862C5" w:rsidRPr="009862C5" w:rsidRDefault="009862C5" w:rsidP="009862C5">
            <w:pPr>
              <w:pStyle w:val="Tablelevel1bold"/>
              <w:jc w:val="center"/>
              <w:rPr>
                <w:rFonts w:ascii="Calibri" w:hAnsi="Calibri"/>
                <w:b w:val="0"/>
                <w:sz w:val="22"/>
                <w:szCs w:val="22"/>
              </w:rPr>
            </w:pPr>
          </w:p>
        </w:tc>
        <w:tc>
          <w:tcPr>
            <w:tcW w:w="1648" w:type="dxa"/>
            <w:tcBorders>
              <w:top w:val="single" w:sz="6" w:space="0" w:color="auto"/>
              <w:left w:val="single" w:sz="6" w:space="0" w:color="auto"/>
              <w:bottom w:val="single" w:sz="6" w:space="0" w:color="auto"/>
              <w:right w:val="single" w:sz="6" w:space="0" w:color="auto"/>
            </w:tcBorders>
          </w:tcPr>
          <w:p w14:paraId="79CDD9B9" w14:textId="5E6B87B3" w:rsidR="009862C5" w:rsidRPr="009862C5" w:rsidRDefault="009862C5" w:rsidP="009862C5">
            <w:pPr>
              <w:jc w:val="center"/>
              <w:rPr>
                <w:rFonts w:ascii="Calibri" w:hAnsi="Calibri"/>
                <w:sz w:val="22"/>
                <w:szCs w:val="22"/>
              </w:rPr>
            </w:pPr>
            <w:r w:rsidRPr="009862C5">
              <w:rPr>
                <w:rFonts w:ascii="Calibri" w:hAnsi="Calibri"/>
                <w:sz w:val="22"/>
                <w:szCs w:val="22"/>
              </w:rPr>
              <w:t>Total 39</w:t>
            </w:r>
            <w:ins w:id="3272" w:author="Jillian Carson-Jackson" w:date="2020-12-27T16:23:00Z">
              <w:r w:rsidR="00280C7A">
                <w:rPr>
                  <w:rFonts w:ascii="Calibri" w:hAnsi="Calibri"/>
                  <w:sz w:val="22"/>
                  <w:szCs w:val="22"/>
                </w:rPr>
                <w:t xml:space="preserve"> +4</w:t>
              </w:r>
            </w:ins>
            <w:r w:rsidRPr="009862C5">
              <w:rPr>
                <w:rFonts w:ascii="Calibri" w:hAnsi="Calibri"/>
                <w:sz w:val="22"/>
                <w:szCs w:val="22"/>
              </w:rPr>
              <w:t xml:space="preserve"> hours</w:t>
            </w:r>
          </w:p>
        </w:tc>
        <w:tc>
          <w:tcPr>
            <w:tcW w:w="1539" w:type="dxa"/>
            <w:tcBorders>
              <w:top w:val="single" w:sz="6" w:space="0" w:color="auto"/>
              <w:bottom w:val="single" w:sz="6" w:space="0" w:color="auto"/>
              <w:right w:val="single" w:sz="6" w:space="0" w:color="auto"/>
            </w:tcBorders>
          </w:tcPr>
          <w:p w14:paraId="69269620" w14:textId="4A8A85CC" w:rsidR="009862C5" w:rsidRPr="009862C5" w:rsidRDefault="009862C5" w:rsidP="009862C5">
            <w:pPr>
              <w:jc w:val="center"/>
              <w:rPr>
                <w:rFonts w:ascii="Calibri" w:hAnsi="Calibri"/>
                <w:sz w:val="22"/>
                <w:szCs w:val="22"/>
              </w:rPr>
            </w:pPr>
            <w:r w:rsidRPr="009862C5">
              <w:rPr>
                <w:rFonts w:ascii="Calibri" w:hAnsi="Calibri"/>
                <w:sz w:val="22"/>
                <w:szCs w:val="22"/>
              </w:rPr>
              <w:t xml:space="preserve">Total 6 </w:t>
            </w:r>
            <w:ins w:id="3273" w:author="Jillian Carson-Jackson" w:date="2020-12-27T16:23:00Z">
              <w:r w:rsidR="00280C7A">
                <w:rPr>
                  <w:rFonts w:ascii="Calibri" w:hAnsi="Calibri"/>
                  <w:sz w:val="22"/>
                  <w:szCs w:val="22"/>
                </w:rPr>
                <w:t xml:space="preserve">+ 11 </w:t>
              </w:r>
            </w:ins>
            <w:r w:rsidRPr="009862C5">
              <w:rPr>
                <w:rFonts w:ascii="Calibri" w:hAnsi="Calibri"/>
                <w:sz w:val="22"/>
                <w:szCs w:val="22"/>
              </w:rPr>
              <w:t>hours</w:t>
            </w:r>
          </w:p>
        </w:tc>
      </w:tr>
    </w:tbl>
    <w:p w14:paraId="14D70A55" w14:textId="77777777" w:rsidR="00B94E6E" w:rsidRDefault="00B94E6E" w:rsidP="00011E6F">
      <w:pPr>
        <w:pStyle w:val="BodyText"/>
      </w:pPr>
    </w:p>
    <w:p w14:paraId="3D4AB448" w14:textId="77777777" w:rsidR="00B94E6E" w:rsidRDefault="00B94E6E" w:rsidP="00011E6F">
      <w:pPr>
        <w:pStyle w:val="BodyText"/>
      </w:pPr>
    </w:p>
    <w:p w14:paraId="75F30525" w14:textId="77777777" w:rsidR="00B94E6E" w:rsidRDefault="00B94E6E" w:rsidP="00011E6F">
      <w:pPr>
        <w:pStyle w:val="BodyText"/>
      </w:pPr>
    </w:p>
    <w:p w14:paraId="0719583A" w14:textId="77777777" w:rsidR="00B94E6E" w:rsidRDefault="00B94E6E" w:rsidP="00011E6F">
      <w:pPr>
        <w:pStyle w:val="BodyText"/>
      </w:pPr>
    </w:p>
    <w:p w14:paraId="725A5F3E" w14:textId="77777777" w:rsidR="00B94E6E" w:rsidRDefault="00B94E6E" w:rsidP="00011E6F">
      <w:pPr>
        <w:pStyle w:val="BodyText"/>
      </w:pPr>
    </w:p>
    <w:p w14:paraId="4A2CFEE8" w14:textId="77777777" w:rsidR="00E42319" w:rsidRPr="00C50983" w:rsidRDefault="00E42319" w:rsidP="00272E98">
      <w:pPr>
        <w:pStyle w:val="Heading1"/>
        <w:keepLines w:val="0"/>
        <w:numPr>
          <w:ilvl w:val="0"/>
          <w:numId w:val="31"/>
        </w:numPr>
        <w:tabs>
          <w:tab w:val="num" w:pos="993"/>
        </w:tabs>
        <w:spacing w:after="120" w:line="240" w:lineRule="auto"/>
        <w:ind w:left="432" w:hanging="432"/>
        <w:rPr>
          <w:b w:val="0"/>
        </w:rPr>
        <w:sectPr w:rsidR="00E42319" w:rsidRPr="00C50983" w:rsidSect="006039FF">
          <w:headerReference w:type="default" r:id="rId35"/>
          <w:pgSz w:w="11906" w:h="16838"/>
          <w:pgMar w:top="1134" w:right="1134" w:bottom="1134" w:left="1134" w:header="706" w:footer="706" w:gutter="0"/>
          <w:cols w:space="708"/>
          <w:docGrid w:linePitch="360"/>
        </w:sectPr>
      </w:pPr>
    </w:p>
    <w:p w14:paraId="3B3BEF5C" w14:textId="0775C6C5" w:rsidR="00E42319" w:rsidRDefault="00E42319" w:rsidP="00F64B31">
      <w:pPr>
        <w:pStyle w:val="ModuleHeading1"/>
      </w:pPr>
      <w:bookmarkStart w:id="3274" w:name="_Toc446917298"/>
      <w:bookmarkStart w:id="3275" w:name="_Toc111617406"/>
      <w:bookmarkStart w:id="3276" w:name="_Toc245254439"/>
      <w:bookmarkStart w:id="3277" w:name="_Toc6299038"/>
      <w:r w:rsidRPr="00C50983">
        <w:t>DETAILED TEACHING SYLLABUS</w:t>
      </w:r>
      <w:bookmarkEnd w:id="3274"/>
      <w:bookmarkEnd w:id="3275"/>
      <w:r w:rsidRPr="00C50983">
        <w:t xml:space="preserve"> OF MODULE </w:t>
      </w:r>
      <w:del w:id="3278" w:author="Jillian Carson-Jackson" w:date="2020-12-27T16:35:00Z">
        <w:r w:rsidRPr="00C50983" w:rsidDel="004A57C7">
          <w:delText>3</w:delText>
        </w:r>
      </w:del>
      <w:bookmarkEnd w:id="3276"/>
      <w:bookmarkEnd w:id="3277"/>
      <w:ins w:id="3279" w:author="Jillian Carson-Jackson" w:date="2020-12-27T16:35:00Z">
        <w:r w:rsidR="004A57C7">
          <w:t>5</w:t>
        </w:r>
      </w:ins>
    </w:p>
    <w:p w14:paraId="2BEE8813" w14:textId="77777777" w:rsidR="006A3F04" w:rsidRPr="006A3F04" w:rsidRDefault="006A3F04" w:rsidP="006A3F04">
      <w:pPr>
        <w:pStyle w:val="Heading1separatationline"/>
      </w:pPr>
    </w:p>
    <w:p w14:paraId="055A778A" w14:textId="77777777" w:rsidR="00E42319" w:rsidRPr="00C50983" w:rsidRDefault="00E42319" w:rsidP="006A3F04">
      <w:pPr>
        <w:pStyle w:val="Tablecaption"/>
      </w:pPr>
      <w:bookmarkStart w:id="3280" w:name="_Toc245254474"/>
      <w:bookmarkStart w:id="3281" w:name="_Toc531423234"/>
      <w:commentRangeStart w:id="3282"/>
      <w:r w:rsidRPr="00C50983">
        <w:t>Detailed teaching syllabus – Equipment</w:t>
      </w:r>
      <w:bookmarkEnd w:id="3280"/>
      <w:bookmarkEnd w:id="3281"/>
      <w:commentRangeEnd w:id="3282"/>
      <w:r w:rsidR="00E46C29">
        <w:rPr>
          <w:rStyle w:val="CommentReference"/>
          <w:b w:val="0"/>
          <w:bCs w:val="0"/>
          <w:i w:val="0"/>
          <w:color w:val="auto"/>
          <w:u w:val="none"/>
        </w:rPr>
        <w:commentReference w:id="3282"/>
      </w:r>
    </w:p>
    <w:tbl>
      <w:tblPr>
        <w:tblW w:w="14850" w:type="dxa"/>
        <w:jc w:val="center"/>
        <w:tblLook w:val="01E0" w:firstRow="1" w:lastRow="1" w:firstColumn="1" w:lastColumn="1" w:noHBand="0" w:noVBand="0"/>
      </w:tblPr>
      <w:tblGrid>
        <w:gridCol w:w="8897"/>
        <w:gridCol w:w="2835"/>
        <w:gridCol w:w="3118"/>
      </w:tblGrid>
      <w:tr w:rsidR="00E42319" w:rsidRPr="006A3F04" w14:paraId="0757DD6A" w14:textId="77777777" w:rsidTr="00A30E7D">
        <w:trPr>
          <w:cantSplit/>
          <w:tblHeader/>
          <w:jc w:val="center"/>
        </w:trPr>
        <w:tc>
          <w:tcPr>
            <w:tcW w:w="8897" w:type="dxa"/>
            <w:tcBorders>
              <w:top w:val="single" w:sz="4" w:space="0" w:color="auto"/>
              <w:left w:val="single" w:sz="4" w:space="0" w:color="auto"/>
              <w:bottom w:val="single" w:sz="12" w:space="0" w:color="auto"/>
              <w:right w:val="single" w:sz="4" w:space="0" w:color="auto"/>
            </w:tcBorders>
            <w:shd w:val="clear" w:color="auto" w:fill="auto"/>
          </w:tcPr>
          <w:p w14:paraId="7AA897CF" w14:textId="77777777" w:rsidR="00E42319" w:rsidRPr="006A3F04" w:rsidRDefault="00E42319" w:rsidP="006A3F04">
            <w:pPr>
              <w:pStyle w:val="Tableheading"/>
            </w:pPr>
            <w:r w:rsidRPr="006A3F04">
              <w:t>Subjects / Learning Objectives</w:t>
            </w:r>
          </w:p>
        </w:tc>
        <w:tc>
          <w:tcPr>
            <w:tcW w:w="2835" w:type="dxa"/>
            <w:tcBorders>
              <w:top w:val="single" w:sz="4" w:space="0" w:color="auto"/>
              <w:left w:val="single" w:sz="4" w:space="0" w:color="auto"/>
              <w:bottom w:val="single" w:sz="12" w:space="0" w:color="auto"/>
              <w:right w:val="single" w:sz="4" w:space="0" w:color="auto"/>
            </w:tcBorders>
            <w:shd w:val="clear" w:color="auto" w:fill="auto"/>
          </w:tcPr>
          <w:p w14:paraId="30D4E69F" w14:textId="77777777" w:rsidR="00E42319" w:rsidRPr="006A3F04" w:rsidRDefault="00E42319" w:rsidP="006A3F04">
            <w:pPr>
              <w:pStyle w:val="Tableheading"/>
            </w:pPr>
            <w:r w:rsidRPr="006A3F04">
              <w:t>Reference</w:t>
            </w:r>
          </w:p>
        </w:tc>
        <w:tc>
          <w:tcPr>
            <w:tcW w:w="3118" w:type="dxa"/>
            <w:tcBorders>
              <w:top w:val="single" w:sz="4" w:space="0" w:color="auto"/>
              <w:left w:val="single" w:sz="4" w:space="0" w:color="auto"/>
              <w:bottom w:val="single" w:sz="12" w:space="0" w:color="auto"/>
              <w:right w:val="single" w:sz="4" w:space="0" w:color="auto"/>
            </w:tcBorders>
            <w:shd w:val="clear" w:color="auto" w:fill="auto"/>
          </w:tcPr>
          <w:p w14:paraId="72A03681" w14:textId="77777777" w:rsidR="00E42319" w:rsidRPr="006A3F04" w:rsidRDefault="00E42319" w:rsidP="006A3F04">
            <w:pPr>
              <w:pStyle w:val="Tableheading"/>
            </w:pPr>
            <w:r w:rsidRPr="006A3F04">
              <w:t>Teaching Aid</w:t>
            </w:r>
          </w:p>
        </w:tc>
      </w:tr>
      <w:tr w:rsidR="00E42319" w:rsidRPr="006A3F04" w14:paraId="18A69E86"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8897" w:type="dxa"/>
            <w:tcBorders>
              <w:top w:val="single" w:sz="12" w:space="0" w:color="auto"/>
            </w:tcBorders>
            <w:shd w:val="clear" w:color="auto" w:fill="auto"/>
          </w:tcPr>
          <w:p w14:paraId="398D2790" w14:textId="77777777" w:rsidR="00E42319" w:rsidRPr="006A3F04" w:rsidRDefault="00E42319" w:rsidP="00A30E7D">
            <w:pPr>
              <w:pStyle w:val="Tablelevel1bold"/>
              <w:rPr>
                <w:rFonts w:ascii="Calibri" w:hAnsi="Calibri"/>
                <w:sz w:val="22"/>
                <w:szCs w:val="22"/>
              </w:rPr>
            </w:pPr>
          </w:p>
        </w:tc>
        <w:tc>
          <w:tcPr>
            <w:tcW w:w="2835" w:type="dxa"/>
            <w:tcBorders>
              <w:top w:val="single" w:sz="12" w:space="0" w:color="auto"/>
            </w:tcBorders>
            <w:shd w:val="clear" w:color="auto" w:fill="auto"/>
          </w:tcPr>
          <w:p w14:paraId="77338C1C" w14:textId="77777777" w:rsidR="00E42319" w:rsidRPr="006A3F04" w:rsidRDefault="00E42319" w:rsidP="006039FF">
            <w:pPr>
              <w:pStyle w:val="Tablelevel1bold"/>
              <w:jc w:val="center"/>
              <w:rPr>
                <w:rFonts w:ascii="Calibri" w:hAnsi="Calibri"/>
                <w:sz w:val="22"/>
                <w:szCs w:val="22"/>
              </w:rPr>
            </w:pPr>
            <w:r w:rsidRPr="006A3F04">
              <w:rPr>
                <w:rFonts w:ascii="Calibri" w:hAnsi="Calibri"/>
                <w:b w:val="0"/>
                <w:sz w:val="22"/>
                <w:szCs w:val="22"/>
              </w:rPr>
              <w:t>R34</w:t>
            </w:r>
          </w:p>
        </w:tc>
        <w:tc>
          <w:tcPr>
            <w:tcW w:w="3118" w:type="dxa"/>
            <w:tcBorders>
              <w:top w:val="single" w:sz="12" w:space="0" w:color="auto"/>
            </w:tcBorders>
            <w:shd w:val="clear" w:color="auto" w:fill="auto"/>
          </w:tcPr>
          <w:p w14:paraId="0F931559" w14:textId="77777777" w:rsidR="00E42319" w:rsidRPr="006A3F04" w:rsidRDefault="00E42319" w:rsidP="006039FF">
            <w:pPr>
              <w:pStyle w:val="Tabletitle"/>
              <w:rPr>
                <w:rFonts w:ascii="Calibri" w:hAnsi="Calibri"/>
                <w:sz w:val="22"/>
                <w:szCs w:val="22"/>
              </w:rPr>
            </w:pPr>
          </w:p>
        </w:tc>
      </w:tr>
      <w:tr w:rsidR="00E42319" w:rsidRPr="006A3F04" w14:paraId="5B473DF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32"/>
          <w:jc w:val="center"/>
        </w:trPr>
        <w:tc>
          <w:tcPr>
            <w:tcW w:w="8897" w:type="dxa"/>
            <w:shd w:val="clear" w:color="auto" w:fill="auto"/>
          </w:tcPr>
          <w:p w14:paraId="1320A656" w14:textId="4E954C91" w:rsidR="00E42319" w:rsidRPr="006A3F04" w:rsidRDefault="00E42319" w:rsidP="006039FF">
            <w:pPr>
              <w:pStyle w:val="Tablelevel2"/>
              <w:rPr>
                <w:rFonts w:ascii="Calibri" w:hAnsi="Calibri"/>
                <w:sz w:val="22"/>
                <w:szCs w:val="22"/>
              </w:rPr>
            </w:pPr>
          </w:p>
        </w:tc>
        <w:tc>
          <w:tcPr>
            <w:tcW w:w="2835" w:type="dxa"/>
            <w:shd w:val="clear" w:color="auto" w:fill="auto"/>
          </w:tcPr>
          <w:p w14:paraId="6699E863"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3975122E" w14:textId="77777777" w:rsidR="00E42319" w:rsidRPr="006A3F04" w:rsidRDefault="00E42319" w:rsidP="006039FF">
            <w:pPr>
              <w:pStyle w:val="Tablelevel1bold"/>
              <w:jc w:val="center"/>
              <w:rPr>
                <w:rFonts w:ascii="Calibri" w:hAnsi="Calibri"/>
                <w:sz w:val="22"/>
                <w:szCs w:val="22"/>
              </w:rPr>
            </w:pPr>
          </w:p>
        </w:tc>
      </w:tr>
      <w:tr w:rsidR="00E42319" w:rsidRPr="006A3F04" w14:paraId="438ED83D"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8"/>
          <w:jc w:val="center"/>
        </w:trPr>
        <w:tc>
          <w:tcPr>
            <w:tcW w:w="8897" w:type="dxa"/>
            <w:shd w:val="clear" w:color="auto" w:fill="auto"/>
          </w:tcPr>
          <w:p w14:paraId="666EA1C3" w14:textId="6270B503" w:rsidR="00E42319" w:rsidRPr="006A3F04" w:rsidRDefault="00E42319" w:rsidP="006039FF">
            <w:pPr>
              <w:pStyle w:val="Tablelevel2"/>
              <w:rPr>
                <w:rFonts w:ascii="Calibri" w:hAnsi="Calibri"/>
                <w:sz w:val="22"/>
                <w:szCs w:val="22"/>
              </w:rPr>
            </w:pPr>
            <w:r w:rsidRPr="006A3F04">
              <w:rPr>
                <w:rFonts w:ascii="Calibri" w:hAnsi="Calibri"/>
                <w:sz w:val="22"/>
                <w:szCs w:val="22"/>
              </w:rPr>
              <w:t xml:space="preserve"> </w:t>
            </w:r>
          </w:p>
        </w:tc>
        <w:tc>
          <w:tcPr>
            <w:tcW w:w="2835" w:type="dxa"/>
            <w:shd w:val="clear" w:color="auto" w:fill="auto"/>
          </w:tcPr>
          <w:p w14:paraId="3D40A5C8"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7424D1BB" w14:textId="77777777" w:rsidR="00E42319" w:rsidRPr="006A3F04" w:rsidRDefault="00E42319" w:rsidP="006039FF">
            <w:pPr>
              <w:pStyle w:val="Tablelevel1bold"/>
              <w:jc w:val="center"/>
              <w:rPr>
                <w:rFonts w:ascii="Calibri" w:hAnsi="Calibri"/>
                <w:sz w:val="22"/>
                <w:szCs w:val="22"/>
              </w:rPr>
            </w:pPr>
          </w:p>
        </w:tc>
      </w:tr>
      <w:tr w:rsidR="00E42319" w:rsidRPr="006A3F04" w14:paraId="056ABF38"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33"/>
          <w:jc w:val="center"/>
        </w:trPr>
        <w:tc>
          <w:tcPr>
            <w:tcW w:w="8897" w:type="dxa"/>
            <w:shd w:val="clear" w:color="auto" w:fill="auto"/>
          </w:tcPr>
          <w:p w14:paraId="3FBFDA7E" w14:textId="0FDF072F" w:rsidR="00E42319" w:rsidRPr="006A3F04" w:rsidRDefault="00E42319" w:rsidP="006039FF">
            <w:pPr>
              <w:pStyle w:val="Tablelevel2"/>
              <w:rPr>
                <w:rFonts w:ascii="Calibri" w:hAnsi="Calibri"/>
                <w:sz w:val="22"/>
                <w:szCs w:val="22"/>
              </w:rPr>
            </w:pPr>
          </w:p>
        </w:tc>
        <w:tc>
          <w:tcPr>
            <w:tcW w:w="2835" w:type="dxa"/>
            <w:shd w:val="clear" w:color="auto" w:fill="auto"/>
          </w:tcPr>
          <w:p w14:paraId="3E2DDDCE"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00A2ED00" w14:textId="77777777" w:rsidR="00E42319" w:rsidRPr="006A3F04" w:rsidRDefault="00E42319" w:rsidP="006039FF">
            <w:pPr>
              <w:pStyle w:val="Tablelevel1bold"/>
              <w:jc w:val="center"/>
              <w:rPr>
                <w:rFonts w:ascii="Calibri" w:hAnsi="Calibri"/>
                <w:sz w:val="22"/>
                <w:szCs w:val="22"/>
              </w:rPr>
            </w:pPr>
          </w:p>
        </w:tc>
      </w:tr>
      <w:tr w:rsidR="00E42319" w:rsidRPr="006A3F04" w14:paraId="257C3391"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5B862446" w14:textId="5274AABE" w:rsidR="00E42319" w:rsidRPr="006A3F04" w:rsidRDefault="00E42319" w:rsidP="006039FF">
            <w:pPr>
              <w:pStyle w:val="Tablelevel2"/>
              <w:rPr>
                <w:rFonts w:ascii="Calibri" w:hAnsi="Calibri"/>
                <w:sz w:val="22"/>
                <w:szCs w:val="22"/>
              </w:rPr>
            </w:pPr>
          </w:p>
        </w:tc>
        <w:tc>
          <w:tcPr>
            <w:tcW w:w="2835" w:type="dxa"/>
            <w:shd w:val="clear" w:color="auto" w:fill="auto"/>
          </w:tcPr>
          <w:p w14:paraId="442A698C"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2A1FEAB7" w14:textId="77777777" w:rsidR="00E42319" w:rsidRPr="006A3F04" w:rsidRDefault="00E42319" w:rsidP="006039FF">
            <w:pPr>
              <w:pStyle w:val="Tablelevel1bold"/>
              <w:jc w:val="center"/>
              <w:rPr>
                <w:rFonts w:ascii="Calibri" w:hAnsi="Calibri"/>
                <w:sz w:val="22"/>
                <w:szCs w:val="22"/>
              </w:rPr>
            </w:pPr>
          </w:p>
        </w:tc>
      </w:tr>
      <w:tr w:rsidR="00E42319" w:rsidRPr="006A3F04" w14:paraId="799CBBD5"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42CB4B8B" w14:textId="77777777" w:rsidR="007734C8" w:rsidRPr="006A3F04" w:rsidRDefault="007734C8" w:rsidP="00A30E7D">
            <w:pPr>
              <w:pStyle w:val="Tablelevel2"/>
              <w:rPr>
                <w:rFonts w:ascii="Calibri" w:hAnsi="Calibri"/>
                <w:sz w:val="22"/>
                <w:szCs w:val="22"/>
              </w:rPr>
            </w:pPr>
          </w:p>
        </w:tc>
        <w:tc>
          <w:tcPr>
            <w:tcW w:w="2835" w:type="dxa"/>
            <w:shd w:val="clear" w:color="auto" w:fill="auto"/>
          </w:tcPr>
          <w:p w14:paraId="0C1DED0A"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731B4E6E" w14:textId="77777777" w:rsidR="00E42319" w:rsidRPr="006A3F04" w:rsidRDefault="00E42319" w:rsidP="006039FF">
            <w:pPr>
              <w:pStyle w:val="Tablelevel1bold"/>
              <w:jc w:val="center"/>
              <w:rPr>
                <w:rFonts w:ascii="Calibri" w:hAnsi="Calibri"/>
                <w:sz w:val="22"/>
                <w:szCs w:val="22"/>
              </w:rPr>
            </w:pPr>
          </w:p>
        </w:tc>
      </w:tr>
      <w:tr w:rsidR="00E42319" w:rsidRPr="006A3F04" w14:paraId="0682CF20"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0CDECD8C" w14:textId="6B45397C" w:rsidR="00E42319" w:rsidRPr="006A3F04" w:rsidRDefault="00A30E7D" w:rsidP="006039FF">
            <w:pPr>
              <w:pStyle w:val="Tablelevel1bold"/>
              <w:rPr>
                <w:rFonts w:ascii="Calibri" w:hAnsi="Calibri"/>
                <w:sz w:val="22"/>
                <w:szCs w:val="22"/>
              </w:rPr>
            </w:pPr>
            <w:bookmarkStart w:id="3283" w:name="_Toc446917313"/>
            <w:bookmarkStart w:id="3284" w:name="_Toc111617412"/>
            <w:commentRangeStart w:id="3285"/>
            <w:ins w:id="3286" w:author="Jillian Carson-Jackson" w:date="2021-01-31T17:03:00Z">
              <w:r>
                <w:rPr>
                  <w:rFonts w:ascii="Calibri" w:hAnsi="Calibri"/>
                  <w:sz w:val="22"/>
                  <w:szCs w:val="22"/>
                </w:rPr>
                <w:t xml:space="preserve">Sensors in VTS </w:t>
              </w:r>
            </w:ins>
            <w:commentRangeEnd w:id="3285"/>
            <w:ins w:id="3287" w:author="Jillian Carson-Jackson" w:date="2021-05-19T19:26:00Z">
              <w:r w:rsidR="00CB5CC9">
                <w:rPr>
                  <w:rStyle w:val="CommentReference"/>
                  <w:rFonts w:asciiTheme="minorHAnsi" w:eastAsiaTheme="minorHAnsi" w:hAnsiTheme="minorHAnsi"/>
                  <w:b w:val="0"/>
                </w:rPr>
                <w:commentReference w:id="3285"/>
              </w:r>
            </w:ins>
            <w:ins w:id="3288" w:author="Jillian Carson-Jackson" w:date="2021-01-31T17:03:00Z">
              <w:r>
                <w:rPr>
                  <w:rFonts w:ascii="Calibri" w:hAnsi="Calibri"/>
                  <w:sz w:val="22"/>
                  <w:szCs w:val="22"/>
                </w:rPr>
                <w:t>(</w:t>
              </w:r>
            </w:ins>
            <w:r w:rsidR="00E42319" w:rsidRPr="006A3F04">
              <w:rPr>
                <w:rFonts w:ascii="Calibri" w:hAnsi="Calibri"/>
                <w:sz w:val="22"/>
                <w:szCs w:val="22"/>
              </w:rPr>
              <w:t xml:space="preserve">Radar, </w:t>
            </w:r>
            <w:del w:id="3289" w:author="Jillian Carson-Jackson" w:date="2021-01-31T17:03:00Z">
              <w:r w:rsidR="00E42319" w:rsidRPr="006A3F04" w:rsidDel="00032684">
                <w:rPr>
                  <w:rFonts w:ascii="Calibri" w:hAnsi="Calibri"/>
                  <w:sz w:val="22"/>
                  <w:szCs w:val="22"/>
                </w:rPr>
                <w:delText>audio</w:delText>
              </w:r>
            </w:del>
            <w:ins w:id="3290" w:author="Jillian Carson-Jackson" w:date="2021-01-31T17:03:00Z">
              <w:r w:rsidR="00032684">
                <w:rPr>
                  <w:rFonts w:ascii="Calibri" w:hAnsi="Calibri"/>
                  <w:sz w:val="22"/>
                  <w:szCs w:val="22"/>
                </w:rPr>
                <w:t>radio, AIS, CCT</w:t>
              </w:r>
            </w:ins>
            <w:ins w:id="3291" w:author="Jillian Carson-Jackson" w:date="2021-01-31T17:04:00Z">
              <w:r w:rsidR="00032684">
                <w:rPr>
                  <w:rFonts w:ascii="Calibri" w:hAnsi="Calibri"/>
                  <w:sz w:val="22"/>
                  <w:szCs w:val="22"/>
                </w:rPr>
                <w:t>V</w:t>
              </w:r>
            </w:ins>
            <w:del w:id="3292" w:author="Jillian Carson-Jackson" w:date="2021-01-31T17:04:00Z">
              <w:r w:rsidR="00E42319" w:rsidRPr="006A3F04" w:rsidDel="00032684">
                <w:rPr>
                  <w:rFonts w:ascii="Calibri" w:hAnsi="Calibri"/>
                  <w:sz w:val="22"/>
                  <w:szCs w:val="22"/>
                </w:rPr>
                <w:delText>, video</w:delText>
              </w:r>
            </w:del>
            <w:r w:rsidR="00E42319" w:rsidRPr="006A3F04">
              <w:rPr>
                <w:rFonts w:ascii="Calibri" w:hAnsi="Calibri"/>
                <w:sz w:val="22"/>
                <w:szCs w:val="22"/>
              </w:rPr>
              <w:t xml:space="preserve"> and other sensor</w:t>
            </w:r>
            <w:del w:id="3293" w:author="Jillian Carson-Jackson" w:date="2021-01-31T17:03:00Z">
              <w:r w:rsidR="00E42319" w:rsidRPr="006A3F04" w:rsidDel="00A30E7D">
                <w:rPr>
                  <w:rFonts w:ascii="Calibri" w:hAnsi="Calibri"/>
                  <w:sz w:val="22"/>
                  <w:szCs w:val="22"/>
                </w:rPr>
                <w:delText>s</w:delText>
              </w:r>
            </w:del>
            <w:bookmarkEnd w:id="3283"/>
            <w:bookmarkEnd w:id="3284"/>
          </w:p>
        </w:tc>
        <w:tc>
          <w:tcPr>
            <w:tcW w:w="2835" w:type="dxa"/>
            <w:shd w:val="clear" w:color="auto" w:fill="auto"/>
          </w:tcPr>
          <w:p w14:paraId="5A802E6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R41, R49, R57</w:t>
            </w:r>
          </w:p>
        </w:tc>
        <w:tc>
          <w:tcPr>
            <w:tcW w:w="3118" w:type="dxa"/>
            <w:shd w:val="clear" w:color="auto" w:fill="auto"/>
          </w:tcPr>
          <w:p w14:paraId="028013C3" w14:textId="77777777" w:rsidR="00E42319" w:rsidRPr="006A3F04" w:rsidRDefault="00E42319" w:rsidP="006039FF">
            <w:pPr>
              <w:pStyle w:val="Tablelevel1bold"/>
              <w:jc w:val="center"/>
              <w:rPr>
                <w:rFonts w:ascii="Calibri" w:hAnsi="Calibri"/>
                <w:b w:val="0"/>
                <w:sz w:val="22"/>
                <w:szCs w:val="22"/>
              </w:rPr>
            </w:pPr>
          </w:p>
        </w:tc>
      </w:tr>
      <w:tr w:rsidR="00032684" w:rsidRPr="006A3F04" w14:paraId="07D05F85"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ins w:id="3294" w:author="Jillian Carson-Jackson" w:date="2021-01-31T17:04:00Z"/>
        </w:trPr>
        <w:tc>
          <w:tcPr>
            <w:tcW w:w="8897" w:type="dxa"/>
            <w:shd w:val="clear" w:color="auto" w:fill="auto"/>
          </w:tcPr>
          <w:p w14:paraId="478A0E8D" w14:textId="0DAA2155" w:rsidR="00032684" w:rsidRPr="00342BDE" w:rsidRDefault="00342BDE" w:rsidP="006039FF">
            <w:pPr>
              <w:pStyle w:val="Tablelevel1bold"/>
              <w:rPr>
                <w:ins w:id="3295" w:author="Jillian Carson-Jackson" w:date="2021-01-31T17:04:00Z"/>
                <w:rFonts w:ascii="Calibri" w:hAnsi="Calibri"/>
                <w:b w:val="0"/>
                <w:bCs/>
                <w:i/>
                <w:iCs/>
                <w:sz w:val="22"/>
                <w:szCs w:val="22"/>
              </w:rPr>
            </w:pPr>
            <w:ins w:id="3296" w:author="Jillian Carson-Jackson" w:date="2021-01-31T17:04:00Z">
              <w:r w:rsidRPr="00342BDE">
                <w:rPr>
                  <w:rFonts w:ascii="Calibri" w:hAnsi="Calibri"/>
                  <w:b w:val="0"/>
                  <w:bCs/>
                  <w:i/>
                  <w:iCs/>
                  <w:sz w:val="22"/>
                  <w:szCs w:val="22"/>
                </w:rPr>
                <w:t xml:space="preserve">Describe the </w:t>
              </w:r>
              <w:commentRangeStart w:id="3297"/>
              <w:r w:rsidRPr="00342BDE">
                <w:rPr>
                  <w:rFonts w:ascii="Calibri" w:hAnsi="Calibri"/>
                  <w:b w:val="0"/>
                  <w:bCs/>
                  <w:i/>
                  <w:iCs/>
                  <w:sz w:val="22"/>
                  <w:szCs w:val="22"/>
                </w:rPr>
                <w:t>operation</w:t>
              </w:r>
            </w:ins>
            <w:ins w:id="3298" w:author="Jillian Carson-Jackson" w:date="2021-06-09T21:02:00Z">
              <w:r w:rsidR="002D0729">
                <w:rPr>
                  <w:rFonts w:ascii="Calibri" w:hAnsi="Calibri"/>
                  <w:b w:val="0"/>
                  <w:bCs/>
                  <w:i/>
                  <w:iCs/>
                  <w:sz w:val="22"/>
                  <w:szCs w:val="22"/>
                </w:rPr>
                <w:t>, benefits</w:t>
              </w:r>
            </w:ins>
            <w:ins w:id="3299" w:author="Jillian Carson-Jackson" w:date="2021-01-31T17:04:00Z">
              <w:r w:rsidRPr="00342BDE">
                <w:rPr>
                  <w:rFonts w:ascii="Calibri" w:hAnsi="Calibri"/>
                  <w:b w:val="0"/>
                  <w:bCs/>
                  <w:i/>
                  <w:iCs/>
                  <w:sz w:val="22"/>
                  <w:szCs w:val="22"/>
                </w:rPr>
                <w:t xml:space="preserve"> and limitations of sensors used in VTS</w:t>
              </w:r>
            </w:ins>
            <w:commentRangeEnd w:id="3297"/>
            <w:ins w:id="3300" w:author="Jillian Carson-Jackson" w:date="2021-06-09T21:26:00Z">
              <w:r w:rsidR="00857A48">
                <w:rPr>
                  <w:rStyle w:val="CommentReference"/>
                  <w:rFonts w:asciiTheme="minorHAnsi" w:eastAsiaTheme="minorHAnsi" w:hAnsiTheme="minorHAnsi"/>
                  <w:b w:val="0"/>
                </w:rPr>
                <w:commentReference w:id="3297"/>
              </w:r>
            </w:ins>
            <w:ins w:id="3301" w:author="Jillian Carson-Jackson" w:date="2021-01-31T17:04:00Z">
              <w:r w:rsidRPr="00342BDE">
                <w:rPr>
                  <w:rFonts w:ascii="Calibri" w:hAnsi="Calibri"/>
                  <w:b w:val="0"/>
                  <w:bCs/>
                  <w:i/>
                  <w:iCs/>
                  <w:sz w:val="22"/>
                  <w:szCs w:val="22"/>
                </w:rPr>
                <w:t xml:space="preserve">. </w:t>
              </w:r>
            </w:ins>
          </w:p>
        </w:tc>
        <w:tc>
          <w:tcPr>
            <w:tcW w:w="2835" w:type="dxa"/>
            <w:shd w:val="clear" w:color="auto" w:fill="auto"/>
          </w:tcPr>
          <w:p w14:paraId="165D1470" w14:textId="77777777" w:rsidR="00032684" w:rsidRPr="006A3F04" w:rsidRDefault="00032684" w:rsidP="006039FF">
            <w:pPr>
              <w:pStyle w:val="Tablelevel1bold"/>
              <w:jc w:val="center"/>
              <w:rPr>
                <w:ins w:id="3302" w:author="Jillian Carson-Jackson" w:date="2021-01-31T17:04:00Z"/>
                <w:rFonts w:ascii="Calibri" w:hAnsi="Calibri"/>
                <w:b w:val="0"/>
                <w:sz w:val="22"/>
                <w:szCs w:val="22"/>
              </w:rPr>
            </w:pPr>
          </w:p>
        </w:tc>
        <w:tc>
          <w:tcPr>
            <w:tcW w:w="3118" w:type="dxa"/>
            <w:shd w:val="clear" w:color="auto" w:fill="auto"/>
          </w:tcPr>
          <w:p w14:paraId="0BE5BEAB" w14:textId="77777777" w:rsidR="00032684" w:rsidRPr="006A3F04" w:rsidRDefault="00032684" w:rsidP="006039FF">
            <w:pPr>
              <w:pStyle w:val="Tablelevel1bold"/>
              <w:jc w:val="center"/>
              <w:rPr>
                <w:ins w:id="3303" w:author="Jillian Carson-Jackson" w:date="2021-01-31T17:04:00Z"/>
                <w:rFonts w:ascii="Calibri" w:hAnsi="Calibri"/>
                <w:b w:val="0"/>
                <w:sz w:val="22"/>
                <w:szCs w:val="22"/>
              </w:rPr>
            </w:pPr>
          </w:p>
        </w:tc>
      </w:tr>
      <w:tr w:rsidR="00E42319" w:rsidRPr="006A3F04" w14:paraId="193FEA90"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6350A357" w14:textId="77777777" w:rsidR="00E42319" w:rsidRPr="006A3F04" w:rsidRDefault="00E42319" w:rsidP="006039FF">
            <w:pPr>
              <w:pStyle w:val="Tablelevel1bold"/>
              <w:rPr>
                <w:rFonts w:ascii="Calibri" w:hAnsi="Calibri"/>
                <w:b w:val="0"/>
                <w:sz w:val="22"/>
                <w:szCs w:val="22"/>
              </w:rPr>
            </w:pPr>
            <w:bookmarkStart w:id="3304" w:name="_Toc446917314"/>
            <w:bookmarkStart w:id="3305" w:name="_Toc111617413"/>
            <w:r w:rsidRPr="006A3F04">
              <w:rPr>
                <w:rFonts w:ascii="Calibri" w:hAnsi="Calibri"/>
                <w:b w:val="0"/>
                <w:sz w:val="22"/>
                <w:szCs w:val="22"/>
              </w:rPr>
              <w:t>Radar</w:t>
            </w:r>
          </w:p>
          <w:p w14:paraId="27973197" w14:textId="37C74C7E" w:rsidR="00E42319" w:rsidRPr="006A3F04" w:rsidDel="00342BDE" w:rsidRDefault="00E42319" w:rsidP="006039FF">
            <w:pPr>
              <w:pStyle w:val="Tablelevel2"/>
              <w:rPr>
                <w:del w:id="3306" w:author="Jillian Carson-Jackson" w:date="2021-01-31T17:04:00Z"/>
                <w:rFonts w:ascii="Calibri" w:hAnsi="Calibri"/>
                <w:sz w:val="22"/>
                <w:szCs w:val="22"/>
              </w:rPr>
            </w:pPr>
            <w:del w:id="3307" w:author="Jillian Carson-Jackson" w:date="2021-01-31T17:04:00Z">
              <w:r w:rsidRPr="006A3F04" w:rsidDel="00342BDE">
                <w:rPr>
                  <w:rFonts w:ascii="Calibri" w:hAnsi="Calibri"/>
                  <w:sz w:val="22"/>
                  <w:szCs w:val="22"/>
                </w:rPr>
                <w:delText>Describe the basics of coastal radar and its applications to VTS</w:delText>
              </w:r>
            </w:del>
          </w:p>
          <w:p w14:paraId="6E56351C" w14:textId="5487B68D" w:rsidR="00E42319" w:rsidRPr="006A3F04" w:rsidRDefault="00E42319" w:rsidP="00342BDE">
            <w:pPr>
              <w:pStyle w:val="Tablelevel3"/>
              <w:ind w:left="337"/>
              <w:rPr>
                <w:rFonts w:ascii="Calibri" w:hAnsi="Calibri"/>
                <w:sz w:val="22"/>
                <w:szCs w:val="22"/>
              </w:rPr>
            </w:pPr>
            <w:del w:id="3308" w:author="Jillian Carson-Jackson" w:date="2021-06-09T21:03:00Z">
              <w:r w:rsidRPr="006A3F04" w:rsidDel="00E51A8E">
                <w:rPr>
                  <w:rFonts w:ascii="Calibri" w:hAnsi="Calibri"/>
                  <w:sz w:val="22"/>
                  <w:szCs w:val="22"/>
                </w:rPr>
                <w:delText>Coastal radar concepts</w:delText>
              </w:r>
            </w:del>
            <w:ins w:id="3309" w:author="Jillian Carson-Jackson" w:date="2021-06-09T21:03:00Z">
              <w:r w:rsidR="00E51A8E">
                <w:rPr>
                  <w:rFonts w:ascii="Calibri" w:hAnsi="Calibri"/>
                  <w:sz w:val="22"/>
                  <w:szCs w:val="22"/>
                </w:rPr>
                <w:t xml:space="preserve">Fundamentals </w:t>
              </w:r>
              <w:commentRangeStart w:id="3310"/>
              <w:r w:rsidR="00E51A8E">
                <w:rPr>
                  <w:rFonts w:ascii="Calibri" w:hAnsi="Calibri"/>
                  <w:sz w:val="22"/>
                  <w:szCs w:val="22"/>
                </w:rPr>
                <w:t>of Rada</w:t>
              </w:r>
            </w:ins>
            <w:ins w:id="3311" w:author="Jillian Carson-Jackson" w:date="2021-06-09T21:04:00Z">
              <w:r w:rsidR="00E51A8E">
                <w:rPr>
                  <w:rFonts w:ascii="Calibri" w:hAnsi="Calibri"/>
                  <w:sz w:val="22"/>
                  <w:szCs w:val="22"/>
                </w:rPr>
                <w:t>r Theory</w:t>
              </w:r>
            </w:ins>
            <w:commentRangeEnd w:id="3310"/>
            <w:ins w:id="3312" w:author="Jillian Carson-Jackson" w:date="2021-06-30T20:11:00Z">
              <w:r w:rsidR="005923B8">
                <w:rPr>
                  <w:rStyle w:val="CommentReference"/>
                  <w:rFonts w:asciiTheme="minorHAnsi" w:eastAsiaTheme="minorHAnsi" w:hAnsiTheme="minorHAnsi"/>
                  <w:lang w:eastAsia="en-GB"/>
                </w:rPr>
                <w:commentReference w:id="3310"/>
              </w:r>
            </w:ins>
          </w:p>
          <w:p w14:paraId="7C406968" w14:textId="773C324F" w:rsidR="00E42319" w:rsidRDefault="00E42319" w:rsidP="00342BDE">
            <w:pPr>
              <w:pStyle w:val="Tablelevel3"/>
              <w:ind w:left="337"/>
              <w:rPr>
                <w:ins w:id="3313" w:author="Jillian Carson-Jackson" w:date="2021-06-09T21:06:00Z"/>
                <w:rFonts w:ascii="Calibri" w:hAnsi="Calibri"/>
                <w:sz w:val="22"/>
                <w:szCs w:val="22"/>
                <w:lang w:eastAsia="en-GB"/>
              </w:rPr>
            </w:pPr>
            <w:r w:rsidRPr="006A3F04">
              <w:rPr>
                <w:rFonts w:ascii="Calibri" w:hAnsi="Calibri"/>
                <w:sz w:val="22"/>
                <w:szCs w:val="22"/>
                <w:lang w:eastAsia="en-GB"/>
              </w:rPr>
              <w:t xml:space="preserve">Application </w:t>
            </w:r>
            <w:del w:id="3314" w:author="Jillian Carson-Jackson" w:date="2021-06-09T21:04:00Z">
              <w:r w:rsidRPr="006A3F04" w:rsidDel="00F80841">
                <w:rPr>
                  <w:rFonts w:ascii="Calibri" w:hAnsi="Calibri"/>
                  <w:sz w:val="22"/>
                  <w:szCs w:val="22"/>
                  <w:lang w:eastAsia="en-GB"/>
                </w:rPr>
                <w:delText xml:space="preserve">of coastal </w:delText>
              </w:r>
            </w:del>
            <w:r w:rsidRPr="006A3F04">
              <w:rPr>
                <w:rFonts w:ascii="Calibri" w:hAnsi="Calibri"/>
                <w:sz w:val="22"/>
                <w:szCs w:val="22"/>
                <w:lang w:eastAsia="en-GB"/>
              </w:rPr>
              <w:t xml:space="preserve">radar </w:t>
            </w:r>
            <w:del w:id="3315" w:author="Jillian Carson-Jackson" w:date="2021-06-09T21:04:00Z">
              <w:r w:rsidRPr="006A3F04" w:rsidDel="00F80841">
                <w:rPr>
                  <w:rFonts w:ascii="Calibri" w:hAnsi="Calibri"/>
                  <w:sz w:val="22"/>
                  <w:szCs w:val="22"/>
                  <w:lang w:eastAsia="en-GB"/>
                </w:rPr>
                <w:delText xml:space="preserve">to </w:delText>
              </w:r>
            </w:del>
            <w:ins w:id="3316" w:author="Jillian Carson-Jackson" w:date="2021-06-09T21:04:00Z">
              <w:r w:rsidR="00F80841">
                <w:rPr>
                  <w:rFonts w:ascii="Calibri" w:hAnsi="Calibri"/>
                  <w:sz w:val="22"/>
                  <w:szCs w:val="22"/>
                  <w:lang w:eastAsia="en-GB"/>
                </w:rPr>
                <w:t>for</w:t>
              </w:r>
              <w:r w:rsidR="00F80841" w:rsidRPr="006A3F04">
                <w:rPr>
                  <w:rFonts w:ascii="Calibri" w:hAnsi="Calibri"/>
                  <w:sz w:val="22"/>
                  <w:szCs w:val="22"/>
                  <w:lang w:eastAsia="en-GB"/>
                </w:rPr>
                <w:t xml:space="preserve"> </w:t>
              </w:r>
            </w:ins>
            <w:r w:rsidRPr="006A3F04">
              <w:rPr>
                <w:rFonts w:ascii="Calibri" w:hAnsi="Calibri"/>
                <w:sz w:val="22"/>
                <w:szCs w:val="22"/>
                <w:lang w:eastAsia="en-GB"/>
              </w:rPr>
              <w:t>VTS</w:t>
            </w:r>
          </w:p>
          <w:p w14:paraId="7712D748" w14:textId="31AB5AAE" w:rsidR="00DE79B2" w:rsidRPr="007E1B75" w:rsidRDefault="00E4122C" w:rsidP="00E4122C">
            <w:pPr>
              <w:pStyle w:val="Tabletext"/>
              <w:spacing w:before="0" w:after="0"/>
              <w:rPr>
                <w:ins w:id="3317" w:author="Jillian Carson-Jackson" w:date="2021-06-09T21:06:00Z"/>
                <w:rFonts w:cstheme="minorHAnsi"/>
                <w:szCs w:val="20"/>
              </w:rPr>
            </w:pPr>
            <w:ins w:id="3318" w:author="Jillian Carson-Jackson" w:date="2021-06-09T21:12:00Z">
              <w:r>
                <w:rPr>
                  <w:rFonts w:cstheme="minorHAnsi"/>
                  <w:szCs w:val="20"/>
                </w:rPr>
                <w:tab/>
              </w:r>
            </w:ins>
            <w:ins w:id="3319" w:author="Jillian Carson-Jackson" w:date="2021-06-09T21:06:00Z">
              <w:r w:rsidR="00DE79B2" w:rsidRPr="007E1B75">
                <w:rPr>
                  <w:rFonts w:cstheme="minorHAnsi"/>
                  <w:szCs w:val="20"/>
                </w:rPr>
                <w:t>List the features of generic VTS radar display</w:t>
              </w:r>
            </w:ins>
          </w:p>
          <w:p w14:paraId="28D9D09B" w14:textId="09B5C1AC" w:rsidR="00DE79B2" w:rsidRDefault="00DE79B2" w:rsidP="00E4122C">
            <w:pPr>
              <w:pStyle w:val="Tabletext"/>
              <w:spacing w:before="0" w:after="0"/>
              <w:ind w:left="1597"/>
              <w:rPr>
                <w:ins w:id="3320" w:author="Jillian Carson-Jackson" w:date="2021-06-09T21:15:00Z"/>
                <w:rFonts w:cstheme="minorHAnsi"/>
                <w:szCs w:val="20"/>
              </w:rPr>
            </w:pPr>
            <w:ins w:id="3321" w:author="Jillian Carson-Jackson" w:date="2021-06-09T21:06:00Z">
              <w:r w:rsidRPr="007E1B75">
                <w:rPr>
                  <w:rFonts w:cstheme="minorHAnsi"/>
                  <w:szCs w:val="20"/>
                </w:rPr>
                <w:t>Detection, acquisition and tracking</w:t>
              </w:r>
            </w:ins>
          </w:p>
          <w:p w14:paraId="1CD39D7B" w14:textId="7B21A75B" w:rsidR="00135539" w:rsidRPr="007E1B75" w:rsidRDefault="00135539" w:rsidP="00E4122C">
            <w:pPr>
              <w:pStyle w:val="Tabletext"/>
              <w:spacing w:before="0" w:after="0"/>
              <w:ind w:left="1597"/>
              <w:rPr>
                <w:ins w:id="3322" w:author="Jillian Carson-Jackson" w:date="2021-06-09T21:06:00Z"/>
                <w:rFonts w:cstheme="minorHAnsi"/>
                <w:szCs w:val="20"/>
              </w:rPr>
            </w:pPr>
            <w:ins w:id="3323" w:author="Jillian Carson-Jackson" w:date="2021-06-09T21:15:00Z">
              <w:r>
                <w:rPr>
                  <w:rFonts w:cstheme="minorHAnsi"/>
                  <w:szCs w:val="20"/>
                </w:rPr>
                <w:t>Difference in radar bands (</w:t>
              </w:r>
            </w:ins>
            <w:ins w:id="3324" w:author="Jillian Carson-Jackson" w:date="2021-06-09T21:16:00Z">
              <w:r w:rsidR="0042403B">
                <w:rPr>
                  <w:rFonts w:cstheme="minorHAnsi"/>
                  <w:szCs w:val="20"/>
                </w:rPr>
                <w:t xml:space="preserve">i.e. X, S band) </w:t>
              </w:r>
            </w:ins>
          </w:p>
          <w:p w14:paraId="47249011" w14:textId="77777777" w:rsidR="00DE79B2" w:rsidRPr="007E1B75" w:rsidRDefault="00DE79B2" w:rsidP="00E4122C">
            <w:pPr>
              <w:pStyle w:val="Tabletext"/>
              <w:spacing w:before="0" w:after="0"/>
              <w:ind w:left="1597" w:right="0"/>
              <w:rPr>
                <w:ins w:id="3325" w:author="Jillian Carson-Jackson" w:date="2021-06-09T21:06:00Z"/>
                <w:rFonts w:cstheme="minorHAnsi"/>
                <w:szCs w:val="20"/>
              </w:rPr>
            </w:pPr>
            <w:ins w:id="3326" w:author="Jillian Carson-Jackson" w:date="2021-06-09T21:06:00Z">
              <w:r w:rsidRPr="007E1B75">
                <w:rPr>
                  <w:rFonts w:cstheme="minorHAnsi"/>
                  <w:szCs w:val="20"/>
                </w:rPr>
                <w:t>System warnings</w:t>
              </w:r>
            </w:ins>
          </w:p>
          <w:p w14:paraId="60B7BA22" w14:textId="77777777" w:rsidR="00DE79B2" w:rsidRPr="007E1B75" w:rsidRDefault="00DE79B2" w:rsidP="00E4122C">
            <w:pPr>
              <w:pStyle w:val="Tabletext"/>
              <w:spacing w:before="0" w:after="0"/>
              <w:ind w:left="1597" w:right="0"/>
              <w:rPr>
                <w:ins w:id="3327" w:author="Jillian Carson-Jackson" w:date="2021-06-09T21:06:00Z"/>
                <w:rFonts w:cstheme="minorHAnsi"/>
                <w:szCs w:val="20"/>
              </w:rPr>
            </w:pPr>
            <w:ins w:id="3328" w:author="Jillian Carson-Jackson" w:date="2021-06-09T21:06:00Z">
              <w:r w:rsidRPr="007E1B75">
                <w:rPr>
                  <w:rFonts w:cstheme="minorHAnsi"/>
                  <w:szCs w:val="20"/>
                </w:rPr>
                <w:t>Sensor fusion</w:t>
              </w:r>
            </w:ins>
          </w:p>
          <w:p w14:paraId="036CA204" w14:textId="4DDA066D" w:rsidR="00DE79B2" w:rsidRDefault="00E4122C" w:rsidP="00097477">
            <w:pPr>
              <w:pStyle w:val="Tabletext"/>
              <w:spacing w:before="0" w:after="0"/>
              <w:rPr>
                <w:ins w:id="3329" w:author="Jillian Carson-Jackson" w:date="2021-06-09T21:13:00Z"/>
                <w:rFonts w:cstheme="minorHAnsi"/>
                <w:szCs w:val="20"/>
              </w:rPr>
            </w:pPr>
            <w:ins w:id="3330" w:author="Jillian Carson-Jackson" w:date="2021-06-09T21:13:00Z">
              <w:r>
                <w:rPr>
                  <w:rFonts w:cstheme="minorHAnsi"/>
                  <w:szCs w:val="20"/>
                </w:rPr>
                <w:tab/>
                <w:t xml:space="preserve">Limitations </w:t>
              </w:r>
            </w:ins>
          </w:p>
          <w:p w14:paraId="40355ABD" w14:textId="0DCD7A4C" w:rsidR="00E4122C" w:rsidRDefault="00E4122C" w:rsidP="00097477">
            <w:pPr>
              <w:pStyle w:val="Tabletext"/>
              <w:spacing w:before="0" w:after="0"/>
              <w:rPr>
                <w:ins w:id="3331" w:author="Jillian Carson-Jackson" w:date="2021-06-09T21:14:00Z"/>
                <w:rFonts w:cstheme="minorHAnsi"/>
                <w:szCs w:val="20"/>
              </w:rPr>
            </w:pPr>
            <w:ins w:id="3332" w:author="Jillian Carson-Jackson" w:date="2021-06-09T21:13:00Z">
              <w:r>
                <w:rPr>
                  <w:rFonts w:cstheme="minorHAnsi"/>
                  <w:szCs w:val="20"/>
                </w:rPr>
                <w:tab/>
              </w:r>
              <w:r>
                <w:rPr>
                  <w:rFonts w:cstheme="minorHAnsi"/>
                  <w:szCs w:val="20"/>
                </w:rPr>
                <w:tab/>
                <w:t xml:space="preserve">Factors affecting </w:t>
              </w:r>
            </w:ins>
            <w:ins w:id="3333" w:author="Jillian Carson-Jackson" w:date="2021-06-09T21:14:00Z">
              <w:r w:rsidR="00CD1DF2">
                <w:rPr>
                  <w:rFonts w:cstheme="minorHAnsi"/>
                  <w:szCs w:val="20"/>
                </w:rPr>
                <w:t xml:space="preserve">radar detection </w:t>
              </w:r>
            </w:ins>
          </w:p>
          <w:p w14:paraId="1ED96A49" w14:textId="7E8DA6BB" w:rsidR="00CD1DF2" w:rsidRPr="007E1B75" w:rsidRDefault="00CD1DF2" w:rsidP="00097477">
            <w:pPr>
              <w:pStyle w:val="Tabletext"/>
              <w:spacing w:before="0" w:after="0"/>
              <w:rPr>
                <w:ins w:id="3334" w:author="Jillian Carson-Jackson" w:date="2021-06-09T21:06:00Z"/>
                <w:rFonts w:cstheme="minorHAnsi"/>
                <w:szCs w:val="20"/>
              </w:rPr>
            </w:pPr>
            <w:ins w:id="3335" w:author="Jillian Carson-Jackson" w:date="2021-06-09T21:14:00Z">
              <w:r>
                <w:rPr>
                  <w:rFonts w:cstheme="minorHAnsi"/>
                  <w:szCs w:val="20"/>
                </w:rPr>
                <w:tab/>
              </w:r>
              <w:r>
                <w:rPr>
                  <w:rFonts w:cstheme="minorHAnsi"/>
                  <w:szCs w:val="20"/>
                </w:rPr>
                <w:tab/>
                <w:t>Factors affecting interpretation</w:t>
              </w:r>
            </w:ins>
          </w:p>
          <w:p w14:paraId="5B62F61C" w14:textId="20823F65" w:rsidR="00DE79B2" w:rsidRDefault="00DE79B2" w:rsidP="00DE79B2">
            <w:pPr>
              <w:pStyle w:val="Tablelevel3"/>
              <w:ind w:left="337"/>
              <w:rPr>
                <w:ins w:id="3336" w:author="Jillian Carson-Jackson" w:date="2021-06-09T21:06:00Z"/>
                <w:rFonts w:cstheme="minorHAnsi"/>
              </w:rPr>
            </w:pPr>
          </w:p>
          <w:p w14:paraId="4624F626" w14:textId="55A0EF2B" w:rsidR="00DE79B2" w:rsidRDefault="00DE79B2" w:rsidP="00DE79B2">
            <w:pPr>
              <w:pStyle w:val="Tablelevel3"/>
              <w:ind w:left="337"/>
              <w:rPr>
                <w:ins w:id="3337" w:author="Jillian Carson-Jackson" w:date="2021-06-09T21:06:00Z"/>
                <w:rFonts w:cstheme="minorHAnsi"/>
                <w:lang w:eastAsia="en-GB"/>
              </w:rPr>
            </w:pPr>
          </w:p>
          <w:p w14:paraId="1A042CC6" w14:textId="29C36F6C" w:rsidR="00DE79B2" w:rsidRDefault="00DE79B2" w:rsidP="00DE79B2">
            <w:pPr>
              <w:pStyle w:val="Tablelevel3"/>
              <w:ind w:left="337"/>
              <w:rPr>
                <w:ins w:id="3338" w:author="Jillian Carson-Jackson" w:date="2021-06-09T21:06:00Z"/>
                <w:rFonts w:cstheme="minorHAnsi"/>
                <w:lang w:eastAsia="en-GB"/>
              </w:rPr>
            </w:pPr>
          </w:p>
          <w:p w14:paraId="49965B79" w14:textId="180E3DB7" w:rsidR="00DE79B2" w:rsidRDefault="00DE79B2" w:rsidP="00DE79B2">
            <w:pPr>
              <w:pStyle w:val="Tablelevel3"/>
              <w:ind w:left="337"/>
              <w:rPr>
                <w:ins w:id="3339" w:author="Jillian Carson-Jackson" w:date="2021-06-09T21:06:00Z"/>
                <w:rFonts w:cstheme="minorHAnsi"/>
                <w:lang w:eastAsia="en-GB"/>
              </w:rPr>
            </w:pPr>
          </w:p>
          <w:p w14:paraId="756250AC" w14:textId="77777777" w:rsidR="00DE79B2" w:rsidRPr="006A3F04" w:rsidRDefault="00DE79B2" w:rsidP="00DE79B2">
            <w:pPr>
              <w:pStyle w:val="Tablelevel3"/>
              <w:ind w:left="337"/>
              <w:rPr>
                <w:rFonts w:ascii="Calibri" w:hAnsi="Calibri"/>
                <w:sz w:val="22"/>
                <w:szCs w:val="22"/>
                <w:lang w:eastAsia="en-GB"/>
              </w:rPr>
            </w:pPr>
          </w:p>
          <w:bookmarkEnd w:id="3304"/>
          <w:bookmarkEnd w:id="3305"/>
          <w:p w14:paraId="786E8143" w14:textId="41C381A1" w:rsidR="00E42319" w:rsidRPr="006A3F04" w:rsidRDefault="00E42319" w:rsidP="00342BDE">
            <w:pPr>
              <w:pStyle w:val="Tablelevel3"/>
              <w:ind w:left="337"/>
              <w:rPr>
                <w:rFonts w:ascii="Calibri" w:hAnsi="Calibri"/>
                <w:sz w:val="22"/>
                <w:szCs w:val="22"/>
                <w:lang w:eastAsia="en-GB"/>
              </w:rPr>
            </w:pPr>
          </w:p>
        </w:tc>
        <w:tc>
          <w:tcPr>
            <w:tcW w:w="2835" w:type="dxa"/>
            <w:shd w:val="clear" w:color="auto" w:fill="auto"/>
          </w:tcPr>
          <w:p w14:paraId="4261D543"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E3F30CC" w14:textId="77777777" w:rsidR="00E42319" w:rsidRPr="006A3F04" w:rsidRDefault="00E42319" w:rsidP="006039FF">
            <w:pPr>
              <w:pStyle w:val="Tablelevel1bold"/>
              <w:jc w:val="center"/>
              <w:rPr>
                <w:rFonts w:ascii="Calibri" w:hAnsi="Calibri"/>
                <w:b w:val="0"/>
                <w:sz w:val="22"/>
                <w:szCs w:val="22"/>
              </w:rPr>
            </w:pPr>
          </w:p>
        </w:tc>
      </w:tr>
      <w:tr w:rsidR="00E42319" w:rsidRPr="006A3F04" w14:paraId="2FD25119"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8AC76E2" w14:textId="7D85DA3F" w:rsidR="00E42319" w:rsidRPr="006A3F04" w:rsidRDefault="00E42319" w:rsidP="006039FF">
            <w:pPr>
              <w:pStyle w:val="Tablelevel2"/>
              <w:rPr>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59B20A"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B0FFFB9" w14:textId="77777777" w:rsidR="00E42319" w:rsidRPr="006A3F04" w:rsidRDefault="00E42319" w:rsidP="006039FF">
            <w:pPr>
              <w:pStyle w:val="Tablelevel1bold"/>
              <w:jc w:val="center"/>
              <w:rPr>
                <w:rFonts w:ascii="Calibri" w:hAnsi="Calibri"/>
                <w:b w:val="0"/>
                <w:sz w:val="22"/>
                <w:szCs w:val="22"/>
              </w:rPr>
            </w:pPr>
          </w:p>
        </w:tc>
      </w:tr>
      <w:tr w:rsidR="0046500C" w:rsidRPr="008A0F75" w14:paraId="5ED241DC" w14:textId="77777777" w:rsidTr="0046500C">
        <w:trPr>
          <w:cantSplit/>
          <w:jc w:val="center"/>
          <w:ins w:id="3340" w:author="Jillian Carson-Jackson" w:date="2021-01-31T17:20:00Z"/>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24C30BA" w14:textId="60A9C89D" w:rsidR="00CF346A" w:rsidRDefault="00CF346A" w:rsidP="00CD5C9F">
            <w:pPr>
              <w:pStyle w:val="Tablelevel1bold"/>
              <w:rPr>
                <w:ins w:id="3341" w:author="Jillian Carson-Jackson" w:date="2021-01-31T17:24:00Z"/>
                <w:rFonts w:ascii="Calibri" w:hAnsi="Calibri"/>
                <w:b w:val="0"/>
                <w:sz w:val="22"/>
                <w:szCs w:val="22"/>
              </w:rPr>
            </w:pPr>
            <w:ins w:id="3342" w:author="Jillian Carson-Jackson" w:date="2021-01-31T17:24:00Z">
              <w:r>
                <w:rPr>
                  <w:rFonts w:ascii="Calibri" w:hAnsi="Calibri"/>
                  <w:b w:val="0"/>
                  <w:sz w:val="22"/>
                  <w:szCs w:val="22"/>
                </w:rPr>
                <w:t xml:space="preserve">VHF Radio </w:t>
              </w:r>
            </w:ins>
          </w:p>
          <w:p w14:paraId="16736D79" w14:textId="0762BF29" w:rsidR="0046500C" w:rsidRDefault="0046500C" w:rsidP="00CF346A">
            <w:pPr>
              <w:pStyle w:val="Tablelevel1bold"/>
              <w:ind w:left="247"/>
              <w:rPr>
                <w:ins w:id="3343" w:author="Jillian Carson-Jackson" w:date="2021-01-31T17:21:00Z"/>
                <w:rFonts w:ascii="Calibri" w:hAnsi="Calibri"/>
                <w:b w:val="0"/>
                <w:sz w:val="22"/>
                <w:szCs w:val="22"/>
              </w:rPr>
            </w:pPr>
            <w:ins w:id="3344" w:author="Jillian Carson-Jackson" w:date="2021-01-31T17:20:00Z">
              <w:r w:rsidRPr="008A0F75">
                <w:rPr>
                  <w:rFonts w:ascii="Calibri" w:hAnsi="Calibri"/>
                  <w:b w:val="0"/>
                  <w:sz w:val="22"/>
                  <w:szCs w:val="22"/>
                </w:rPr>
                <w:t>Frequencies in the international VHF maritime mobile band</w:t>
              </w:r>
            </w:ins>
          </w:p>
          <w:p w14:paraId="5D5622D4" w14:textId="6CB6B06F" w:rsidR="0046500C" w:rsidRDefault="0046500C" w:rsidP="00CF346A">
            <w:pPr>
              <w:pStyle w:val="Tablelevel1bold"/>
              <w:ind w:left="247"/>
              <w:rPr>
                <w:ins w:id="3345" w:author="Jillian Carson-Jackson" w:date="2021-01-31T17:22:00Z"/>
                <w:rFonts w:ascii="Calibri" w:hAnsi="Calibri"/>
                <w:b w:val="0"/>
                <w:sz w:val="22"/>
                <w:szCs w:val="22"/>
              </w:rPr>
            </w:pPr>
            <w:ins w:id="3346" w:author="Jillian Carson-Jackson" w:date="2021-01-31T17:22:00Z">
              <w:r w:rsidRPr="0046500C">
                <w:rPr>
                  <w:rFonts w:ascii="Calibri" w:hAnsi="Calibri"/>
                  <w:b w:val="0"/>
                  <w:sz w:val="22"/>
                  <w:szCs w:val="22"/>
                </w:rPr>
                <w:t>Restrictions on the use of Radio Regulations (RR) Appendix S18 frequencies</w:t>
              </w:r>
            </w:ins>
          </w:p>
          <w:p w14:paraId="379B9048" w14:textId="60474579" w:rsidR="0055336C" w:rsidRPr="008A0F75" w:rsidRDefault="0055336C" w:rsidP="00CF346A">
            <w:pPr>
              <w:pStyle w:val="Tablelevel1bold"/>
              <w:ind w:left="247"/>
              <w:rPr>
                <w:ins w:id="3347" w:author="Jillian Carson-Jackson" w:date="2021-01-31T17:20:00Z"/>
                <w:rFonts w:ascii="Calibri" w:hAnsi="Calibri"/>
                <w:b w:val="0"/>
                <w:sz w:val="22"/>
                <w:szCs w:val="22"/>
              </w:rPr>
            </w:pPr>
            <w:ins w:id="3348" w:author="Jillian Carson-Jackson" w:date="2021-01-31T17:22:00Z">
              <w:r>
                <w:rPr>
                  <w:rFonts w:ascii="Calibri" w:hAnsi="Calibri"/>
                  <w:b w:val="0"/>
                  <w:sz w:val="22"/>
                  <w:szCs w:val="22"/>
                </w:rPr>
                <w:t xml:space="preserve">VHF </w:t>
              </w:r>
            </w:ins>
            <w:ins w:id="3349" w:author="Jillian Carson-Jackson" w:date="2021-01-31T17:23:00Z">
              <w:r>
                <w:rPr>
                  <w:rFonts w:ascii="Calibri" w:hAnsi="Calibri"/>
                  <w:b w:val="0"/>
                  <w:sz w:val="22"/>
                  <w:szCs w:val="22"/>
                </w:rPr>
                <w:t>benefits/limitations (including interference and range)</w:t>
              </w:r>
            </w:ins>
          </w:p>
          <w:p w14:paraId="1A1462DE" w14:textId="77777777" w:rsidR="0046500C" w:rsidRDefault="0046500C" w:rsidP="00CF346A">
            <w:pPr>
              <w:pStyle w:val="Tablelevel1bold"/>
              <w:ind w:left="247"/>
              <w:rPr>
                <w:ins w:id="3350" w:author="Jillian Carson-Jackson" w:date="2021-01-31T17:22:00Z"/>
                <w:rFonts w:ascii="Calibri" w:hAnsi="Calibri"/>
                <w:b w:val="0"/>
                <w:sz w:val="22"/>
                <w:szCs w:val="22"/>
              </w:rPr>
            </w:pPr>
            <w:ins w:id="3351" w:author="Jillian Carson-Jackson" w:date="2021-01-31T17:22:00Z">
              <w:r w:rsidRPr="00E5002E">
                <w:rPr>
                  <w:rFonts w:ascii="Calibri" w:hAnsi="Calibri"/>
                  <w:b w:val="0"/>
                  <w:sz w:val="22"/>
                  <w:szCs w:val="22"/>
                </w:rPr>
                <w:t>Operation of radio equipment</w:t>
              </w:r>
              <w:r>
                <w:rPr>
                  <w:rFonts w:ascii="Calibri" w:hAnsi="Calibri"/>
                  <w:b w:val="0"/>
                  <w:sz w:val="22"/>
                  <w:szCs w:val="22"/>
                </w:rPr>
                <w:t xml:space="preserve"> </w:t>
              </w:r>
            </w:ins>
          </w:p>
          <w:p w14:paraId="2D61397C" w14:textId="77777777" w:rsidR="006C7F1F" w:rsidRPr="007E1B75" w:rsidRDefault="006C7F1F" w:rsidP="006C7F1F">
            <w:pPr>
              <w:pStyle w:val="Tabletext"/>
              <w:spacing w:before="0" w:after="0"/>
              <w:ind w:left="877" w:right="0"/>
              <w:rPr>
                <w:ins w:id="3352" w:author="Jillian Carson-Jackson" w:date="2021-06-09T21:18:00Z"/>
                <w:rFonts w:cstheme="minorHAnsi"/>
                <w:szCs w:val="20"/>
              </w:rPr>
            </w:pPr>
            <w:ins w:id="3353" w:author="Jillian Carson-Jackson" w:date="2021-06-09T21:18:00Z">
              <w:r w:rsidRPr="007E1B75">
                <w:rPr>
                  <w:rFonts w:cstheme="minorHAnsi"/>
                  <w:szCs w:val="20"/>
                </w:rPr>
                <w:t>Frequency Channels</w:t>
              </w:r>
            </w:ins>
          </w:p>
          <w:p w14:paraId="0DC6EC2B" w14:textId="513B37D8" w:rsidR="006C7F1F" w:rsidRDefault="006C7F1F" w:rsidP="006C7F1F">
            <w:pPr>
              <w:pStyle w:val="Tabletext"/>
              <w:spacing w:before="0" w:after="0"/>
              <w:ind w:left="1687"/>
              <w:rPr>
                <w:ins w:id="3354" w:author="Jillian Carson-Jackson" w:date="2021-06-09T21:19:00Z"/>
                <w:rFonts w:cstheme="minorHAnsi"/>
                <w:szCs w:val="20"/>
              </w:rPr>
            </w:pPr>
            <w:ins w:id="3355" w:author="Jillian Carson-Jackson" w:date="2021-06-09T21:19:00Z">
              <w:r w:rsidRPr="007E1B75">
                <w:rPr>
                  <w:rFonts w:cstheme="minorHAnsi"/>
                  <w:szCs w:val="20"/>
                </w:rPr>
                <w:t>Working</w:t>
              </w:r>
            </w:ins>
            <w:ins w:id="3356" w:author="Jillian Carson-Jackson" w:date="2021-06-09T21:20:00Z">
              <w:r>
                <w:rPr>
                  <w:rFonts w:cstheme="minorHAnsi"/>
                  <w:szCs w:val="20"/>
                </w:rPr>
                <w:t xml:space="preserve"> frequencies</w:t>
              </w:r>
            </w:ins>
          </w:p>
          <w:p w14:paraId="05E70685" w14:textId="437DB871" w:rsidR="006C7F1F" w:rsidRPr="007E1B75" w:rsidRDefault="006C7F1F" w:rsidP="006C7F1F">
            <w:pPr>
              <w:pStyle w:val="Tabletext"/>
              <w:spacing w:before="0" w:after="0"/>
              <w:ind w:left="1687"/>
              <w:rPr>
                <w:ins w:id="3357" w:author="Jillian Carson-Jackson" w:date="2021-06-09T21:18:00Z"/>
                <w:rFonts w:cstheme="minorHAnsi"/>
                <w:szCs w:val="20"/>
              </w:rPr>
            </w:pPr>
            <w:ins w:id="3358" w:author="Jillian Carson-Jackson" w:date="2021-06-09T21:18:00Z">
              <w:r w:rsidRPr="007E1B75">
                <w:rPr>
                  <w:rFonts w:cstheme="minorHAnsi"/>
                  <w:szCs w:val="20"/>
                </w:rPr>
                <w:t xml:space="preserve">Simplex </w:t>
              </w:r>
            </w:ins>
          </w:p>
          <w:p w14:paraId="0AF1BFD6" w14:textId="77777777" w:rsidR="006C7F1F" w:rsidRPr="007E1B75" w:rsidRDefault="006C7F1F" w:rsidP="006C7F1F">
            <w:pPr>
              <w:pStyle w:val="Tabletext"/>
              <w:spacing w:before="0" w:after="0"/>
              <w:ind w:left="1687"/>
              <w:rPr>
                <w:ins w:id="3359" w:author="Jillian Carson-Jackson" w:date="2021-06-09T21:18:00Z"/>
                <w:rFonts w:cstheme="minorHAnsi"/>
                <w:szCs w:val="20"/>
              </w:rPr>
            </w:pPr>
            <w:ins w:id="3360" w:author="Jillian Carson-Jackson" w:date="2021-06-09T21:18:00Z">
              <w:r w:rsidRPr="007E1B75">
                <w:rPr>
                  <w:rFonts w:cstheme="minorHAnsi"/>
                  <w:szCs w:val="20"/>
                </w:rPr>
                <w:t>Semi duplex</w:t>
              </w:r>
            </w:ins>
          </w:p>
          <w:p w14:paraId="77592BF6" w14:textId="2BD20BAB" w:rsidR="006C7F1F" w:rsidRPr="007E1B75" w:rsidRDefault="006C7F1F" w:rsidP="006C7F1F">
            <w:pPr>
              <w:pStyle w:val="Tabletext"/>
              <w:spacing w:before="0" w:after="0"/>
              <w:ind w:left="1687" w:right="0"/>
              <w:rPr>
                <w:ins w:id="3361" w:author="Jillian Carson-Jackson" w:date="2021-06-09T21:18:00Z"/>
                <w:rFonts w:cstheme="minorHAnsi"/>
                <w:szCs w:val="20"/>
              </w:rPr>
            </w:pPr>
            <w:ins w:id="3362" w:author="Jillian Carson-Jackson" w:date="2021-06-09T21:18:00Z">
              <w:r w:rsidRPr="007E1B75">
                <w:rPr>
                  <w:rFonts w:cstheme="minorHAnsi"/>
                  <w:szCs w:val="20"/>
                </w:rPr>
                <w:t xml:space="preserve">Duplex </w:t>
              </w:r>
            </w:ins>
          </w:p>
          <w:p w14:paraId="32F8778D" w14:textId="77777777" w:rsidR="006C7F1F" w:rsidRPr="007E1B75" w:rsidRDefault="006C7F1F" w:rsidP="006C7F1F">
            <w:pPr>
              <w:pStyle w:val="Tabletext"/>
              <w:spacing w:before="0" w:after="0"/>
              <w:ind w:left="877" w:right="0"/>
              <w:rPr>
                <w:ins w:id="3363" w:author="Jillian Carson-Jackson" w:date="2021-06-09T21:18:00Z"/>
                <w:rFonts w:cstheme="minorHAnsi"/>
                <w:szCs w:val="20"/>
              </w:rPr>
            </w:pPr>
            <w:ins w:id="3364" w:author="Jillian Carson-Jackson" w:date="2021-06-09T21:18:00Z">
              <w:r w:rsidRPr="007E1B75">
                <w:rPr>
                  <w:rFonts w:cstheme="minorHAnsi"/>
                  <w:szCs w:val="20"/>
                </w:rPr>
                <w:t>Distress, safety and calling frequencies</w:t>
              </w:r>
            </w:ins>
          </w:p>
          <w:p w14:paraId="010F2761" w14:textId="77777777" w:rsidR="006C7F1F" w:rsidRPr="007E1B75" w:rsidRDefault="006C7F1F" w:rsidP="006C7F1F">
            <w:pPr>
              <w:pStyle w:val="Tabletext"/>
              <w:spacing w:before="0" w:after="0"/>
              <w:ind w:left="877"/>
              <w:rPr>
                <w:ins w:id="3365" w:author="Jillian Carson-Jackson" w:date="2021-06-09T21:18:00Z"/>
                <w:rFonts w:cstheme="minorHAnsi"/>
                <w:szCs w:val="20"/>
              </w:rPr>
            </w:pPr>
            <w:ins w:id="3366" w:author="Jillian Carson-Jackson" w:date="2021-06-09T21:18:00Z">
              <w:r w:rsidRPr="007E1B75">
                <w:rPr>
                  <w:rFonts w:cstheme="minorHAnsi"/>
                  <w:szCs w:val="20"/>
                </w:rPr>
                <w:t>Principles, controls and operation of VHF</w:t>
              </w:r>
            </w:ins>
          </w:p>
          <w:p w14:paraId="3D666ED5" w14:textId="77777777" w:rsidR="006C7F1F" w:rsidRPr="007E1B75" w:rsidRDefault="006C7F1F" w:rsidP="006C7F1F">
            <w:pPr>
              <w:pStyle w:val="Tabletext"/>
              <w:spacing w:before="0" w:after="0"/>
              <w:ind w:left="1777"/>
              <w:rPr>
                <w:ins w:id="3367" w:author="Jillian Carson-Jackson" w:date="2021-06-09T21:18:00Z"/>
                <w:rFonts w:cstheme="minorHAnsi"/>
                <w:szCs w:val="20"/>
              </w:rPr>
            </w:pPr>
            <w:ins w:id="3368" w:author="Jillian Carson-Jackson" w:date="2021-06-09T21:18:00Z">
              <w:r w:rsidRPr="007E1B75">
                <w:rPr>
                  <w:rFonts w:cstheme="minorHAnsi"/>
                  <w:szCs w:val="20"/>
                </w:rPr>
                <w:t>Channel spacing</w:t>
              </w:r>
            </w:ins>
          </w:p>
          <w:p w14:paraId="1DB6BCDF" w14:textId="77777777" w:rsidR="006C7F1F" w:rsidRPr="007E1B75" w:rsidRDefault="006C7F1F" w:rsidP="006C7F1F">
            <w:pPr>
              <w:pStyle w:val="Tabletext"/>
              <w:spacing w:before="0" w:after="0"/>
              <w:ind w:left="1777"/>
              <w:rPr>
                <w:ins w:id="3369" w:author="Jillian Carson-Jackson" w:date="2021-06-09T21:18:00Z"/>
                <w:rFonts w:cstheme="minorHAnsi"/>
                <w:szCs w:val="20"/>
              </w:rPr>
            </w:pPr>
            <w:ins w:id="3370" w:author="Jillian Carson-Jackson" w:date="2021-06-09T21:18:00Z">
              <w:r w:rsidRPr="007E1B75">
                <w:rPr>
                  <w:rFonts w:cstheme="minorHAnsi"/>
                  <w:szCs w:val="20"/>
                </w:rPr>
                <w:t>Modulation</w:t>
              </w:r>
            </w:ins>
          </w:p>
          <w:p w14:paraId="06786DA3" w14:textId="77777777" w:rsidR="006C7F1F" w:rsidRDefault="006C7F1F" w:rsidP="006C7F1F">
            <w:pPr>
              <w:pStyle w:val="CommentText"/>
              <w:ind w:left="1777"/>
              <w:rPr>
                <w:ins w:id="3371" w:author="Jillian Carson-Jackson" w:date="2021-06-09T21:18:00Z"/>
              </w:rPr>
            </w:pPr>
            <w:ins w:id="3372" w:author="Jillian Carson-Jackson" w:date="2021-06-09T21:18:00Z">
              <w:r w:rsidRPr="007E1B75">
                <w:rPr>
                  <w:rFonts w:cstheme="minorHAnsi"/>
                  <w:szCs w:val="20"/>
                </w:rPr>
                <w:t>Range</w:t>
              </w:r>
            </w:ins>
          </w:p>
          <w:p w14:paraId="5512C9A6" w14:textId="77777777" w:rsidR="006C7F1F" w:rsidRDefault="006C7F1F" w:rsidP="006C7F1F">
            <w:pPr>
              <w:pStyle w:val="CommentText"/>
              <w:rPr>
                <w:ins w:id="3373" w:author="Jillian Carson-Jackson" w:date="2021-06-09T21:18:00Z"/>
              </w:rPr>
            </w:pPr>
          </w:p>
          <w:p w14:paraId="4CCED16D" w14:textId="77777777" w:rsidR="006C7F1F" w:rsidRDefault="006C7F1F" w:rsidP="006C7F1F">
            <w:pPr>
              <w:pStyle w:val="CommentText"/>
              <w:numPr>
                <w:ilvl w:val="0"/>
                <w:numId w:val="58"/>
              </w:numPr>
              <w:rPr>
                <w:ins w:id="3374" w:author="Jillian Carson-Jackson" w:date="2021-06-09T21:18:00Z"/>
              </w:rPr>
            </w:pPr>
            <w:ins w:id="3375" w:author="Jillian Carson-Jackson" w:date="2021-06-09T21:18:00Z">
              <w:r>
                <w:t>Limitations</w:t>
              </w:r>
            </w:ins>
          </w:p>
          <w:p w14:paraId="3545208F" w14:textId="77777777" w:rsidR="006C7F1F" w:rsidRDefault="006C7F1F" w:rsidP="006C7F1F">
            <w:pPr>
              <w:pStyle w:val="CommentText"/>
              <w:rPr>
                <w:ins w:id="3376" w:author="Jillian Carson-Jackson" w:date="2021-06-09T21:18:00Z"/>
              </w:rPr>
            </w:pPr>
            <w:ins w:id="3377" w:author="Jillian Carson-Jackson" w:date="2021-06-09T21:18:00Z">
              <w:r w:rsidRPr="00922EFC">
                <w:t>Equipment failure and channel saturation</w:t>
              </w:r>
            </w:ins>
          </w:p>
          <w:p w14:paraId="653B8A01" w14:textId="715C59CF" w:rsidR="0046500C" w:rsidRDefault="0046500C" w:rsidP="00CF346A">
            <w:pPr>
              <w:pStyle w:val="Tablelevel1bold"/>
              <w:ind w:left="247"/>
              <w:rPr>
                <w:ins w:id="3378" w:author="Jillian Carson-Jackson" w:date="2021-06-09T21:18:00Z"/>
                <w:rFonts w:ascii="Calibri" w:hAnsi="Calibri"/>
                <w:b w:val="0"/>
                <w:sz w:val="22"/>
                <w:szCs w:val="22"/>
              </w:rPr>
            </w:pPr>
          </w:p>
          <w:p w14:paraId="63ED1136" w14:textId="77777777" w:rsidR="0046500C" w:rsidRPr="0046500C" w:rsidRDefault="0046500C" w:rsidP="00CF346A">
            <w:pPr>
              <w:pStyle w:val="Tablelevel1bold"/>
              <w:ind w:left="247"/>
              <w:rPr>
                <w:ins w:id="3379" w:author="Jillian Carson-Jackson" w:date="2021-01-31T17:20:00Z"/>
                <w:rFonts w:ascii="Calibri" w:hAnsi="Calibri"/>
                <w:b w:val="0"/>
                <w:sz w:val="22"/>
                <w:szCs w:val="22"/>
              </w:rPr>
            </w:pPr>
            <w:ins w:id="3380" w:author="Jillian Carson-Jackson" w:date="2021-01-31T17:20:00Z">
              <w:r w:rsidRPr="0046500C">
                <w:rPr>
                  <w:rFonts w:ascii="Calibri" w:hAnsi="Calibri"/>
                  <w:b w:val="0"/>
                  <w:sz w:val="22"/>
                  <w:szCs w:val="22"/>
                </w:rPr>
                <w:t>DSC</w:t>
              </w:r>
            </w:ins>
          </w:p>
          <w:p w14:paraId="108EE5A1" w14:textId="5AD82B45" w:rsidR="0046500C" w:rsidRPr="0046500C" w:rsidRDefault="0046500C" w:rsidP="0046500C">
            <w:pPr>
              <w:pStyle w:val="Tablelevel1bold"/>
              <w:rPr>
                <w:ins w:id="3381" w:author="Jillian Carson-Jackson" w:date="2021-01-31T17:20:00Z"/>
                <w:rFonts w:ascii="Calibri" w:hAnsi="Calibri"/>
                <w:b w:val="0"/>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50BFB26" w14:textId="77777777" w:rsidR="0046500C" w:rsidRPr="0046500C" w:rsidRDefault="0046500C" w:rsidP="0046500C">
            <w:pPr>
              <w:pStyle w:val="Tablelevel1bold"/>
              <w:rPr>
                <w:ins w:id="3382" w:author="Jillian Carson-Jackson" w:date="2021-01-31T17:20:00Z"/>
                <w:rFonts w:ascii="Calibri" w:hAnsi="Calibri"/>
                <w:b w:val="0"/>
                <w:sz w:val="22"/>
                <w:szCs w:val="22"/>
              </w:rPr>
            </w:pPr>
            <w:ins w:id="3383" w:author="Jillian Carson-Jackson" w:date="2021-01-31T17:20:00Z">
              <w:r w:rsidRPr="0046500C">
                <w:rPr>
                  <w:rFonts w:ascii="Calibri" w:hAnsi="Calibri"/>
                  <w:b w:val="0"/>
                  <w:sz w:val="22"/>
                  <w:szCs w:val="22"/>
                </w:rPr>
                <w:t>R10, Appendix S18</w:t>
              </w:r>
            </w:ins>
          </w:p>
          <w:p w14:paraId="47AEBA58" w14:textId="77777777" w:rsidR="0046500C" w:rsidRPr="0046500C" w:rsidRDefault="0046500C" w:rsidP="0046500C">
            <w:pPr>
              <w:pStyle w:val="Tablelevel1bold"/>
              <w:rPr>
                <w:ins w:id="3384" w:author="Jillian Carson-Jackson" w:date="2021-01-31T17:20: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52F9E22" w14:textId="77777777" w:rsidR="0046500C" w:rsidRPr="0046500C" w:rsidRDefault="0046500C" w:rsidP="0046500C">
            <w:pPr>
              <w:pStyle w:val="Tablelevel1bold"/>
              <w:rPr>
                <w:ins w:id="3385" w:author="Jillian Carson-Jackson" w:date="2021-01-31T17:20:00Z"/>
                <w:rFonts w:ascii="Calibri" w:hAnsi="Calibri"/>
                <w:b w:val="0"/>
                <w:sz w:val="22"/>
                <w:szCs w:val="22"/>
              </w:rPr>
            </w:pPr>
          </w:p>
        </w:tc>
      </w:tr>
      <w:tr w:rsidR="00364950" w:rsidRPr="006A3F04" w14:paraId="6F28BF87" w14:textId="77777777" w:rsidTr="00A30E7D">
        <w:trPr>
          <w:cantSplit/>
          <w:jc w:val="center"/>
          <w:ins w:id="3386" w:author="Jillian Carson-Jackson" w:date="2021-01-31T17:12:00Z"/>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C6617C8" w14:textId="77777777" w:rsidR="00364950" w:rsidRDefault="00364950" w:rsidP="006039FF">
            <w:pPr>
              <w:pStyle w:val="Tablelevel1bold"/>
              <w:rPr>
                <w:ins w:id="3387" w:author="Jillian Carson-Jackson" w:date="2021-01-31T17:12:00Z"/>
                <w:rFonts w:ascii="Calibri" w:hAnsi="Calibri"/>
                <w:b w:val="0"/>
                <w:sz w:val="22"/>
                <w:szCs w:val="22"/>
              </w:rPr>
            </w:pPr>
            <w:ins w:id="3388" w:author="Jillian Carson-Jackson" w:date="2021-01-31T17:12:00Z">
              <w:r>
                <w:rPr>
                  <w:rFonts w:ascii="Calibri" w:hAnsi="Calibri"/>
                  <w:b w:val="0"/>
                  <w:sz w:val="22"/>
                  <w:szCs w:val="22"/>
                </w:rPr>
                <w:t xml:space="preserve">Automatic Identification System (AIS) </w:t>
              </w:r>
            </w:ins>
          </w:p>
          <w:p w14:paraId="133F2F72" w14:textId="344BA2ED" w:rsidR="0046500C" w:rsidRPr="0046500C" w:rsidRDefault="0046500C" w:rsidP="0046500C">
            <w:pPr>
              <w:pStyle w:val="Tablelevel1bold"/>
              <w:ind w:left="247"/>
              <w:rPr>
                <w:ins w:id="3389" w:author="Jillian Carson-Jackson" w:date="2021-01-31T17:21:00Z"/>
                <w:rFonts w:ascii="Calibri" w:hAnsi="Calibri"/>
                <w:b w:val="0"/>
                <w:sz w:val="22"/>
                <w:szCs w:val="22"/>
              </w:rPr>
            </w:pPr>
            <w:ins w:id="3390" w:author="Jillian Carson-Jackson" w:date="2021-01-31T17:21:00Z">
              <w:r w:rsidRPr="0046500C">
                <w:rPr>
                  <w:rFonts w:ascii="Calibri" w:hAnsi="Calibri"/>
                  <w:b w:val="0"/>
                  <w:sz w:val="22"/>
                  <w:szCs w:val="22"/>
                </w:rPr>
                <w:t>Introduction to AIS</w:t>
              </w:r>
            </w:ins>
            <w:ins w:id="3391" w:author="Jillian Carson-Jackson" w:date="2021-06-09T21:02:00Z">
              <w:r w:rsidR="00B81F33">
                <w:rPr>
                  <w:rFonts w:ascii="Calibri" w:hAnsi="Calibri"/>
                  <w:b w:val="0"/>
                  <w:sz w:val="22"/>
                  <w:szCs w:val="22"/>
                </w:rPr>
                <w:t>, including Satellite AIS</w:t>
              </w:r>
            </w:ins>
          </w:p>
          <w:p w14:paraId="0265F85F" w14:textId="77777777" w:rsidR="00364950" w:rsidRPr="00E6723E" w:rsidRDefault="00E6723E" w:rsidP="00E6723E">
            <w:pPr>
              <w:pStyle w:val="Tablelevel1bold"/>
              <w:ind w:left="247"/>
              <w:rPr>
                <w:ins w:id="3392" w:author="Jillian Carson-Jackson" w:date="2021-01-31T17:13:00Z"/>
                <w:rFonts w:ascii="Calibri" w:hAnsi="Calibri"/>
                <w:b w:val="0"/>
                <w:bCs/>
                <w:sz w:val="22"/>
                <w:szCs w:val="22"/>
              </w:rPr>
            </w:pPr>
            <w:ins w:id="3393" w:author="Jillian Carson-Jackson" w:date="2021-01-31T17:13:00Z">
              <w:r w:rsidRPr="00E6723E">
                <w:rPr>
                  <w:rFonts w:ascii="Calibri" w:hAnsi="Calibri"/>
                  <w:b w:val="0"/>
                  <w:bCs/>
                  <w:sz w:val="22"/>
                  <w:szCs w:val="22"/>
                </w:rPr>
                <w:t>Modes of operation of AIS</w:t>
              </w:r>
            </w:ins>
          </w:p>
          <w:p w14:paraId="5DC9B367" w14:textId="33B2424E" w:rsidR="00E6723E" w:rsidRDefault="00E6723E" w:rsidP="00E6723E">
            <w:pPr>
              <w:pStyle w:val="Tablelevel1bold"/>
              <w:ind w:left="247"/>
              <w:rPr>
                <w:ins w:id="3394" w:author="Jillian Carson-Jackson" w:date="2021-01-31T17:21:00Z"/>
                <w:rFonts w:ascii="Calibri" w:hAnsi="Calibri"/>
                <w:b w:val="0"/>
                <w:bCs/>
                <w:sz w:val="22"/>
                <w:szCs w:val="22"/>
              </w:rPr>
            </w:pPr>
            <w:ins w:id="3395" w:author="Jillian Carson-Jackson" w:date="2021-01-31T17:13:00Z">
              <w:r w:rsidRPr="00E6723E">
                <w:rPr>
                  <w:rFonts w:ascii="Calibri" w:hAnsi="Calibri"/>
                  <w:b w:val="0"/>
                  <w:bCs/>
                  <w:sz w:val="22"/>
                  <w:szCs w:val="22"/>
                </w:rPr>
                <w:t>Benefits / limitations</w:t>
              </w:r>
            </w:ins>
          </w:p>
          <w:p w14:paraId="16B13ADD" w14:textId="07CAD7F1" w:rsidR="0046500C" w:rsidRPr="006A3F04" w:rsidRDefault="0046500C" w:rsidP="0046500C">
            <w:pPr>
              <w:pStyle w:val="Tablelevel1bold"/>
              <w:ind w:left="247"/>
              <w:rPr>
                <w:ins w:id="3396" w:author="Jillian Carson-Jackson" w:date="2021-01-31T17:12:00Z"/>
                <w:rFonts w:ascii="Calibri" w:hAnsi="Calibri"/>
                <w:b w:val="0"/>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82BE82F" w14:textId="77777777" w:rsidR="00364950" w:rsidRPr="006A3F04" w:rsidRDefault="00364950" w:rsidP="006039FF">
            <w:pPr>
              <w:pStyle w:val="Tablelevel1bold"/>
              <w:jc w:val="center"/>
              <w:rPr>
                <w:ins w:id="3397" w:author="Jillian Carson-Jackson" w:date="2021-01-31T17:12: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77719E2" w14:textId="77777777" w:rsidR="00364950" w:rsidRPr="006A3F04" w:rsidRDefault="00364950" w:rsidP="006039FF">
            <w:pPr>
              <w:pStyle w:val="Tablelevel1bold"/>
              <w:jc w:val="center"/>
              <w:rPr>
                <w:ins w:id="3398" w:author="Jillian Carson-Jackson" w:date="2021-01-31T17:12:00Z"/>
                <w:rFonts w:ascii="Calibri" w:hAnsi="Calibri"/>
                <w:b w:val="0"/>
                <w:sz w:val="22"/>
                <w:szCs w:val="22"/>
              </w:rPr>
            </w:pPr>
          </w:p>
        </w:tc>
      </w:tr>
      <w:tr w:rsidR="00E42319" w:rsidRPr="006A3F04" w14:paraId="6FFA0980"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327DED59" w14:textId="6BD81317" w:rsidR="00E42319" w:rsidRPr="006A3F04" w:rsidRDefault="00E42319" w:rsidP="006039FF">
            <w:pPr>
              <w:pStyle w:val="Tablelevel1bold"/>
              <w:rPr>
                <w:rFonts w:ascii="Calibri" w:hAnsi="Calibri"/>
                <w:b w:val="0"/>
                <w:sz w:val="22"/>
                <w:szCs w:val="22"/>
              </w:rPr>
            </w:pPr>
            <w:bookmarkStart w:id="3399" w:name="_Toc446917316"/>
            <w:bookmarkStart w:id="3400" w:name="_Toc111617415"/>
            <w:del w:id="3401" w:author="Jillian Carson-Jackson" w:date="2021-01-31T17:06:00Z">
              <w:r w:rsidRPr="006A3F04" w:rsidDel="00342BDE">
                <w:rPr>
                  <w:rFonts w:ascii="Calibri" w:hAnsi="Calibri"/>
                  <w:b w:val="0"/>
                  <w:sz w:val="22"/>
                  <w:szCs w:val="22"/>
                </w:rPr>
                <w:delText>Describe the function and different types of video equipmen</w:delText>
              </w:r>
              <w:commentRangeStart w:id="3402"/>
              <w:r w:rsidRPr="006A3F04" w:rsidDel="00342BDE">
                <w:rPr>
                  <w:rFonts w:ascii="Calibri" w:hAnsi="Calibri"/>
                  <w:b w:val="0"/>
                  <w:sz w:val="22"/>
                  <w:szCs w:val="22"/>
                </w:rPr>
                <w:delText>t</w:delText>
              </w:r>
            </w:del>
            <w:bookmarkEnd w:id="3399"/>
            <w:bookmarkEnd w:id="3400"/>
            <w:ins w:id="3403" w:author="Jillian Carson-Jackson" w:date="2021-01-31T17:06:00Z">
              <w:r w:rsidR="00342BDE">
                <w:rPr>
                  <w:rFonts w:ascii="Calibri" w:hAnsi="Calibri"/>
                  <w:b w:val="0"/>
                  <w:sz w:val="22"/>
                  <w:szCs w:val="22"/>
                </w:rPr>
                <w:t>CCTV</w:t>
              </w:r>
            </w:ins>
            <w:commentRangeEnd w:id="3402"/>
            <w:ins w:id="3404" w:author="Jillian Carson-Jackson" w:date="2021-05-19T19:28:00Z">
              <w:r w:rsidR="001E42D2">
                <w:rPr>
                  <w:rStyle w:val="CommentReference"/>
                  <w:rFonts w:asciiTheme="minorHAnsi" w:eastAsiaTheme="minorHAnsi" w:hAnsiTheme="minorHAnsi"/>
                  <w:b w:val="0"/>
                </w:rPr>
                <w:commentReference w:id="3402"/>
              </w:r>
            </w:ins>
          </w:p>
          <w:p w14:paraId="4BB1CD4E" w14:textId="77777777" w:rsidR="00707888" w:rsidRDefault="00707888" w:rsidP="006039FF">
            <w:pPr>
              <w:pStyle w:val="Tablelevel2"/>
              <w:tabs>
                <w:tab w:val="center" w:pos="4482"/>
              </w:tabs>
              <w:rPr>
                <w:ins w:id="3405" w:author="Jillian Carson-Jackson" w:date="2021-06-09T21:24:00Z"/>
                <w:rFonts w:ascii="Calibri" w:hAnsi="Calibri"/>
                <w:sz w:val="22"/>
                <w:szCs w:val="22"/>
              </w:rPr>
            </w:pPr>
          </w:p>
          <w:p w14:paraId="24072AD4" w14:textId="3FC034AE" w:rsidR="00E42319" w:rsidRPr="006A3F04" w:rsidRDefault="00E42319" w:rsidP="006039FF">
            <w:pPr>
              <w:pStyle w:val="Tablelevel2"/>
              <w:tabs>
                <w:tab w:val="center" w:pos="4482"/>
              </w:tabs>
              <w:rPr>
                <w:rFonts w:ascii="Calibri" w:hAnsi="Calibri"/>
                <w:sz w:val="22"/>
                <w:szCs w:val="22"/>
              </w:rPr>
            </w:pPr>
            <w:r w:rsidRPr="006A3F04">
              <w:rPr>
                <w:rFonts w:ascii="Calibri" w:hAnsi="Calibri"/>
                <w:sz w:val="22"/>
                <w:szCs w:val="22"/>
              </w:rPr>
              <w:t>Close circuit (CCTV)</w:t>
            </w:r>
          </w:p>
          <w:p w14:paraId="4202C30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Low light (LLTV)</w:t>
            </w:r>
          </w:p>
          <w:p w14:paraId="7F00F6B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Infra-red</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3052756"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7C30740" w14:textId="77777777" w:rsidR="00E42319" w:rsidRPr="006A3F04" w:rsidRDefault="00E42319" w:rsidP="006039FF">
            <w:pPr>
              <w:pStyle w:val="Tablelevel1bold"/>
              <w:jc w:val="center"/>
              <w:rPr>
                <w:rFonts w:ascii="Calibri" w:hAnsi="Calibri"/>
                <w:b w:val="0"/>
                <w:sz w:val="22"/>
                <w:szCs w:val="22"/>
              </w:rPr>
            </w:pPr>
          </w:p>
        </w:tc>
      </w:tr>
      <w:tr w:rsidR="00E42319" w:rsidRPr="006A3F04" w14:paraId="3B5034CD"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E5A52D3" w14:textId="621FC65C" w:rsidR="00E42319" w:rsidRPr="006A3F04" w:rsidRDefault="00E42319" w:rsidP="00DB6E1E">
            <w:pPr>
              <w:pStyle w:val="Tablelevel1bold"/>
              <w:rPr>
                <w:rFonts w:ascii="Calibri" w:hAnsi="Calibri"/>
                <w:b w:val="0"/>
                <w: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A286962"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B5F8A7A" w14:textId="77777777" w:rsidR="00E42319" w:rsidRPr="006A3F04" w:rsidRDefault="00E42319" w:rsidP="006039FF">
            <w:pPr>
              <w:pStyle w:val="Tablelevel1bold"/>
              <w:jc w:val="center"/>
              <w:rPr>
                <w:rFonts w:ascii="Calibri" w:hAnsi="Calibri"/>
                <w:b w:val="0"/>
                <w:sz w:val="22"/>
                <w:szCs w:val="22"/>
              </w:rPr>
            </w:pPr>
          </w:p>
        </w:tc>
      </w:tr>
      <w:tr w:rsidR="00E42319" w:rsidRPr="006A3F04" w14:paraId="4E690BF7"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0F066515" w14:textId="4103048A" w:rsidR="00E42319" w:rsidRPr="006A3F04" w:rsidRDefault="00E42319" w:rsidP="006039FF">
            <w:pPr>
              <w:pStyle w:val="Tablelevel1bold"/>
              <w:rPr>
                <w:rFonts w:ascii="Calibri" w:hAnsi="Calibri"/>
                <w:b w:val="0"/>
                <w:sz w:val="22"/>
                <w:szCs w:val="22"/>
              </w:rPr>
            </w:pPr>
            <w:bookmarkStart w:id="3406" w:name="_Toc446917318"/>
            <w:bookmarkStart w:id="3407" w:name="_Toc111617417"/>
            <w:del w:id="3408" w:author="Jillian Carson-Jackson" w:date="2021-01-31T17:07:00Z">
              <w:r w:rsidRPr="006A3F04" w:rsidDel="00342BDE">
                <w:rPr>
                  <w:rFonts w:ascii="Calibri" w:hAnsi="Calibri"/>
                  <w:b w:val="0"/>
                  <w:sz w:val="22"/>
                  <w:szCs w:val="22"/>
                </w:rPr>
                <w:delText xml:space="preserve">Describe the application of </w:delText>
              </w:r>
            </w:del>
            <w:r w:rsidRPr="006A3F04">
              <w:rPr>
                <w:rFonts w:ascii="Calibri" w:hAnsi="Calibri"/>
                <w:b w:val="0"/>
                <w:sz w:val="22"/>
                <w:szCs w:val="22"/>
              </w:rPr>
              <w:t xml:space="preserve">meteorological and </w:t>
            </w:r>
            <w:del w:id="3409" w:author="Jillian Carson-Jackson" w:date="2021-06-09T21:31:00Z">
              <w:r w:rsidRPr="006A3F04" w:rsidDel="00DB665E">
                <w:rPr>
                  <w:rFonts w:ascii="Calibri" w:hAnsi="Calibri"/>
                  <w:b w:val="0"/>
                  <w:sz w:val="22"/>
                  <w:szCs w:val="22"/>
                </w:rPr>
                <w:delText xml:space="preserve">hydrological </w:delText>
              </w:r>
            </w:del>
            <w:ins w:id="3410" w:author="Jillian Carson-Jackson" w:date="2021-06-09T21:31:00Z">
              <w:r w:rsidR="00DB665E" w:rsidRPr="006A3F04">
                <w:rPr>
                  <w:rFonts w:ascii="Calibri" w:hAnsi="Calibri"/>
                  <w:b w:val="0"/>
                  <w:sz w:val="22"/>
                  <w:szCs w:val="22"/>
                </w:rPr>
                <w:t>hydro</w:t>
              </w:r>
              <w:r w:rsidR="00DB665E">
                <w:rPr>
                  <w:rFonts w:ascii="Calibri" w:hAnsi="Calibri"/>
                  <w:b w:val="0"/>
                  <w:sz w:val="22"/>
                  <w:szCs w:val="22"/>
                </w:rPr>
                <w:t>graphic</w:t>
              </w:r>
              <w:r w:rsidR="00DB665E" w:rsidRPr="006A3F04">
                <w:rPr>
                  <w:rFonts w:ascii="Calibri" w:hAnsi="Calibri"/>
                  <w:b w:val="0"/>
                  <w:sz w:val="22"/>
                  <w:szCs w:val="22"/>
                </w:rPr>
                <w:t xml:space="preserve"> </w:t>
              </w:r>
            </w:ins>
            <w:del w:id="3411" w:author="Jillian Carson-Jackson" w:date="2021-01-31T17:07:00Z">
              <w:r w:rsidRPr="006A3F04" w:rsidDel="00342BDE">
                <w:rPr>
                  <w:rFonts w:ascii="Calibri" w:hAnsi="Calibri"/>
                  <w:b w:val="0"/>
                  <w:sz w:val="22"/>
                  <w:szCs w:val="22"/>
                </w:rPr>
                <w:delText>equipment</w:delText>
              </w:r>
            </w:del>
            <w:bookmarkEnd w:id="3406"/>
            <w:bookmarkEnd w:id="3407"/>
            <w:ins w:id="3412" w:author="Jillian Carson-Jackson" w:date="2021-01-31T17:07:00Z">
              <w:r w:rsidR="00342BDE">
                <w:rPr>
                  <w:rFonts w:ascii="Calibri" w:hAnsi="Calibri"/>
                  <w:b w:val="0"/>
                  <w:sz w:val="22"/>
                  <w:szCs w:val="22"/>
                </w:rPr>
                <w:t>sensors</w:t>
              </w:r>
            </w:ins>
          </w:p>
          <w:p w14:paraId="5F16652E" w14:textId="77777777" w:rsidR="00CD1431" w:rsidRDefault="00CD1431" w:rsidP="006039FF">
            <w:pPr>
              <w:pStyle w:val="Tablelevel2"/>
              <w:rPr>
                <w:ins w:id="3413" w:author="Jillian Carson-Jackson" w:date="2021-06-09T21:30:00Z"/>
                <w:rFonts w:ascii="Calibri" w:hAnsi="Calibri"/>
                <w:sz w:val="22"/>
                <w:szCs w:val="22"/>
              </w:rPr>
            </w:pPr>
          </w:p>
          <w:p w14:paraId="1D9C9045" w14:textId="33C1C86A" w:rsidR="00CD1431" w:rsidRDefault="00CD1431" w:rsidP="00CD1431">
            <w:pPr>
              <w:pStyle w:val="CommentText"/>
              <w:rPr>
                <w:ins w:id="3414" w:author="Jillian Carson-Jackson" w:date="2021-06-09T21:30:00Z"/>
              </w:rPr>
            </w:pPr>
            <w:ins w:id="3415" w:author="Jillian Carson-Jackson" w:date="2021-06-09T21:30:00Z">
              <w:r>
                <w:t>Hydrographic sensors</w:t>
              </w:r>
            </w:ins>
          </w:p>
          <w:p w14:paraId="1A5777C4" w14:textId="77777777" w:rsidR="00CD1431" w:rsidRDefault="00CD1431" w:rsidP="00CD1431">
            <w:pPr>
              <w:pStyle w:val="CommentText"/>
              <w:ind w:left="1418"/>
              <w:rPr>
                <w:ins w:id="3416" w:author="Jillian Carson-Jackson" w:date="2021-06-09T21:30:00Z"/>
              </w:rPr>
            </w:pPr>
            <w:ins w:id="3417" w:author="Jillian Carson-Jackson" w:date="2021-06-09T21:30:00Z">
              <w:r>
                <w:t>Tide gauges - remote height of tide indicators</w:t>
              </w:r>
            </w:ins>
          </w:p>
          <w:p w14:paraId="289A65BC" w14:textId="20865DCE" w:rsidR="00CD1431" w:rsidRDefault="00CD1431" w:rsidP="00CD1431">
            <w:pPr>
              <w:pStyle w:val="CommentText"/>
              <w:ind w:left="1418"/>
              <w:rPr>
                <w:ins w:id="3418" w:author="Jillian Carson-Jackson" w:date="2021-06-09T21:31:00Z"/>
              </w:rPr>
            </w:pPr>
            <w:ins w:id="3419" w:author="Jillian Carson-Jackson" w:date="2021-06-09T21:30:00Z">
              <w:r>
                <w:t>Tidal stream indicator - remote indications</w:t>
              </w:r>
            </w:ins>
          </w:p>
          <w:p w14:paraId="5DC97250" w14:textId="60F83092" w:rsidR="00DB665E" w:rsidRDefault="00DB665E" w:rsidP="00CD1431">
            <w:pPr>
              <w:pStyle w:val="CommentText"/>
              <w:ind w:left="1418"/>
              <w:rPr>
                <w:ins w:id="3420" w:author="Jillian Carson-Jackson" w:date="2021-06-09T21:30:00Z"/>
              </w:rPr>
            </w:pPr>
            <w:ins w:id="3421" w:author="Jillian Carson-Jackson" w:date="2021-06-09T21:31:00Z">
              <w:r>
                <w:t xml:space="preserve">Wave rider </w:t>
              </w:r>
              <w:r w:rsidR="008B6AB9">
                <w:t>(confirm term)</w:t>
              </w:r>
            </w:ins>
          </w:p>
          <w:p w14:paraId="44F2C531" w14:textId="77777777" w:rsidR="00DB665E" w:rsidRDefault="00DB665E" w:rsidP="00CD1431">
            <w:pPr>
              <w:pStyle w:val="CommentText"/>
              <w:rPr>
                <w:ins w:id="3422" w:author="Jillian Carson-Jackson" w:date="2021-06-09T21:30:00Z"/>
              </w:rPr>
            </w:pPr>
          </w:p>
          <w:p w14:paraId="25C6713D" w14:textId="77777777" w:rsidR="00DB665E" w:rsidRDefault="00DB665E" w:rsidP="00CD1431">
            <w:pPr>
              <w:pStyle w:val="CommentText"/>
              <w:rPr>
                <w:ins w:id="3423" w:author="Jillian Carson-Jackson" w:date="2021-06-09T21:30:00Z"/>
              </w:rPr>
            </w:pPr>
          </w:p>
          <w:p w14:paraId="463D945E" w14:textId="672F89CD" w:rsidR="00CD1431" w:rsidRDefault="00CD1431" w:rsidP="00CD1431">
            <w:pPr>
              <w:pStyle w:val="CommentText"/>
              <w:rPr>
                <w:ins w:id="3424" w:author="Jillian Carson-Jackson" w:date="2021-06-09T21:30:00Z"/>
              </w:rPr>
            </w:pPr>
            <w:ins w:id="3425" w:author="Jillian Carson-Jackson" w:date="2021-06-09T21:30:00Z">
              <w:r>
                <w:t>Meteorological sensors</w:t>
              </w:r>
            </w:ins>
          </w:p>
          <w:p w14:paraId="4371C765" w14:textId="77777777" w:rsidR="00CD1431" w:rsidRDefault="00CD1431" w:rsidP="00CD1431">
            <w:pPr>
              <w:pStyle w:val="CommentText"/>
              <w:ind w:left="1418"/>
              <w:rPr>
                <w:ins w:id="3426" w:author="Jillian Carson-Jackson" w:date="2021-06-09T21:30:00Z"/>
              </w:rPr>
            </w:pPr>
            <w:ins w:id="3427" w:author="Jillian Carson-Jackson" w:date="2021-06-09T21:30:00Z">
              <w:r>
                <w:t>Barometer</w:t>
              </w:r>
            </w:ins>
          </w:p>
          <w:p w14:paraId="7EFB4115" w14:textId="77777777" w:rsidR="00CD1431" w:rsidRDefault="00CD1431" w:rsidP="00CD1431">
            <w:pPr>
              <w:pStyle w:val="CommentText"/>
              <w:ind w:left="1418"/>
              <w:rPr>
                <w:ins w:id="3428" w:author="Jillian Carson-Jackson" w:date="2021-06-09T21:30:00Z"/>
              </w:rPr>
            </w:pPr>
            <w:ins w:id="3429" w:author="Jillian Carson-Jackson" w:date="2021-06-09T21:30:00Z">
              <w:r>
                <w:t>Temperature/humidity indicators</w:t>
              </w:r>
            </w:ins>
          </w:p>
          <w:p w14:paraId="07FCC934" w14:textId="77777777" w:rsidR="00CD1431" w:rsidRDefault="00CD1431" w:rsidP="00CD1431">
            <w:pPr>
              <w:pStyle w:val="CommentText"/>
              <w:ind w:left="1418"/>
              <w:rPr>
                <w:ins w:id="3430" w:author="Jillian Carson-Jackson" w:date="2021-06-09T21:30:00Z"/>
              </w:rPr>
            </w:pPr>
            <w:ins w:id="3431" w:author="Jillian Carson-Jackson" w:date="2021-06-09T21:30:00Z">
              <w:r>
                <w:t>Anemometers</w:t>
              </w:r>
            </w:ins>
          </w:p>
          <w:p w14:paraId="0FF1ADC0" w14:textId="07BF8C10" w:rsidR="00CD1431" w:rsidRDefault="00CD1431" w:rsidP="008B6AB9">
            <w:pPr>
              <w:pStyle w:val="Tablelevel2"/>
              <w:ind w:left="1327"/>
              <w:rPr>
                <w:ins w:id="3432" w:author="Jillian Carson-Jackson" w:date="2021-06-09T21:30:00Z"/>
                <w:rFonts w:ascii="Calibri" w:hAnsi="Calibri"/>
                <w:sz w:val="22"/>
                <w:szCs w:val="22"/>
              </w:rPr>
            </w:pPr>
            <w:ins w:id="3433" w:author="Jillian Carson-Jackson" w:date="2021-06-09T21:30:00Z">
              <w:r>
                <w:t>Visibility</w:t>
              </w:r>
            </w:ins>
          </w:p>
          <w:p w14:paraId="03608A7C" w14:textId="2DDB59FC" w:rsidR="00E42319" w:rsidRPr="006A3F04" w:rsidDel="008B6AB9" w:rsidRDefault="00E42319" w:rsidP="006039FF">
            <w:pPr>
              <w:pStyle w:val="Tablelevel2"/>
              <w:rPr>
                <w:del w:id="3434" w:author="Jillian Carson-Jackson" w:date="2021-06-09T21:31:00Z"/>
                <w:rFonts w:ascii="Calibri" w:hAnsi="Calibri"/>
                <w:sz w:val="22"/>
                <w:szCs w:val="22"/>
              </w:rPr>
            </w:pPr>
            <w:del w:id="3435" w:author="Jillian Carson-Jackson" w:date="2021-06-09T21:31:00Z">
              <w:r w:rsidRPr="006A3F04" w:rsidDel="008B6AB9">
                <w:rPr>
                  <w:rFonts w:ascii="Calibri" w:hAnsi="Calibri"/>
                  <w:sz w:val="22"/>
                  <w:szCs w:val="22"/>
                </w:rPr>
                <w:delText>Tide gauges - remote height of tide indicators</w:delText>
              </w:r>
            </w:del>
          </w:p>
          <w:p w14:paraId="29AD5ED6" w14:textId="57B0AD99" w:rsidR="00E42319" w:rsidRPr="006A3F04" w:rsidDel="008B6AB9" w:rsidRDefault="00E42319" w:rsidP="006039FF">
            <w:pPr>
              <w:pStyle w:val="Tablelevel2"/>
              <w:rPr>
                <w:del w:id="3436" w:author="Jillian Carson-Jackson" w:date="2021-06-09T21:31:00Z"/>
                <w:rFonts w:ascii="Calibri" w:hAnsi="Calibri"/>
                <w:sz w:val="22"/>
                <w:szCs w:val="22"/>
              </w:rPr>
            </w:pPr>
            <w:del w:id="3437" w:author="Jillian Carson-Jackson" w:date="2021-06-09T21:31:00Z">
              <w:r w:rsidRPr="006A3F04" w:rsidDel="008B6AB9">
                <w:rPr>
                  <w:rFonts w:ascii="Calibri" w:hAnsi="Calibri"/>
                  <w:sz w:val="22"/>
                  <w:szCs w:val="22"/>
                </w:rPr>
                <w:delText>Tidal stream indicator - remote indications</w:delText>
              </w:r>
            </w:del>
          </w:p>
          <w:p w14:paraId="7B1BFC86" w14:textId="2586E4D8" w:rsidR="00E42319" w:rsidRPr="006A3F04" w:rsidDel="008B6AB9" w:rsidRDefault="00E42319" w:rsidP="006039FF">
            <w:pPr>
              <w:pStyle w:val="Tablelevel2"/>
              <w:rPr>
                <w:del w:id="3438" w:author="Jillian Carson-Jackson" w:date="2021-06-09T21:31:00Z"/>
                <w:rFonts w:ascii="Calibri" w:hAnsi="Calibri"/>
                <w:sz w:val="22"/>
                <w:szCs w:val="22"/>
              </w:rPr>
            </w:pPr>
            <w:del w:id="3439" w:author="Jillian Carson-Jackson" w:date="2021-06-09T21:31:00Z">
              <w:r w:rsidRPr="006A3F04" w:rsidDel="008B6AB9">
                <w:rPr>
                  <w:rFonts w:ascii="Calibri" w:hAnsi="Calibri"/>
                  <w:sz w:val="22"/>
                  <w:szCs w:val="22"/>
                </w:rPr>
                <w:delText>Barometer</w:delText>
              </w:r>
            </w:del>
          </w:p>
          <w:p w14:paraId="7BB39723" w14:textId="5838B9B5" w:rsidR="00E42319" w:rsidRPr="006A3F04" w:rsidDel="008B6AB9" w:rsidRDefault="00E42319" w:rsidP="006039FF">
            <w:pPr>
              <w:pStyle w:val="Tablelevel2"/>
              <w:rPr>
                <w:del w:id="3440" w:author="Jillian Carson-Jackson" w:date="2021-06-09T21:31:00Z"/>
                <w:rFonts w:ascii="Calibri" w:hAnsi="Calibri"/>
                <w:sz w:val="22"/>
                <w:szCs w:val="22"/>
              </w:rPr>
            </w:pPr>
            <w:del w:id="3441" w:author="Jillian Carson-Jackson" w:date="2021-06-09T21:31:00Z">
              <w:r w:rsidRPr="006A3F04" w:rsidDel="008B6AB9">
                <w:rPr>
                  <w:rFonts w:ascii="Calibri" w:hAnsi="Calibri"/>
                  <w:sz w:val="22"/>
                  <w:szCs w:val="22"/>
                </w:rPr>
                <w:delText>Temperature/humidity indicators</w:delText>
              </w:r>
            </w:del>
          </w:p>
          <w:p w14:paraId="33BA20A9" w14:textId="17D67FB0" w:rsidR="00E42319" w:rsidRPr="006A3F04" w:rsidDel="008B6AB9" w:rsidRDefault="00E42319" w:rsidP="006039FF">
            <w:pPr>
              <w:pStyle w:val="Tablelevel2"/>
              <w:rPr>
                <w:del w:id="3442" w:author="Jillian Carson-Jackson" w:date="2021-06-09T21:31:00Z"/>
                <w:rFonts w:ascii="Calibri" w:hAnsi="Calibri"/>
                <w:sz w:val="22"/>
                <w:szCs w:val="22"/>
              </w:rPr>
            </w:pPr>
            <w:del w:id="3443" w:author="Jillian Carson-Jackson" w:date="2021-06-09T21:31:00Z">
              <w:r w:rsidRPr="006A3F04" w:rsidDel="008B6AB9">
                <w:rPr>
                  <w:rFonts w:ascii="Calibri" w:hAnsi="Calibri"/>
                  <w:sz w:val="22"/>
                  <w:szCs w:val="22"/>
                </w:rPr>
                <w:delText>Anemometers</w:delText>
              </w:r>
            </w:del>
          </w:p>
          <w:p w14:paraId="2EB6EDD9" w14:textId="1DC83E95" w:rsidR="00E42319" w:rsidDel="008B6AB9" w:rsidRDefault="00E42319" w:rsidP="006039FF">
            <w:pPr>
              <w:pStyle w:val="Tablelevel2"/>
              <w:rPr>
                <w:del w:id="3444" w:author="Jillian Carson-Jackson" w:date="2021-06-09T21:31:00Z"/>
                <w:rFonts w:ascii="Calibri" w:hAnsi="Calibri"/>
                <w:sz w:val="22"/>
                <w:szCs w:val="22"/>
              </w:rPr>
            </w:pPr>
            <w:del w:id="3445" w:author="Jillian Carson-Jackson" w:date="2021-06-09T21:31:00Z">
              <w:r w:rsidRPr="006A3F04" w:rsidDel="008B6AB9">
                <w:rPr>
                  <w:rFonts w:ascii="Calibri" w:hAnsi="Calibri"/>
                  <w:sz w:val="22"/>
                  <w:szCs w:val="22"/>
                </w:rPr>
                <w:delText>Visibility</w:delText>
              </w:r>
            </w:del>
          </w:p>
          <w:p w14:paraId="0683D27B" w14:textId="77777777" w:rsidR="00F64B31" w:rsidRPr="006A3F04" w:rsidRDefault="00F64B31" w:rsidP="008B6AB9">
            <w:pPr>
              <w:pStyle w:val="Tablelevel2"/>
              <w:rPr>
                <w:rFonts w:ascii="Calibri" w:hAnsi="Calibri"/>
                <w:sz w:val="22"/>
                <w:szCs w:val="22"/>
              </w:rPr>
            </w:pPr>
          </w:p>
        </w:tc>
        <w:tc>
          <w:tcPr>
            <w:tcW w:w="2835" w:type="dxa"/>
            <w:shd w:val="clear" w:color="auto" w:fill="auto"/>
          </w:tcPr>
          <w:p w14:paraId="0A2E7F6B"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4DAF155" w14:textId="77777777" w:rsidR="00E42319" w:rsidRPr="006A3F04" w:rsidRDefault="00E42319" w:rsidP="006039FF">
            <w:pPr>
              <w:pStyle w:val="Tablelevel1bold"/>
              <w:jc w:val="center"/>
              <w:rPr>
                <w:rFonts w:ascii="Calibri" w:hAnsi="Calibri"/>
                <w:b w:val="0"/>
                <w:sz w:val="22"/>
                <w:szCs w:val="22"/>
              </w:rPr>
            </w:pPr>
          </w:p>
        </w:tc>
      </w:tr>
      <w:tr w:rsidR="00E42319" w:rsidRPr="006A3F04" w14:paraId="4F5ECFF2"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30"/>
          <w:jc w:val="center"/>
        </w:trPr>
        <w:tc>
          <w:tcPr>
            <w:tcW w:w="8897" w:type="dxa"/>
            <w:shd w:val="clear" w:color="auto" w:fill="auto"/>
            <w:vAlign w:val="center"/>
          </w:tcPr>
          <w:p w14:paraId="2EFCE483" w14:textId="77777777" w:rsidR="00E42319" w:rsidRPr="009D41CF" w:rsidRDefault="00E42319" w:rsidP="006039FF">
            <w:pPr>
              <w:pStyle w:val="Tablelevel1bold"/>
              <w:rPr>
                <w:rFonts w:ascii="Calibri" w:hAnsi="Calibri"/>
                <w:b w:val="0"/>
                <w:bCs/>
                <w:sz w:val="22"/>
                <w:szCs w:val="22"/>
              </w:rPr>
            </w:pPr>
            <w:bookmarkStart w:id="3446" w:name="_Toc446917319"/>
            <w:bookmarkStart w:id="3447" w:name="_Toc111617418"/>
            <w:r w:rsidRPr="009D41CF">
              <w:rPr>
                <w:rFonts w:ascii="Calibri" w:hAnsi="Calibri"/>
                <w:b w:val="0"/>
                <w:bCs/>
                <w:sz w:val="22"/>
                <w:szCs w:val="22"/>
              </w:rPr>
              <w:t>VHF/Direction finding (VHF/DF</w:t>
            </w:r>
            <w:bookmarkEnd w:id="3446"/>
            <w:bookmarkEnd w:id="3447"/>
            <w:r w:rsidRPr="009D41CF">
              <w:rPr>
                <w:rFonts w:ascii="Calibri" w:hAnsi="Calibri"/>
                <w:b w:val="0"/>
                <w:bCs/>
                <w:sz w:val="22"/>
                <w:szCs w:val="22"/>
              </w:rPr>
              <w:t>)</w:t>
            </w:r>
          </w:p>
        </w:tc>
        <w:tc>
          <w:tcPr>
            <w:tcW w:w="2835" w:type="dxa"/>
            <w:shd w:val="clear" w:color="auto" w:fill="auto"/>
          </w:tcPr>
          <w:p w14:paraId="36D7510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R49</w:t>
            </w:r>
          </w:p>
        </w:tc>
        <w:tc>
          <w:tcPr>
            <w:tcW w:w="3118" w:type="dxa"/>
            <w:shd w:val="clear" w:color="auto" w:fill="auto"/>
          </w:tcPr>
          <w:p w14:paraId="7D4B5DEA" w14:textId="77777777" w:rsidR="00E42319" w:rsidRPr="006A3F04" w:rsidRDefault="00E42319" w:rsidP="006039FF">
            <w:pPr>
              <w:pStyle w:val="Tablelevel1bold"/>
              <w:jc w:val="center"/>
              <w:rPr>
                <w:rFonts w:ascii="Calibri" w:hAnsi="Calibri"/>
                <w:b w:val="0"/>
                <w:sz w:val="22"/>
                <w:szCs w:val="22"/>
              </w:rPr>
            </w:pPr>
          </w:p>
        </w:tc>
      </w:tr>
      <w:tr w:rsidR="00E42319" w:rsidRPr="006A3F04" w14:paraId="02D58DA4"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21"/>
          <w:jc w:val="center"/>
        </w:trPr>
        <w:tc>
          <w:tcPr>
            <w:tcW w:w="8897" w:type="dxa"/>
            <w:shd w:val="clear" w:color="auto" w:fill="auto"/>
          </w:tcPr>
          <w:p w14:paraId="035C4D29" w14:textId="4EA61BA6" w:rsidR="00E42319" w:rsidRPr="006A3F04" w:rsidRDefault="00E42319" w:rsidP="006039FF">
            <w:pPr>
              <w:pStyle w:val="Tablelevel1bold"/>
              <w:rPr>
                <w:rFonts w:ascii="Calibri" w:hAnsi="Calibri"/>
                <w:b w:val="0"/>
                <w:sz w:val="22"/>
                <w:szCs w:val="22"/>
              </w:rPr>
            </w:pPr>
            <w:bookmarkStart w:id="3448" w:name="_Toc446917320"/>
            <w:bookmarkStart w:id="3449" w:name="_Toc111617419"/>
            <w:del w:id="3450" w:author="Jillian Carson-Jackson" w:date="2021-01-31T17:07:00Z">
              <w:r w:rsidRPr="006A3F04" w:rsidDel="009D41CF">
                <w:rPr>
                  <w:rFonts w:ascii="Calibri" w:hAnsi="Calibri"/>
                  <w:b w:val="0"/>
                  <w:sz w:val="22"/>
                  <w:szCs w:val="22"/>
                </w:rPr>
                <w:delText xml:space="preserve">Describe the </w:delText>
              </w:r>
            </w:del>
            <w:r w:rsidRPr="006A3F04">
              <w:rPr>
                <w:rFonts w:ascii="Calibri" w:hAnsi="Calibri"/>
                <w:b w:val="0"/>
                <w:sz w:val="22"/>
                <w:szCs w:val="22"/>
              </w:rPr>
              <w:t>purpose and basic principles</w:t>
            </w:r>
            <w:bookmarkEnd w:id="3448"/>
            <w:bookmarkEnd w:id="3449"/>
            <w:r w:rsidRPr="006A3F04">
              <w:rPr>
                <w:rFonts w:ascii="Calibri" w:hAnsi="Calibri"/>
                <w:b w:val="0"/>
                <w:sz w:val="22"/>
                <w:szCs w:val="22"/>
              </w:rPr>
              <w:t xml:space="preserve"> of VHF/Direction finding</w:t>
            </w:r>
          </w:p>
        </w:tc>
        <w:tc>
          <w:tcPr>
            <w:tcW w:w="2835" w:type="dxa"/>
            <w:shd w:val="clear" w:color="auto" w:fill="auto"/>
          </w:tcPr>
          <w:p w14:paraId="0708D3F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78B996A7" w14:textId="77777777" w:rsidR="00E42319" w:rsidRPr="006A3F04" w:rsidRDefault="00E42319" w:rsidP="006039FF">
            <w:pPr>
              <w:pStyle w:val="Tablelevel1bold"/>
              <w:jc w:val="center"/>
              <w:rPr>
                <w:rFonts w:ascii="Calibri" w:hAnsi="Calibri"/>
                <w:b w:val="0"/>
                <w:sz w:val="22"/>
                <w:szCs w:val="22"/>
              </w:rPr>
            </w:pPr>
          </w:p>
        </w:tc>
      </w:tr>
      <w:tr w:rsidR="00E42319" w:rsidRPr="006A3F04" w14:paraId="5770683A"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1"/>
          <w:jc w:val="center"/>
        </w:trPr>
        <w:tc>
          <w:tcPr>
            <w:tcW w:w="8897" w:type="dxa"/>
            <w:shd w:val="clear" w:color="auto" w:fill="auto"/>
          </w:tcPr>
          <w:p w14:paraId="55A7818D" w14:textId="6CD24D8D" w:rsidR="00E42319" w:rsidRPr="006A3F04" w:rsidRDefault="00E42319" w:rsidP="006039FF">
            <w:pPr>
              <w:pStyle w:val="Tablelevel1bold"/>
              <w:rPr>
                <w:rFonts w:ascii="Calibri" w:hAnsi="Calibri"/>
                <w:b w:val="0"/>
                <w:sz w:val="22"/>
                <w:szCs w:val="22"/>
              </w:rPr>
            </w:pPr>
            <w:bookmarkStart w:id="3451" w:name="_Toc446917321"/>
            <w:bookmarkStart w:id="3452" w:name="_Toc111617420"/>
            <w:del w:id="3453" w:author="Jillian Carson-Jackson" w:date="2021-01-31T17:07:00Z">
              <w:r w:rsidRPr="006A3F04" w:rsidDel="009D41CF">
                <w:rPr>
                  <w:rFonts w:ascii="Calibri" w:hAnsi="Calibri"/>
                  <w:b w:val="0"/>
                  <w:sz w:val="22"/>
                  <w:szCs w:val="22"/>
                </w:rPr>
                <w:delText>State the accuracies of VHF/DF bearings</w:delText>
              </w:r>
            </w:del>
            <w:bookmarkEnd w:id="3451"/>
            <w:bookmarkEnd w:id="3452"/>
          </w:p>
        </w:tc>
        <w:tc>
          <w:tcPr>
            <w:tcW w:w="2835" w:type="dxa"/>
            <w:shd w:val="clear" w:color="auto" w:fill="auto"/>
          </w:tcPr>
          <w:p w14:paraId="1621E82D"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2DD4CAAF" w14:textId="77777777" w:rsidR="00E42319" w:rsidRPr="006A3F04" w:rsidRDefault="00E42319" w:rsidP="006039FF">
            <w:pPr>
              <w:pStyle w:val="Tablelevel1bold"/>
              <w:jc w:val="center"/>
              <w:rPr>
                <w:rFonts w:ascii="Calibri" w:hAnsi="Calibri"/>
                <w:b w:val="0"/>
                <w:sz w:val="22"/>
                <w:szCs w:val="22"/>
              </w:rPr>
            </w:pPr>
          </w:p>
        </w:tc>
      </w:tr>
      <w:tr w:rsidR="00E42319" w:rsidRPr="006A3F04" w14:paraId="33B005C3"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trPr>
        <w:tc>
          <w:tcPr>
            <w:tcW w:w="8897" w:type="dxa"/>
            <w:shd w:val="clear" w:color="auto" w:fill="auto"/>
            <w:vAlign w:val="center"/>
          </w:tcPr>
          <w:p w14:paraId="7702814C" w14:textId="77777777" w:rsidR="00E42319" w:rsidRDefault="00E42319" w:rsidP="006039FF">
            <w:pPr>
              <w:pStyle w:val="Tablelevel1bold"/>
              <w:rPr>
                <w:rFonts w:ascii="Calibri" w:hAnsi="Calibri"/>
                <w:sz w:val="22"/>
                <w:szCs w:val="22"/>
              </w:rPr>
            </w:pPr>
            <w:bookmarkStart w:id="3454" w:name="_Toc446917322"/>
            <w:bookmarkStart w:id="3455" w:name="_Toc111617421"/>
            <w:commentRangeStart w:id="3456"/>
            <w:r w:rsidRPr="00247241">
              <w:rPr>
                <w:rFonts w:ascii="Calibri" w:hAnsi="Calibri"/>
                <w:sz w:val="22"/>
                <w:szCs w:val="22"/>
              </w:rPr>
              <w:t>Tracking systems</w:t>
            </w:r>
            <w:bookmarkEnd w:id="3454"/>
            <w:bookmarkEnd w:id="3455"/>
            <w:r w:rsidR="009D41CF" w:rsidRPr="00247241">
              <w:rPr>
                <w:rFonts w:ascii="Calibri" w:hAnsi="Calibri"/>
                <w:sz w:val="22"/>
                <w:szCs w:val="22"/>
              </w:rPr>
              <w:t xml:space="preserve"> and Decision Support Tools (DST)</w:t>
            </w:r>
            <w:commentRangeEnd w:id="3456"/>
            <w:r w:rsidR="00B15269">
              <w:rPr>
                <w:rStyle w:val="CommentReference"/>
                <w:rFonts w:asciiTheme="minorHAnsi" w:eastAsiaTheme="minorHAnsi" w:hAnsiTheme="minorHAnsi"/>
                <w:b w:val="0"/>
              </w:rPr>
              <w:commentReference w:id="3456"/>
            </w:r>
          </w:p>
          <w:p w14:paraId="194D7024" w14:textId="77777777" w:rsidR="009B16C4" w:rsidRPr="009B16C4" w:rsidRDefault="009B16C4" w:rsidP="009B16C4">
            <w:pPr>
              <w:rPr>
                <w:ins w:id="3457" w:author="Jillian Carson-Jackson" w:date="2021-06-30T20:06:00Z"/>
              </w:rPr>
            </w:pPr>
          </w:p>
          <w:p w14:paraId="3957660B" w14:textId="77777777" w:rsidR="009B16C4" w:rsidRPr="009B16C4" w:rsidRDefault="009B16C4" w:rsidP="009B16C4">
            <w:pPr>
              <w:rPr>
                <w:ins w:id="3458" w:author="Jillian Carson-Jackson" w:date="2021-06-30T20:06:00Z"/>
              </w:rPr>
            </w:pPr>
          </w:p>
          <w:p w14:paraId="3C017EDF" w14:textId="77777777" w:rsidR="009B16C4" w:rsidRPr="009B16C4" w:rsidRDefault="009B16C4" w:rsidP="009B16C4">
            <w:pPr>
              <w:rPr>
                <w:ins w:id="3459" w:author="Jillian Carson-Jackson" w:date="2021-06-30T20:06:00Z"/>
              </w:rPr>
            </w:pPr>
          </w:p>
          <w:p w14:paraId="12713CEE" w14:textId="77777777" w:rsidR="009B16C4" w:rsidRPr="009B16C4" w:rsidRDefault="009B16C4" w:rsidP="009B16C4">
            <w:pPr>
              <w:rPr>
                <w:ins w:id="3460" w:author="Jillian Carson-Jackson" w:date="2021-06-30T20:06:00Z"/>
              </w:rPr>
            </w:pPr>
          </w:p>
          <w:p w14:paraId="03EF74E7" w14:textId="77777777" w:rsidR="009B16C4" w:rsidRPr="009B16C4" w:rsidRDefault="009B16C4" w:rsidP="009B16C4">
            <w:pPr>
              <w:rPr>
                <w:ins w:id="3461" w:author="Jillian Carson-Jackson" w:date="2021-06-30T20:06:00Z"/>
              </w:rPr>
            </w:pPr>
          </w:p>
          <w:p w14:paraId="6E71046B" w14:textId="77777777" w:rsidR="009B16C4" w:rsidRPr="009B16C4" w:rsidRDefault="009B16C4" w:rsidP="009B16C4">
            <w:pPr>
              <w:rPr>
                <w:ins w:id="3462" w:author="Jillian Carson-Jackson" w:date="2021-06-30T20:06:00Z"/>
              </w:rPr>
            </w:pPr>
          </w:p>
          <w:p w14:paraId="66267922" w14:textId="77777777" w:rsidR="009B16C4" w:rsidRPr="009B16C4" w:rsidRDefault="009B16C4" w:rsidP="009B16C4">
            <w:pPr>
              <w:rPr>
                <w:ins w:id="3463" w:author="Jillian Carson-Jackson" w:date="2021-06-30T20:06:00Z"/>
              </w:rPr>
            </w:pPr>
          </w:p>
          <w:p w14:paraId="6F028469" w14:textId="00C379DB" w:rsidR="009B16C4" w:rsidRPr="009B16C4" w:rsidRDefault="009B16C4" w:rsidP="009B16C4"/>
        </w:tc>
        <w:tc>
          <w:tcPr>
            <w:tcW w:w="2835" w:type="dxa"/>
            <w:shd w:val="clear" w:color="auto" w:fill="auto"/>
          </w:tcPr>
          <w:p w14:paraId="4E9EA2A2"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R49</w:t>
            </w:r>
          </w:p>
        </w:tc>
        <w:tc>
          <w:tcPr>
            <w:tcW w:w="3118" w:type="dxa"/>
            <w:shd w:val="clear" w:color="auto" w:fill="auto"/>
          </w:tcPr>
          <w:p w14:paraId="36D20FAC" w14:textId="77777777" w:rsidR="00E42319" w:rsidRPr="006A3F04" w:rsidRDefault="00E42319" w:rsidP="006039FF">
            <w:pPr>
              <w:pStyle w:val="Tablelevel1bold"/>
              <w:jc w:val="center"/>
              <w:rPr>
                <w:rFonts w:ascii="Calibri" w:hAnsi="Calibri"/>
                <w:b w:val="0"/>
                <w:sz w:val="22"/>
                <w:szCs w:val="22"/>
              </w:rPr>
            </w:pPr>
          </w:p>
        </w:tc>
      </w:tr>
      <w:tr w:rsidR="009D41CF" w:rsidRPr="006A3F04" w14:paraId="2CEEC5E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ins w:id="3464" w:author="Jillian Carson-Jackson" w:date="2021-01-31T17:09:00Z"/>
        </w:trPr>
        <w:tc>
          <w:tcPr>
            <w:tcW w:w="8897" w:type="dxa"/>
            <w:shd w:val="clear" w:color="auto" w:fill="auto"/>
            <w:vAlign w:val="center"/>
          </w:tcPr>
          <w:p w14:paraId="08DFFE2B" w14:textId="4FF03E9C" w:rsidR="009D41CF" w:rsidRPr="00C82D5B" w:rsidRDefault="00C82D5B" w:rsidP="006039FF">
            <w:pPr>
              <w:pStyle w:val="Tablelevel1bold"/>
              <w:rPr>
                <w:ins w:id="3465" w:author="Jillian Carson-Jackson" w:date="2021-01-31T17:09:00Z"/>
                <w:rFonts w:ascii="Calibri" w:hAnsi="Calibri"/>
                <w:b w:val="0"/>
                <w:bCs/>
                <w:i/>
                <w:iCs/>
                <w:sz w:val="22"/>
                <w:szCs w:val="22"/>
              </w:rPr>
            </w:pPr>
            <w:ins w:id="3466" w:author="Jillian Carson-Jackson" w:date="2021-01-31T17:10:00Z">
              <w:r w:rsidRPr="00C82D5B">
                <w:rPr>
                  <w:rFonts w:ascii="Calibri" w:hAnsi="Calibri"/>
                  <w:b w:val="0"/>
                  <w:bCs/>
                  <w:i/>
                  <w:iCs/>
                  <w:sz w:val="22"/>
                  <w:szCs w:val="22"/>
                </w:rPr>
                <w:t xml:space="preserve">Explain the principles and use of the Decision Support Tool in VTS. </w:t>
              </w:r>
            </w:ins>
          </w:p>
        </w:tc>
        <w:tc>
          <w:tcPr>
            <w:tcW w:w="2835" w:type="dxa"/>
            <w:shd w:val="clear" w:color="auto" w:fill="auto"/>
          </w:tcPr>
          <w:p w14:paraId="14266089" w14:textId="77777777" w:rsidR="009D41CF" w:rsidRPr="006A3F04" w:rsidRDefault="009D41CF" w:rsidP="006039FF">
            <w:pPr>
              <w:pStyle w:val="Tablelevel1bold"/>
              <w:jc w:val="center"/>
              <w:rPr>
                <w:ins w:id="3467" w:author="Jillian Carson-Jackson" w:date="2021-01-31T17:09:00Z"/>
                <w:rFonts w:ascii="Calibri" w:hAnsi="Calibri"/>
                <w:b w:val="0"/>
                <w:sz w:val="22"/>
                <w:szCs w:val="22"/>
              </w:rPr>
            </w:pPr>
          </w:p>
        </w:tc>
        <w:tc>
          <w:tcPr>
            <w:tcW w:w="3118" w:type="dxa"/>
            <w:shd w:val="clear" w:color="auto" w:fill="auto"/>
          </w:tcPr>
          <w:p w14:paraId="1F5221FE" w14:textId="77777777" w:rsidR="009D41CF" w:rsidRPr="006A3F04" w:rsidRDefault="009D41CF" w:rsidP="006039FF">
            <w:pPr>
              <w:pStyle w:val="Tablelevel1bold"/>
              <w:jc w:val="center"/>
              <w:rPr>
                <w:ins w:id="3468" w:author="Jillian Carson-Jackson" w:date="2021-01-31T17:09:00Z"/>
                <w:rFonts w:ascii="Calibri" w:hAnsi="Calibri"/>
                <w:b w:val="0"/>
                <w:sz w:val="22"/>
                <w:szCs w:val="22"/>
              </w:rPr>
            </w:pPr>
          </w:p>
        </w:tc>
      </w:tr>
      <w:tr w:rsidR="00E42319" w:rsidRPr="006A3F04" w14:paraId="630F822F"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trPr>
        <w:tc>
          <w:tcPr>
            <w:tcW w:w="8897" w:type="dxa"/>
            <w:shd w:val="clear" w:color="auto" w:fill="auto"/>
          </w:tcPr>
          <w:p w14:paraId="44474B62" w14:textId="17056A34" w:rsidR="00E42319" w:rsidRPr="006A3F04" w:rsidRDefault="00E42319" w:rsidP="006039FF">
            <w:pPr>
              <w:pStyle w:val="Tablelevel2"/>
              <w:rPr>
                <w:rFonts w:ascii="Calibri" w:hAnsi="Calibri"/>
                <w:sz w:val="22"/>
                <w:szCs w:val="22"/>
              </w:rPr>
            </w:pPr>
          </w:p>
        </w:tc>
        <w:tc>
          <w:tcPr>
            <w:tcW w:w="2835" w:type="dxa"/>
            <w:shd w:val="clear" w:color="auto" w:fill="auto"/>
          </w:tcPr>
          <w:p w14:paraId="7E23C07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C9CB66F" w14:textId="77777777" w:rsidR="00E42319" w:rsidRPr="006A3F04" w:rsidRDefault="00E42319" w:rsidP="006039FF">
            <w:pPr>
              <w:pStyle w:val="Tablelevel1bold"/>
              <w:jc w:val="center"/>
              <w:rPr>
                <w:rFonts w:ascii="Calibri" w:hAnsi="Calibri"/>
                <w:b w:val="0"/>
                <w:sz w:val="22"/>
                <w:szCs w:val="22"/>
              </w:rPr>
            </w:pPr>
          </w:p>
        </w:tc>
      </w:tr>
      <w:tr w:rsidR="00C82D5B" w:rsidRPr="006A3F04" w14:paraId="76F25962"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ins w:id="3469" w:author="Jillian Carson-Jackson" w:date="2021-01-31T17:10:00Z"/>
        </w:trPr>
        <w:tc>
          <w:tcPr>
            <w:tcW w:w="8897" w:type="dxa"/>
            <w:shd w:val="clear" w:color="auto" w:fill="auto"/>
          </w:tcPr>
          <w:p w14:paraId="68600A4C" w14:textId="77777777" w:rsidR="00C82D5B" w:rsidRDefault="00C82D5B" w:rsidP="006039FF">
            <w:pPr>
              <w:pStyle w:val="Tablelevel1bold"/>
              <w:rPr>
                <w:ins w:id="3470" w:author="Jillian Carson-Jackson" w:date="2021-01-31T17:10:00Z"/>
                <w:rFonts w:ascii="Calibri" w:hAnsi="Calibri"/>
                <w:b w:val="0"/>
                <w:sz w:val="22"/>
                <w:szCs w:val="22"/>
              </w:rPr>
            </w:pPr>
            <w:commentRangeStart w:id="3471"/>
            <w:commentRangeStart w:id="3472"/>
            <w:ins w:id="3473" w:author="Jillian Carson-Jackson" w:date="2021-01-31T17:10:00Z">
              <w:r>
                <w:rPr>
                  <w:rFonts w:ascii="Calibri" w:hAnsi="Calibri"/>
                  <w:b w:val="0"/>
                  <w:sz w:val="22"/>
                  <w:szCs w:val="22"/>
                </w:rPr>
                <w:t xml:space="preserve">Decision Support Tool </w:t>
              </w:r>
            </w:ins>
            <w:commentRangeEnd w:id="3471"/>
            <w:ins w:id="3474" w:author="Jillian Carson-Jackson" w:date="2021-05-19T19:31:00Z">
              <w:r w:rsidR="000F1171">
                <w:rPr>
                  <w:rStyle w:val="CommentReference"/>
                  <w:rFonts w:asciiTheme="minorHAnsi" w:eastAsiaTheme="minorHAnsi" w:hAnsiTheme="minorHAnsi"/>
                  <w:b w:val="0"/>
                </w:rPr>
                <w:commentReference w:id="3471"/>
              </w:r>
            </w:ins>
            <w:commentRangeEnd w:id="3472"/>
            <w:ins w:id="3475" w:author="Jillian Carson-Jackson" w:date="2021-06-30T20:13:00Z">
              <w:r w:rsidR="009A2739">
                <w:rPr>
                  <w:rStyle w:val="CommentReference"/>
                  <w:rFonts w:asciiTheme="minorHAnsi" w:eastAsiaTheme="minorHAnsi" w:hAnsiTheme="minorHAnsi"/>
                  <w:b w:val="0"/>
                </w:rPr>
                <w:commentReference w:id="3472"/>
              </w:r>
            </w:ins>
          </w:p>
          <w:p w14:paraId="6FB97946" w14:textId="77777777" w:rsidR="0002161E" w:rsidRDefault="0002161E" w:rsidP="0002161E">
            <w:pPr>
              <w:pStyle w:val="Tablelevel1bold"/>
              <w:ind w:left="247"/>
              <w:rPr>
                <w:ins w:id="3476" w:author="Jillian Carson-Jackson" w:date="2021-06-30T20:12:00Z"/>
                <w:rFonts w:ascii="Calibri" w:hAnsi="Calibri"/>
                <w:b w:val="0"/>
                <w:sz w:val="22"/>
                <w:szCs w:val="22"/>
              </w:rPr>
            </w:pPr>
            <w:ins w:id="3477" w:author="Jillian Carson-Jackson" w:date="2021-06-30T20:12:00Z">
              <w:r>
                <w:rPr>
                  <w:rFonts w:ascii="Calibri" w:hAnsi="Calibri"/>
                  <w:b w:val="0"/>
                  <w:sz w:val="22"/>
                  <w:szCs w:val="22"/>
                </w:rPr>
                <w:t>Types of DST</w:t>
              </w:r>
            </w:ins>
          </w:p>
          <w:p w14:paraId="3643E9DE" w14:textId="2399B1FE" w:rsidR="007B0857" w:rsidRDefault="00364950" w:rsidP="007B0857">
            <w:pPr>
              <w:pStyle w:val="Tablelevel1bold"/>
              <w:ind w:left="247"/>
              <w:rPr>
                <w:ins w:id="3478" w:author="Jillian Carson-Jackson" w:date="2021-06-30T20:25:00Z"/>
                <w:rFonts w:ascii="Calibri" w:hAnsi="Calibri"/>
                <w:b w:val="0"/>
                <w:sz w:val="22"/>
                <w:szCs w:val="22"/>
              </w:rPr>
            </w:pPr>
            <w:ins w:id="3479" w:author="Jillian Carson-Jackson" w:date="2021-01-31T17:11:00Z">
              <w:r>
                <w:rPr>
                  <w:rFonts w:ascii="Calibri" w:hAnsi="Calibri"/>
                  <w:b w:val="0"/>
                  <w:sz w:val="22"/>
                  <w:szCs w:val="22"/>
                </w:rPr>
                <w:t>Integration of data from different sensors</w:t>
              </w:r>
            </w:ins>
          </w:p>
          <w:p w14:paraId="5A4E2B92" w14:textId="474ECADC" w:rsidR="00D5364B" w:rsidRDefault="00D5364B" w:rsidP="007B0857">
            <w:pPr>
              <w:pStyle w:val="Tablelevel1bold"/>
              <w:ind w:left="247"/>
              <w:rPr>
                <w:ins w:id="3480" w:author="Jillian Carson-Jackson" w:date="2021-01-31T17:11:00Z"/>
                <w:rFonts w:ascii="Calibri" w:hAnsi="Calibri"/>
                <w:b w:val="0"/>
                <w:sz w:val="22"/>
                <w:szCs w:val="22"/>
              </w:rPr>
            </w:pPr>
            <w:ins w:id="3481" w:author="Jillian Carson-Jackson" w:date="2021-06-30T20:25:00Z">
              <w:r>
                <w:rPr>
                  <w:rFonts w:ascii="Calibri" w:hAnsi="Calibri"/>
                  <w:b w:val="0"/>
                  <w:sz w:val="22"/>
                  <w:szCs w:val="22"/>
                </w:rPr>
                <w:t>Alerting</w:t>
              </w:r>
            </w:ins>
          </w:p>
          <w:p w14:paraId="3EDF14F3" w14:textId="7BC79881" w:rsidR="007B0857" w:rsidRPr="006A3F04" w:rsidDel="009D41CF" w:rsidRDefault="007B0857" w:rsidP="007B0857">
            <w:pPr>
              <w:pStyle w:val="Tablelevel1bold"/>
              <w:ind w:left="247"/>
              <w:rPr>
                <w:ins w:id="3482" w:author="Jillian Carson-Jackson" w:date="2021-01-31T17:10:00Z"/>
                <w:rFonts w:ascii="Calibri" w:hAnsi="Calibri"/>
                <w:b w:val="0"/>
                <w:sz w:val="22"/>
                <w:szCs w:val="22"/>
              </w:rPr>
            </w:pPr>
            <w:ins w:id="3483" w:author="Jillian Carson-Jackson" w:date="2021-01-31T17:10:00Z">
              <w:r>
                <w:rPr>
                  <w:rFonts w:ascii="Calibri" w:hAnsi="Calibri"/>
                  <w:b w:val="0"/>
                  <w:sz w:val="22"/>
                  <w:szCs w:val="22"/>
                </w:rPr>
                <w:t xml:space="preserve">Benefits / limitations </w:t>
              </w:r>
            </w:ins>
          </w:p>
        </w:tc>
        <w:tc>
          <w:tcPr>
            <w:tcW w:w="2835" w:type="dxa"/>
            <w:shd w:val="clear" w:color="auto" w:fill="auto"/>
          </w:tcPr>
          <w:p w14:paraId="0F338FB0" w14:textId="77777777" w:rsidR="00C82D5B" w:rsidRPr="006A3F04" w:rsidRDefault="00C82D5B" w:rsidP="006039FF">
            <w:pPr>
              <w:pStyle w:val="Tablelevel1bold"/>
              <w:jc w:val="center"/>
              <w:rPr>
                <w:ins w:id="3484" w:author="Jillian Carson-Jackson" w:date="2021-01-31T17:10:00Z"/>
                <w:rFonts w:ascii="Calibri" w:hAnsi="Calibri"/>
                <w:b w:val="0"/>
                <w:sz w:val="22"/>
                <w:szCs w:val="22"/>
              </w:rPr>
            </w:pPr>
          </w:p>
        </w:tc>
        <w:tc>
          <w:tcPr>
            <w:tcW w:w="3118" w:type="dxa"/>
            <w:shd w:val="clear" w:color="auto" w:fill="auto"/>
          </w:tcPr>
          <w:p w14:paraId="481C0B82" w14:textId="77777777" w:rsidR="00C82D5B" w:rsidRPr="006A3F04" w:rsidRDefault="00C82D5B" w:rsidP="006039FF">
            <w:pPr>
              <w:pStyle w:val="Tablelevel1bold"/>
              <w:jc w:val="center"/>
              <w:rPr>
                <w:ins w:id="3485" w:author="Jillian Carson-Jackson" w:date="2021-01-31T17:10:00Z"/>
                <w:rFonts w:ascii="Calibri" w:hAnsi="Calibri"/>
                <w:b w:val="0"/>
                <w:sz w:val="22"/>
                <w:szCs w:val="22"/>
              </w:rPr>
            </w:pPr>
          </w:p>
        </w:tc>
      </w:tr>
      <w:tr w:rsidR="00E42319" w:rsidRPr="006A3F04" w14:paraId="1F6BC968" w14:textId="77777777" w:rsidTr="00A30E7D">
        <w:trPr>
          <w:cantSplit/>
          <w:trHeight w:hRule="exact" w:val="1594"/>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5023850" w14:textId="3232647F" w:rsidR="00E42319" w:rsidRPr="006A3F04" w:rsidDel="00ED2F49" w:rsidRDefault="00E42319" w:rsidP="006039FF">
            <w:pPr>
              <w:pStyle w:val="Tablelevel1bold"/>
              <w:rPr>
                <w:del w:id="3486" w:author="Jillian Carson-Jackson" w:date="2021-06-30T20:19:00Z"/>
                <w:rFonts w:ascii="Calibri" w:hAnsi="Calibri"/>
                <w:b w:val="0"/>
                <w:sz w:val="22"/>
                <w:szCs w:val="22"/>
              </w:rPr>
            </w:pPr>
            <w:bookmarkStart w:id="3487" w:name="_Toc446917324"/>
            <w:bookmarkStart w:id="3488" w:name="_Toc111617423"/>
            <w:del w:id="3489" w:author="Jillian Carson-Jackson" w:date="2021-06-30T20:19:00Z">
              <w:r w:rsidRPr="006A3F04" w:rsidDel="00ED2F49">
                <w:rPr>
                  <w:rFonts w:ascii="Calibri" w:hAnsi="Calibri"/>
                  <w:b w:val="0"/>
                  <w:sz w:val="22"/>
                  <w:szCs w:val="22"/>
                </w:rPr>
                <w:delText xml:space="preserve">Explain the </w:delText>
              </w:r>
            </w:del>
            <w:del w:id="3490" w:author="Jillian Carson-Jackson" w:date="2021-01-31T17:11:00Z">
              <w:r w:rsidRPr="006A3F04" w:rsidDel="00364950">
                <w:rPr>
                  <w:rFonts w:ascii="Calibri" w:hAnsi="Calibri"/>
                  <w:b w:val="0"/>
                  <w:sz w:val="22"/>
                  <w:szCs w:val="22"/>
                </w:rPr>
                <w:delText xml:space="preserve">application </w:delText>
              </w:r>
            </w:del>
            <w:del w:id="3491" w:author="Jillian Carson-Jackson" w:date="2021-06-30T20:19:00Z">
              <w:r w:rsidRPr="006A3F04" w:rsidDel="00ED2F49">
                <w:rPr>
                  <w:rFonts w:ascii="Calibri" w:hAnsi="Calibri"/>
                  <w:b w:val="0"/>
                  <w:sz w:val="22"/>
                  <w:szCs w:val="22"/>
                </w:rPr>
                <w:delText xml:space="preserve">of </w:delText>
              </w:r>
              <w:commentRangeStart w:id="3492"/>
              <w:r w:rsidRPr="006A3F04" w:rsidDel="00ED2F49">
                <w:rPr>
                  <w:rFonts w:ascii="Calibri" w:hAnsi="Calibri"/>
                  <w:b w:val="0"/>
                  <w:sz w:val="22"/>
                  <w:szCs w:val="22"/>
                </w:rPr>
                <w:delText>manual tracking systems</w:delText>
              </w:r>
            </w:del>
            <w:bookmarkEnd w:id="3487"/>
            <w:bookmarkEnd w:id="3488"/>
            <w:commentRangeEnd w:id="3492"/>
            <w:r w:rsidR="00ED2F49">
              <w:rPr>
                <w:rStyle w:val="CommentReference"/>
                <w:rFonts w:asciiTheme="minorHAnsi" w:eastAsiaTheme="minorHAnsi" w:hAnsiTheme="minorHAnsi"/>
                <w:b w:val="0"/>
              </w:rPr>
              <w:commentReference w:id="3492"/>
            </w:r>
          </w:p>
          <w:p w14:paraId="21373CD7" w14:textId="0B607F78" w:rsidR="00E42319" w:rsidRPr="006A3F04" w:rsidDel="00364950" w:rsidRDefault="00E42319" w:rsidP="006039FF">
            <w:pPr>
              <w:pStyle w:val="Tablelevel2"/>
              <w:rPr>
                <w:del w:id="3493" w:author="Jillian Carson-Jackson" w:date="2021-01-31T17:12:00Z"/>
                <w:rFonts w:ascii="Calibri" w:hAnsi="Calibri"/>
                <w:sz w:val="22"/>
                <w:szCs w:val="22"/>
              </w:rPr>
            </w:pPr>
            <w:del w:id="3494" w:author="Jillian Carson-Jackson" w:date="2021-01-31T17:12:00Z">
              <w:r w:rsidRPr="006A3F04" w:rsidDel="00364950">
                <w:rPr>
                  <w:rFonts w:ascii="Calibri" w:hAnsi="Calibri"/>
                  <w:sz w:val="22"/>
                  <w:szCs w:val="22"/>
                </w:rPr>
                <w:delText>Strips</w:delText>
              </w:r>
            </w:del>
          </w:p>
          <w:p w14:paraId="5F25CD89" w14:textId="6F76BC90" w:rsidR="00E42319" w:rsidRPr="006A3F04" w:rsidDel="00364950" w:rsidRDefault="00E42319" w:rsidP="006039FF">
            <w:pPr>
              <w:pStyle w:val="Tablelevel2"/>
              <w:rPr>
                <w:del w:id="3495" w:author="Jillian Carson-Jackson" w:date="2021-01-31T17:12:00Z"/>
                <w:rFonts w:ascii="Calibri" w:hAnsi="Calibri"/>
                <w:sz w:val="22"/>
                <w:szCs w:val="22"/>
              </w:rPr>
            </w:pPr>
            <w:del w:id="3496" w:author="Jillian Carson-Jackson" w:date="2021-01-31T17:12:00Z">
              <w:r w:rsidRPr="006A3F04" w:rsidDel="00364950">
                <w:rPr>
                  <w:rFonts w:ascii="Calibri" w:hAnsi="Calibri"/>
                  <w:sz w:val="22"/>
                  <w:szCs w:val="22"/>
                </w:rPr>
                <w:delText>Cards</w:delText>
              </w:r>
            </w:del>
          </w:p>
          <w:p w14:paraId="484ADAE8" w14:textId="6897A040" w:rsidR="00E42319" w:rsidRPr="006A3F04" w:rsidDel="00ED2F49" w:rsidRDefault="00E42319" w:rsidP="006039FF">
            <w:pPr>
              <w:pStyle w:val="Tablelevel2"/>
              <w:rPr>
                <w:del w:id="3497" w:author="Jillian Carson-Jackson" w:date="2021-06-30T20:19:00Z"/>
                <w:rFonts w:ascii="Calibri" w:hAnsi="Calibri"/>
                <w:sz w:val="22"/>
                <w:szCs w:val="22"/>
              </w:rPr>
            </w:pPr>
            <w:del w:id="3498" w:author="Jillian Carson-Jackson" w:date="2021-01-31T17:12:00Z">
              <w:r w:rsidRPr="006A3F04" w:rsidDel="00364950">
                <w:rPr>
                  <w:rFonts w:ascii="Calibri" w:hAnsi="Calibri"/>
                  <w:sz w:val="22"/>
                  <w:szCs w:val="22"/>
                </w:rPr>
                <w:delText xml:space="preserve">Electronic strips and </w:delText>
              </w:r>
            </w:del>
            <w:del w:id="3499" w:author="Jillian Carson-Jackson" w:date="2021-06-30T20:19:00Z">
              <w:r w:rsidRPr="006A3F04" w:rsidDel="00ED2F49">
                <w:rPr>
                  <w:rFonts w:ascii="Calibri" w:hAnsi="Calibri"/>
                  <w:sz w:val="22"/>
                  <w:szCs w:val="22"/>
                </w:rPr>
                <w:delText>information management</w:delText>
              </w:r>
            </w:del>
          </w:p>
          <w:p w14:paraId="7ABCE3D3" w14:textId="1BEBB369" w:rsidR="00E42319" w:rsidRPr="006A3F04" w:rsidRDefault="00E42319" w:rsidP="006039FF">
            <w:pPr>
              <w:pStyle w:val="Tablelevel2"/>
              <w:rPr>
                <w:rFonts w:ascii="Calibri" w:hAnsi="Calibri"/>
                <w:sz w:val="22"/>
                <w:szCs w:val="22"/>
              </w:rPr>
            </w:pPr>
            <w:del w:id="3500" w:author="Jillian Carson-Jackson" w:date="2021-06-30T20:19:00Z">
              <w:r w:rsidRPr="006A3F04" w:rsidDel="00ED2F49">
                <w:rPr>
                  <w:rFonts w:ascii="Calibri" w:hAnsi="Calibri"/>
                  <w:sz w:val="22"/>
                  <w:szCs w:val="22"/>
                </w:rPr>
                <w:delText>Ship movement reports</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7D04EC" w14:textId="77777777" w:rsidR="00E42319" w:rsidRPr="006A3F04" w:rsidRDefault="00E42319" w:rsidP="006039FF">
            <w:pPr>
              <w:jc w:val="center"/>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632A188"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E2</w:t>
            </w:r>
          </w:p>
        </w:tc>
      </w:tr>
      <w:tr w:rsidR="00E42319" w:rsidRPr="006A3F04" w14:paraId="0CAFA4E8" w14:textId="77777777" w:rsidTr="00A30E7D">
        <w:trPr>
          <w:cantSplit/>
          <w:trHeight w:hRule="exact" w:val="76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5F6C724D" w14:textId="5B0E5E34" w:rsidR="00E42319" w:rsidRPr="006A3F04" w:rsidRDefault="00E42319" w:rsidP="006039FF">
            <w:pPr>
              <w:pStyle w:val="Tablelevel2"/>
              <w:rPr>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E69CB43"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R18, R25, R31, R34, R51, R53, R56</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BA7BAA2" w14:textId="77777777" w:rsidR="00E42319" w:rsidRPr="006A3F04" w:rsidRDefault="00E42319" w:rsidP="006039FF">
            <w:pPr>
              <w:pStyle w:val="TOC1"/>
              <w:rPr>
                <w:rFonts w:ascii="Calibri" w:hAnsi="Calibri"/>
                <w:sz w:val="22"/>
                <w:szCs w:val="22"/>
              </w:rPr>
            </w:pPr>
          </w:p>
        </w:tc>
      </w:tr>
      <w:tr w:rsidR="00E42319" w:rsidRPr="006A3F04" w14:paraId="2FAF9C4F" w14:textId="77777777" w:rsidTr="00A30E7D">
        <w:trPr>
          <w:cantSplit/>
          <w:trHeight w:val="485"/>
          <w:jc w:val="center"/>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495619C5" w14:textId="42292601" w:rsidR="00E42319" w:rsidRPr="006A3F04" w:rsidRDefault="00E42319" w:rsidP="006039FF">
            <w:pPr>
              <w:pStyle w:val="Tablelevel1bold"/>
              <w:rPr>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7276AF8" w14:textId="77777777" w:rsidR="00E42319" w:rsidRPr="006A3F04" w:rsidRDefault="00E42319" w:rsidP="006A3F04">
            <w:pPr>
              <w:pStyle w:val="BodyText"/>
              <w:jc w:val="center"/>
            </w:pPr>
            <w:r w:rsidRPr="006A3F04">
              <w:t>R41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E3F5BC0" w14:textId="77777777" w:rsidR="00E42319" w:rsidRPr="006A3F04" w:rsidDel="00934EA1" w:rsidRDefault="00E42319" w:rsidP="006039FF">
            <w:pPr>
              <w:jc w:val="center"/>
              <w:rPr>
                <w:rFonts w:ascii="Calibri" w:hAnsi="Calibri"/>
                <w:sz w:val="22"/>
                <w:szCs w:val="22"/>
              </w:rPr>
            </w:pPr>
          </w:p>
        </w:tc>
      </w:tr>
      <w:tr w:rsidR="00E42319" w:rsidRPr="006A3F04" w14:paraId="4DCDEF82" w14:textId="77777777" w:rsidTr="00A30E7D">
        <w:trPr>
          <w:cantSplit/>
          <w:trHeight w:val="1136"/>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5ABA2B26" w14:textId="4BA53570" w:rsidR="00E42319" w:rsidRPr="006A3F04" w:rsidRDefault="00E42319" w:rsidP="006039FF">
            <w:pPr>
              <w:pStyle w:val="Tablelevel2"/>
              <w:rPr>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31632D0"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5A81F84" w14:textId="77777777" w:rsidR="00E42319" w:rsidRPr="006A3F04" w:rsidRDefault="00E42319" w:rsidP="006039FF">
            <w:pPr>
              <w:jc w:val="center"/>
              <w:rPr>
                <w:rFonts w:ascii="Calibri" w:hAnsi="Calibri"/>
                <w:sz w:val="22"/>
                <w:szCs w:val="22"/>
              </w:rPr>
            </w:pPr>
          </w:p>
        </w:tc>
      </w:tr>
      <w:tr w:rsidR="00E42319" w:rsidRPr="006A3F04" w14:paraId="600B819D" w14:textId="77777777" w:rsidTr="00A30E7D">
        <w:trPr>
          <w:cantSplit/>
          <w:trHeight w:val="161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00E5BB15" w14:textId="693A7625" w:rsidR="00E42319" w:rsidRPr="006A3F04" w:rsidRDefault="00E42319" w:rsidP="006039FF">
            <w:pPr>
              <w:pStyle w:val="Tablelevel2"/>
              <w:rPr>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846D7D8"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0D32A53" w14:textId="77777777" w:rsidR="00E42319" w:rsidRPr="006A3F04" w:rsidRDefault="00E42319" w:rsidP="006039FF">
            <w:pPr>
              <w:jc w:val="center"/>
              <w:rPr>
                <w:rFonts w:ascii="Calibri" w:hAnsi="Calibri"/>
                <w:sz w:val="22"/>
                <w:szCs w:val="22"/>
              </w:rPr>
            </w:pPr>
          </w:p>
        </w:tc>
      </w:tr>
      <w:tr w:rsidR="00E42319" w:rsidRPr="006A3F04" w14:paraId="779DB2F8" w14:textId="77777777" w:rsidTr="00A30E7D">
        <w:trPr>
          <w:cantSplit/>
          <w:trHeight w:val="859"/>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D54938A" w14:textId="7A6B99B5" w:rsidR="00E42319" w:rsidRPr="006A3F04" w:rsidRDefault="00E42319" w:rsidP="006039FF">
            <w:pPr>
              <w:pStyle w:val="Tablelevel2"/>
              <w:rPr>
                <w:rFonts w:ascii="Calibri" w:hAnsi="Calibri"/>
                <w:b/>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0AD1184"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A85BC82" w14:textId="77777777" w:rsidR="00E42319" w:rsidRPr="006A3F04" w:rsidRDefault="00E42319" w:rsidP="006039FF">
            <w:pPr>
              <w:jc w:val="center"/>
              <w:rPr>
                <w:rFonts w:ascii="Calibri" w:hAnsi="Calibri"/>
                <w:sz w:val="22"/>
                <w:szCs w:val="22"/>
              </w:rPr>
            </w:pPr>
          </w:p>
        </w:tc>
      </w:tr>
      <w:tr w:rsidR="00E42319" w:rsidRPr="006A3F04" w14:paraId="3D6D6D37"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5"/>
          <w:jc w:val="center"/>
        </w:trPr>
        <w:tc>
          <w:tcPr>
            <w:tcW w:w="8897" w:type="dxa"/>
            <w:shd w:val="clear" w:color="auto" w:fill="auto"/>
          </w:tcPr>
          <w:p w14:paraId="14F32BE9" w14:textId="77777777" w:rsidR="00E42319" w:rsidRPr="006A3F04" w:rsidRDefault="00E42319" w:rsidP="00E91682">
            <w:pPr>
              <w:pStyle w:val="Tablelevel1bold"/>
              <w:rPr>
                <w:rFonts w:ascii="Calibri" w:hAnsi="Calibri"/>
                <w:sz w:val="22"/>
                <w:szCs w:val="22"/>
              </w:rPr>
            </w:pPr>
          </w:p>
        </w:tc>
        <w:tc>
          <w:tcPr>
            <w:tcW w:w="2835" w:type="dxa"/>
            <w:shd w:val="clear" w:color="auto" w:fill="auto"/>
          </w:tcPr>
          <w:p w14:paraId="4FE83D1F" w14:textId="77777777" w:rsidR="00E42319" w:rsidRPr="006A3F04" w:rsidRDefault="00E42319" w:rsidP="006A3F04">
            <w:pPr>
              <w:pStyle w:val="BodyText"/>
              <w:jc w:val="center"/>
            </w:pPr>
            <w:r w:rsidRPr="006A3F04">
              <w:t>R34</w:t>
            </w:r>
          </w:p>
        </w:tc>
        <w:tc>
          <w:tcPr>
            <w:tcW w:w="3118" w:type="dxa"/>
            <w:shd w:val="clear" w:color="auto" w:fill="auto"/>
          </w:tcPr>
          <w:p w14:paraId="1B7D9FF0" w14:textId="77777777" w:rsidR="00E42319" w:rsidRPr="006A3F04" w:rsidRDefault="00E42319" w:rsidP="006039FF">
            <w:pPr>
              <w:jc w:val="center"/>
              <w:rPr>
                <w:rFonts w:ascii="Calibri" w:hAnsi="Calibri"/>
                <w:sz w:val="22"/>
                <w:szCs w:val="22"/>
              </w:rPr>
            </w:pPr>
          </w:p>
        </w:tc>
      </w:tr>
      <w:tr w:rsidR="00E42319" w:rsidRPr="006A3F04" w14:paraId="1959C1F4" w14:textId="77777777" w:rsidTr="00E916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24"/>
          <w:jc w:val="center"/>
        </w:trPr>
        <w:tc>
          <w:tcPr>
            <w:tcW w:w="8897" w:type="dxa"/>
            <w:shd w:val="clear" w:color="auto" w:fill="auto"/>
          </w:tcPr>
          <w:p w14:paraId="25125710" w14:textId="57CF7B9B" w:rsidR="00E91682" w:rsidRDefault="00E91682" w:rsidP="006039FF">
            <w:pPr>
              <w:pStyle w:val="Tablelevel1bold"/>
              <w:rPr>
                <w:rFonts w:ascii="Calibri" w:hAnsi="Calibri"/>
                <w:b w:val="0"/>
                <w:sz w:val="22"/>
                <w:szCs w:val="22"/>
              </w:rPr>
            </w:pPr>
            <w:bookmarkStart w:id="3501" w:name="_Toc446917329"/>
            <w:bookmarkStart w:id="3502" w:name="_Toc111617428"/>
            <w:r>
              <w:rPr>
                <w:rFonts w:ascii="Calibri" w:hAnsi="Calibri"/>
                <w:b w:val="0"/>
                <w:sz w:val="22"/>
                <w:szCs w:val="22"/>
              </w:rPr>
              <w:t>Equipment Performance monitoring</w:t>
            </w:r>
          </w:p>
          <w:p w14:paraId="63D89B83" w14:textId="79891BC6" w:rsidR="00E91682" w:rsidRDefault="00E42319" w:rsidP="00E91682">
            <w:pPr>
              <w:pStyle w:val="Tablelevel1bold"/>
              <w:ind w:left="337"/>
              <w:rPr>
                <w:rFonts w:ascii="Calibri" w:hAnsi="Calibri"/>
                <w:b w:val="0"/>
                <w:sz w:val="22"/>
                <w:szCs w:val="22"/>
              </w:rPr>
            </w:pPr>
            <w:r w:rsidRPr="006A3F04">
              <w:rPr>
                <w:rFonts w:ascii="Calibri" w:hAnsi="Calibri"/>
                <w:b w:val="0"/>
                <w:sz w:val="22"/>
                <w:szCs w:val="22"/>
              </w:rPr>
              <w:t>expected normal operating parameters</w:t>
            </w:r>
            <w:bookmarkEnd w:id="3501"/>
            <w:bookmarkEnd w:id="3502"/>
            <w:r w:rsidRPr="006A3F04">
              <w:rPr>
                <w:rFonts w:ascii="Calibri" w:hAnsi="Calibri"/>
                <w:b w:val="0"/>
                <w:sz w:val="22"/>
                <w:szCs w:val="22"/>
              </w:rPr>
              <w:t xml:space="preserve"> of equipment</w:t>
            </w:r>
          </w:p>
          <w:p w14:paraId="1BFB7A63" w14:textId="540CB0A0" w:rsidR="00E91682" w:rsidRPr="00E91682" w:rsidRDefault="00E91682" w:rsidP="00E91682">
            <w:pPr>
              <w:pStyle w:val="Tablelevel1bold"/>
              <w:ind w:left="337"/>
              <w:rPr>
                <w:rFonts w:ascii="Calibri" w:hAnsi="Calibri"/>
                <w:b w:val="0"/>
                <w:sz w:val="22"/>
                <w:szCs w:val="22"/>
              </w:rPr>
            </w:pPr>
            <w:r>
              <w:rPr>
                <w:rFonts w:ascii="Calibri" w:hAnsi="Calibri"/>
                <w:b w:val="0"/>
                <w:sz w:val="22"/>
                <w:szCs w:val="22"/>
              </w:rPr>
              <w:t>reporting outages</w:t>
            </w:r>
          </w:p>
          <w:p w14:paraId="68E5AE01" w14:textId="2CED5AB5" w:rsidR="00E42319" w:rsidRPr="006A3F04" w:rsidRDefault="00E42319" w:rsidP="006039FF">
            <w:pPr>
              <w:pStyle w:val="Tablelevel1bold"/>
              <w:rPr>
                <w:rFonts w:ascii="Calibri" w:hAnsi="Calibri"/>
                <w:b w:val="0"/>
                <w:i/>
                <w:sz w:val="22"/>
                <w:szCs w:val="22"/>
              </w:rPr>
            </w:pPr>
          </w:p>
        </w:tc>
        <w:tc>
          <w:tcPr>
            <w:tcW w:w="2835" w:type="dxa"/>
            <w:shd w:val="clear" w:color="auto" w:fill="auto"/>
          </w:tcPr>
          <w:p w14:paraId="4E514EB4"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20453046" w14:textId="77777777" w:rsidR="00E42319" w:rsidRPr="006A3F04" w:rsidRDefault="00E42319" w:rsidP="006039FF">
            <w:pPr>
              <w:jc w:val="center"/>
              <w:rPr>
                <w:rFonts w:ascii="Calibri" w:hAnsi="Calibri"/>
                <w:sz w:val="22"/>
                <w:szCs w:val="22"/>
              </w:rPr>
            </w:pPr>
          </w:p>
        </w:tc>
      </w:tr>
      <w:tr w:rsidR="00E42319" w:rsidRPr="006A3F04" w14:paraId="1E5105E9"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7"/>
          <w:jc w:val="center"/>
        </w:trPr>
        <w:tc>
          <w:tcPr>
            <w:tcW w:w="8897" w:type="dxa"/>
            <w:shd w:val="clear" w:color="auto" w:fill="auto"/>
          </w:tcPr>
          <w:p w14:paraId="23725CEC" w14:textId="77777777" w:rsidR="00E42319" w:rsidRPr="006A3F04" w:rsidRDefault="00E42319" w:rsidP="006039FF">
            <w:pPr>
              <w:pStyle w:val="Tablelevel1bold"/>
              <w:rPr>
                <w:rFonts w:ascii="Calibri" w:hAnsi="Calibri"/>
                <w:sz w:val="22"/>
                <w:szCs w:val="22"/>
              </w:rPr>
            </w:pPr>
            <w:bookmarkStart w:id="3503" w:name="_Toc111617430"/>
            <w:r w:rsidRPr="006A3F04">
              <w:rPr>
                <w:rFonts w:ascii="Calibri" w:hAnsi="Calibri"/>
                <w:sz w:val="22"/>
                <w:szCs w:val="22"/>
              </w:rPr>
              <w:t xml:space="preserve">Evolving </w:t>
            </w:r>
            <w:commentRangeStart w:id="3504"/>
            <w:r w:rsidRPr="006A3F04">
              <w:rPr>
                <w:rFonts w:ascii="Calibri" w:hAnsi="Calibri"/>
                <w:sz w:val="22"/>
                <w:szCs w:val="22"/>
              </w:rPr>
              <w:t>technologies</w:t>
            </w:r>
            <w:bookmarkEnd w:id="3503"/>
            <w:commentRangeEnd w:id="3504"/>
            <w:r w:rsidR="00850852">
              <w:rPr>
                <w:rStyle w:val="CommentReference"/>
                <w:rFonts w:asciiTheme="minorHAnsi" w:eastAsiaTheme="minorHAnsi" w:hAnsiTheme="minorHAnsi"/>
                <w:b w:val="0"/>
              </w:rPr>
              <w:commentReference w:id="3504"/>
            </w:r>
          </w:p>
        </w:tc>
        <w:tc>
          <w:tcPr>
            <w:tcW w:w="2835" w:type="dxa"/>
            <w:shd w:val="clear" w:color="auto" w:fill="auto"/>
          </w:tcPr>
          <w:p w14:paraId="756394CF" w14:textId="77777777" w:rsidR="00E42319" w:rsidRPr="006A3F04" w:rsidRDefault="00E42319" w:rsidP="006039FF">
            <w:pPr>
              <w:pStyle w:val="TOC1"/>
              <w:rPr>
                <w:rFonts w:ascii="Calibri" w:hAnsi="Calibri"/>
                <w:sz w:val="22"/>
                <w:szCs w:val="22"/>
              </w:rPr>
            </w:pPr>
          </w:p>
        </w:tc>
        <w:tc>
          <w:tcPr>
            <w:tcW w:w="3118" w:type="dxa"/>
            <w:shd w:val="clear" w:color="auto" w:fill="auto"/>
          </w:tcPr>
          <w:p w14:paraId="0850C98E" w14:textId="77777777" w:rsidR="00E42319" w:rsidRPr="006A3F04" w:rsidRDefault="00E42319" w:rsidP="006039FF">
            <w:pPr>
              <w:jc w:val="center"/>
              <w:rPr>
                <w:rFonts w:ascii="Calibri" w:hAnsi="Calibri"/>
                <w:sz w:val="22"/>
                <w:szCs w:val="22"/>
              </w:rPr>
            </w:pPr>
          </w:p>
        </w:tc>
      </w:tr>
      <w:tr w:rsidR="00E42319" w:rsidRPr="006A3F04" w14:paraId="067D6A8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9"/>
          <w:jc w:val="center"/>
        </w:trPr>
        <w:tc>
          <w:tcPr>
            <w:tcW w:w="8897" w:type="dxa"/>
            <w:shd w:val="clear" w:color="auto" w:fill="auto"/>
          </w:tcPr>
          <w:p w14:paraId="255C6D66" w14:textId="28D77DBC" w:rsidR="00850852" w:rsidRPr="00850852" w:rsidRDefault="00E42319" w:rsidP="006039FF">
            <w:pPr>
              <w:pStyle w:val="Tablelevel1bold"/>
              <w:rPr>
                <w:rFonts w:ascii="Calibri" w:hAnsi="Calibri"/>
                <w:b w:val="0"/>
                <w:sz w:val="22"/>
                <w:szCs w:val="22"/>
              </w:rPr>
            </w:pPr>
            <w:bookmarkStart w:id="3505" w:name="_Toc446917332"/>
            <w:bookmarkStart w:id="3506" w:name="_Toc111617431"/>
            <w:r w:rsidRPr="006A3F04">
              <w:rPr>
                <w:rFonts w:ascii="Calibri" w:hAnsi="Calibri"/>
                <w:b w:val="0"/>
                <w:sz w:val="22"/>
                <w:szCs w:val="22"/>
              </w:rPr>
              <w:t>Describe new technologies, as appropriate</w:t>
            </w:r>
            <w:bookmarkEnd w:id="3505"/>
            <w:bookmarkEnd w:id="3506"/>
          </w:p>
        </w:tc>
        <w:tc>
          <w:tcPr>
            <w:tcW w:w="2835" w:type="dxa"/>
            <w:shd w:val="clear" w:color="auto" w:fill="auto"/>
          </w:tcPr>
          <w:p w14:paraId="65DDACE8" w14:textId="77777777" w:rsidR="00E42319" w:rsidRPr="006A3F04" w:rsidRDefault="00E42319" w:rsidP="006039FF">
            <w:pPr>
              <w:pStyle w:val="TOC1"/>
              <w:rPr>
                <w:rFonts w:ascii="Calibri" w:hAnsi="Calibri"/>
                <w:sz w:val="22"/>
                <w:szCs w:val="22"/>
              </w:rPr>
            </w:pPr>
          </w:p>
        </w:tc>
        <w:tc>
          <w:tcPr>
            <w:tcW w:w="3118" w:type="dxa"/>
            <w:shd w:val="clear" w:color="auto" w:fill="auto"/>
          </w:tcPr>
          <w:p w14:paraId="043F2BBB" w14:textId="77777777" w:rsidR="00E42319" w:rsidRPr="006A3F04" w:rsidRDefault="00E42319" w:rsidP="006039FF">
            <w:pPr>
              <w:jc w:val="center"/>
              <w:rPr>
                <w:rFonts w:ascii="Calibri" w:hAnsi="Calibri"/>
                <w:sz w:val="22"/>
                <w:szCs w:val="22"/>
              </w:rPr>
            </w:pPr>
          </w:p>
        </w:tc>
      </w:tr>
    </w:tbl>
    <w:p w14:paraId="146D2686" w14:textId="71C1B4A0" w:rsidR="00E42319" w:rsidRDefault="00E42319" w:rsidP="00E42319">
      <w:pPr>
        <w:rPr>
          <w:ins w:id="3507" w:author="Jillian Carson-Jackson" w:date="2020-12-27T16:42:00Z"/>
        </w:rPr>
      </w:pPr>
    </w:p>
    <w:p w14:paraId="06C0A9C7" w14:textId="15FD68C0" w:rsidR="00802D62" w:rsidRPr="00C50983" w:rsidDel="00BE26C3" w:rsidRDefault="00802D62" w:rsidP="00E42319">
      <w:pPr>
        <w:rPr>
          <w:del w:id="3508" w:author="Jillian Carson-Jackson" w:date="2021-06-30T20:28:00Z"/>
        </w:rPr>
      </w:pPr>
    </w:p>
    <w:p w14:paraId="3A6B95DB" w14:textId="35A84100" w:rsidR="00E42319" w:rsidRPr="00C50983" w:rsidDel="00BE26C3" w:rsidRDefault="00E42319" w:rsidP="00E42319">
      <w:pPr>
        <w:rPr>
          <w:del w:id="3509" w:author="Jillian Carson-Jackson" w:date="2021-06-30T20:28:00Z"/>
        </w:rPr>
      </w:pPr>
    </w:p>
    <w:p w14:paraId="4C60CEB8" w14:textId="77777777" w:rsidR="00E42319" w:rsidRPr="00C50983" w:rsidRDefault="00E42319" w:rsidP="00E42319">
      <w:pPr>
        <w:pStyle w:val="BodyText"/>
        <w:sectPr w:rsidR="00E42319" w:rsidRPr="00C50983" w:rsidSect="006039FF">
          <w:headerReference w:type="default" r:id="rId36"/>
          <w:pgSz w:w="16838" w:h="11906" w:orient="landscape"/>
          <w:pgMar w:top="1134" w:right="1134" w:bottom="1134" w:left="1134" w:header="706" w:footer="706" w:gutter="0"/>
          <w:cols w:space="708"/>
          <w:docGrid w:linePitch="360"/>
        </w:sectPr>
      </w:pPr>
    </w:p>
    <w:p w14:paraId="1004B3E1" w14:textId="77777777" w:rsidR="00B94E6E" w:rsidRDefault="00B94E6E" w:rsidP="00011E6F">
      <w:pPr>
        <w:pStyle w:val="BodyText"/>
      </w:pPr>
    </w:p>
    <w:p w14:paraId="34EB4F3C" w14:textId="77777777" w:rsidR="00CD1A5B" w:rsidRPr="00C50983" w:rsidRDefault="00CD1A5B" w:rsidP="00272E98">
      <w:pPr>
        <w:pStyle w:val="Heading1"/>
        <w:keepLines w:val="0"/>
        <w:numPr>
          <w:ilvl w:val="0"/>
          <w:numId w:val="33"/>
        </w:numPr>
        <w:spacing w:after="120" w:line="240" w:lineRule="auto"/>
        <w:ind w:left="993"/>
        <w:rPr>
          <w:b w:val="0"/>
        </w:rPr>
        <w:sectPr w:rsidR="00CD1A5B" w:rsidRPr="00C50983" w:rsidSect="006039FF">
          <w:headerReference w:type="default" r:id="rId37"/>
          <w:pgSz w:w="11906" w:h="16838"/>
          <w:pgMar w:top="1134" w:right="1134" w:bottom="1134" w:left="1134" w:header="708" w:footer="708" w:gutter="0"/>
          <w:cols w:space="708"/>
          <w:docGrid w:linePitch="360"/>
        </w:sectPr>
      </w:pPr>
    </w:p>
    <w:p w14:paraId="1413C93E" w14:textId="77777777" w:rsidR="00CD1A5B" w:rsidRPr="00C50983" w:rsidRDefault="00CD1A5B" w:rsidP="00CD1A5B">
      <w:pPr>
        <w:jc w:val="center"/>
        <w:rPr>
          <w:b/>
          <w:sz w:val="32"/>
        </w:rPr>
        <w:sectPr w:rsidR="00CD1A5B" w:rsidRPr="00C50983" w:rsidSect="006039FF">
          <w:headerReference w:type="default" r:id="rId38"/>
          <w:pgSz w:w="16838" w:h="11906" w:orient="landscape" w:code="9"/>
          <w:pgMar w:top="1134" w:right="1134" w:bottom="1134" w:left="1134" w:header="706" w:footer="706" w:gutter="0"/>
          <w:cols w:space="708"/>
          <w:docGrid w:linePitch="360"/>
        </w:sectPr>
      </w:pPr>
    </w:p>
    <w:p w14:paraId="00B17C0E" w14:textId="34C0A08C" w:rsidR="008A0F75" w:rsidRPr="00C50983" w:rsidDel="00803B93" w:rsidRDefault="008A0F75" w:rsidP="00272E98">
      <w:pPr>
        <w:pStyle w:val="Heading1"/>
        <w:keepLines w:val="0"/>
        <w:numPr>
          <w:ilvl w:val="0"/>
          <w:numId w:val="33"/>
        </w:numPr>
        <w:spacing w:after="120" w:line="240" w:lineRule="auto"/>
        <w:ind w:left="993"/>
        <w:rPr>
          <w:del w:id="3510" w:author="Jillian Carson-Jackson" w:date="2020-12-27T16:48:00Z"/>
        </w:rPr>
        <w:sectPr w:rsidR="008A0F75" w:rsidRPr="00C50983" w:rsidDel="00803B93" w:rsidSect="006039FF">
          <w:headerReference w:type="default" r:id="rId39"/>
          <w:pgSz w:w="16838" w:h="11906" w:orient="landscape"/>
          <w:pgMar w:top="1134" w:right="1134" w:bottom="1134" w:left="1134" w:header="706" w:footer="706" w:gutter="0"/>
          <w:cols w:space="708"/>
          <w:docGrid w:linePitch="360"/>
        </w:sectPr>
      </w:pPr>
    </w:p>
    <w:p w14:paraId="73626C5A" w14:textId="6F212537" w:rsidR="00AD3510" w:rsidRPr="00C50983" w:rsidRDefault="00AD3510" w:rsidP="00AD3510">
      <w:pPr>
        <w:pStyle w:val="Module"/>
        <w:rPr>
          <w:caps/>
        </w:rPr>
      </w:pPr>
      <w:bookmarkStart w:id="3511" w:name="_Toc111617510"/>
      <w:bookmarkStart w:id="3512" w:name="_Toc245254455"/>
      <w:bookmarkStart w:id="3513" w:name="_Toc6299054"/>
      <w:r w:rsidRPr="00C50983">
        <w:t>PERSONAL ATTRIBUTES</w:t>
      </w:r>
      <w:bookmarkEnd w:id="3511"/>
      <w:bookmarkEnd w:id="3512"/>
      <w:bookmarkEnd w:id="3513"/>
    </w:p>
    <w:p w14:paraId="21E3B095" w14:textId="77777777" w:rsidR="00AD3510" w:rsidRDefault="00AD3510" w:rsidP="00F64B31">
      <w:pPr>
        <w:pStyle w:val="ModuleHeading1"/>
      </w:pPr>
      <w:bookmarkStart w:id="3514" w:name="_Toc446917662"/>
      <w:bookmarkStart w:id="3515" w:name="_Toc111617511"/>
      <w:bookmarkStart w:id="3516" w:name="_Toc245254456"/>
      <w:bookmarkStart w:id="3517" w:name="_Toc6299055"/>
      <w:r w:rsidRPr="00C50983">
        <w:t>INTRODUCTION</w:t>
      </w:r>
      <w:bookmarkEnd w:id="3514"/>
      <w:bookmarkEnd w:id="3515"/>
      <w:bookmarkEnd w:id="3516"/>
      <w:bookmarkEnd w:id="3517"/>
    </w:p>
    <w:p w14:paraId="0B8299AA" w14:textId="77777777" w:rsidR="00BA2BD0" w:rsidRPr="00BA2BD0" w:rsidRDefault="00BA2BD0" w:rsidP="00BA2BD0">
      <w:pPr>
        <w:pStyle w:val="Heading1separatationline"/>
      </w:pPr>
    </w:p>
    <w:p w14:paraId="36FA0F95" w14:textId="77777777" w:rsidR="00AD3510" w:rsidRPr="00C50983" w:rsidRDefault="00AD3510" w:rsidP="00AD3510">
      <w:pPr>
        <w:pStyle w:val="BodyText"/>
      </w:pPr>
      <w:r w:rsidRPr="00C50983">
        <w:t>Instructors for this module should have experience of human relationships in the VTS field.  If this cannot be achieved, then an appropriate expert should cover certain sections of this module.</w:t>
      </w:r>
    </w:p>
    <w:p w14:paraId="32349D99" w14:textId="77777777" w:rsidR="00AD3510" w:rsidRPr="00C50983" w:rsidRDefault="00AD3510" w:rsidP="00AD3510">
      <w:pPr>
        <w:pStyle w:val="BodyText"/>
      </w:pPr>
      <w:r w:rsidRPr="00C50983">
        <w:t>In addition, instructors of other modules should continuously monitor the personal attributes of trainees and, when appropriate, draw their attention to the need to meet the learning objectives of this module.</w:t>
      </w:r>
    </w:p>
    <w:p w14:paraId="278EC196" w14:textId="77777777" w:rsidR="00AD3510" w:rsidRDefault="00AD3510" w:rsidP="00F64B31">
      <w:pPr>
        <w:pStyle w:val="ModuleHeading1"/>
      </w:pPr>
      <w:bookmarkStart w:id="3518" w:name="_Toc446917663"/>
      <w:bookmarkStart w:id="3519" w:name="_Toc111617512"/>
      <w:bookmarkStart w:id="3520" w:name="_Toc245254457"/>
      <w:bookmarkStart w:id="3521" w:name="_Toc6299056"/>
      <w:r w:rsidRPr="00C50983">
        <w:t>SUBJECT FRAMEW</w:t>
      </w:r>
      <w:bookmarkEnd w:id="3518"/>
      <w:r w:rsidRPr="00C50983">
        <w:t>ORK</w:t>
      </w:r>
      <w:bookmarkEnd w:id="3519"/>
      <w:bookmarkEnd w:id="3520"/>
      <w:bookmarkEnd w:id="3521"/>
    </w:p>
    <w:p w14:paraId="7BB4D022" w14:textId="77777777" w:rsidR="00BA2BD0" w:rsidRPr="00BA2BD0" w:rsidRDefault="00BA2BD0" w:rsidP="00BA2BD0">
      <w:pPr>
        <w:pStyle w:val="Heading1separatationline"/>
      </w:pPr>
    </w:p>
    <w:p w14:paraId="2AA56A84" w14:textId="77777777" w:rsidR="00AD3510" w:rsidRPr="00C50983" w:rsidRDefault="00AD3510" w:rsidP="00F64B31">
      <w:pPr>
        <w:pStyle w:val="ModuleHeading2"/>
      </w:pPr>
      <w:bookmarkStart w:id="3522" w:name="_Toc446917664"/>
      <w:bookmarkStart w:id="3523" w:name="_Toc111617513"/>
      <w:r w:rsidRPr="00C50983">
        <w:t>Scope</w:t>
      </w:r>
      <w:bookmarkEnd w:id="3522"/>
      <w:bookmarkEnd w:id="3523"/>
    </w:p>
    <w:p w14:paraId="26F40752" w14:textId="77777777" w:rsidR="00AD3510" w:rsidRPr="00C50983" w:rsidRDefault="00AD3510" w:rsidP="00AD3510">
      <w:pPr>
        <w:pStyle w:val="BodyText"/>
      </w:pPr>
      <w:r w:rsidRPr="00C50983">
        <w:t>This syllabus addresses the requirement for VTS Operators to perform their duties properly under all conditions including emergencies and stressful situations.  It is recommended that the contents of this module be presented to the trainees in the early stages of the course.</w:t>
      </w:r>
    </w:p>
    <w:p w14:paraId="7AC9A58F" w14:textId="77777777" w:rsidR="00AD3510" w:rsidRPr="00C50983" w:rsidRDefault="00AD3510" w:rsidP="00F64B31">
      <w:pPr>
        <w:pStyle w:val="ModuleHeading2"/>
      </w:pPr>
      <w:r w:rsidRPr="00C50983">
        <w:t>Aims</w:t>
      </w:r>
    </w:p>
    <w:p w14:paraId="24E157CF" w14:textId="77777777" w:rsidR="00AD3510" w:rsidRPr="00C50983" w:rsidRDefault="00AD3510" w:rsidP="00AD3510">
      <w:pPr>
        <w:pStyle w:val="BodyText"/>
      </w:pPr>
      <w:r w:rsidRPr="00C50983">
        <w:t xml:space="preserve">On completion of the course trainees will have the knowledge and ability to conduct their duties in a manner which conforms to accepted principles and procedures established by the </w:t>
      </w:r>
      <w:r>
        <w:t>Competent Authority</w:t>
      </w:r>
      <w:r w:rsidRPr="00C50983">
        <w:t xml:space="preserve"> concerned.</w:t>
      </w:r>
    </w:p>
    <w:p w14:paraId="73F27996" w14:textId="798E3E70" w:rsidR="00AD3510" w:rsidRDefault="00AD3510" w:rsidP="00F64B31">
      <w:pPr>
        <w:pStyle w:val="ModuleHeading1"/>
      </w:pPr>
      <w:r w:rsidRPr="00C50983">
        <w:br w:type="page"/>
      </w:r>
      <w:bookmarkStart w:id="3524" w:name="_Toc446917666"/>
      <w:bookmarkStart w:id="3525" w:name="_Toc111617515"/>
      <w:bookmarkStart w:id="3526" w:name="_Toc245254458"/>
      <w:bookmarkStart w:id="3527" w:name="_Toc6299057"/>
      <w:r w:rsidRPr="00C50983">
        <w:t>SUBJECT OUTLINE</w:t>
      </w:r>
      <w:bookmarkEnd w:id="3524"/>
      <w:bookmarkEnd w:id="3525"/>
      <w:r w:rsidRPr="00C50983">
        <w:t xml:space="preserve"> OF MODULE </w:t>
      </w:r>
      <w:del w:id="3528" w:author="Jillian Carson-Jackson" w:date="2020-12-27T16:54:00Z">
        <w:r w:rsidRPr="00C50983" w:rsidDel="00A43780">
          <w:delText>7</w:delText>
        </w:r>
      </w:del>
      <w:bookmarkEnd w:id="3526"/>
      <w:bookmarkEnd w:id="3527"/>
      <w:ins w:id="3529" w:author="Jillian Carson-Jackson" w:date="2020-12-27T16:54:00Z">
        <w:r w:rsidR="00A43780">
          <w:t>6</w:t>
        </w:r>
      </w:ins>
    </w:p>
    <w:p w14:paraId="402F8FBB" w14:textId="77777777" w:rsidR="00BA2BD0" w:rsidRPr="00BA2BD0" w:rsidRDefault="00BA2BD0" w:rsidP="00BA2BD0">
      <w:pPr>
        <w:pStyle w:val="Heading1separatationline"/>
      </w:pPr>
    </w:p>
    <w:p w14:paraId="382F6415" w14:textId="77777777" w:rsidR="00AD3510" w:rsidRPr="00C50983" w:rsidRDefault="00AD3510" w:rsidP="00BA2BD0">
      <w:pPr>
        <w:pStyle w:val="Tablecaption"/>
      </w:pPr>
      <w:bookmarkStart w:id="3530" w:name="_Toc245254481"/>
      <w:bookmarkStart w:id="3531" w:name="_Toc531423241"/>
      <w:r w:rsidRPr="00C50983">
        <w:t>Subject outline – Personal attributes</w:t>
      </w:r>
      <w:bookmarkEnd w:id="3530"/>
      <w:bookmarkEnd w:id="3531"/>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1917"/>
        <w:gridCol w:w="1701"/>
        <w:gridCol w:w="1701"/>
      </w:tblGrid>
      <w:tr w:rsidR="00AD3510" w:rsidRPr="00BA2BD0" w14:paraId="10DCB6D4" w14:textId="77777777" w:rsidTr="00D32A0B">
        <w:trPr>
          <w:jc w:val="center"/>
        </w:trPr>
        <w:tc>
          <w:tcPr>
            <w:tcW w:w="4428" w:type="dxa"/>
            <w:vMerge w:val="restart"/>
            <w:vAlign w:val="center"/>
          </w:tcPr>
          <w:p w14:paraId="0D1F4563" w14:textId="77777777" w:rsidR="00AD3510" w:rsidRPr="00BA2BD0" w:rsidRDefault="00AD3510" w:rsidP="00BA2BD0">
            <w:pPr>
              <w:pStyle w:val="Tableheading"/>
            </w:pPr>
            <w:r w:rsidRPr="00BA2BD0">
              <w:t>Subject Area</w:t>
            </w:r>
          </w:p>
        </w:tc>
        <w:tc>
          <w:tcPr>
            <w:tcW w:w="1917" w:type="dxa"/>
            <w:vMerge w:val="restart"/>
            <w:vAlign w:val="center"/>
          </w:tcPr>
          <w:p w14:paraId="03B58C95" w14:textId="77777777" w:rsidR="00AD3510" w:rsidRPr="00BA2BD0" w:rsidRDefault="00AD3510" w:rsidP="00BA2BD0">
            <w:pPr>
              <w:pStyle w:val="Tableheading"/>
            </w:pPr>
            <w:r w:rsidRPr="00BA2BD0">
              <w:t>Recommended Competence Level</w:t>
            </w:r>
          </w:p>
        </w:tc>
        <w:tc>
          <w:tcPr>
            <w:tcW w:w="3402" w:type="dxa"/>
            <w:gridSpan w:val="2"/>
            <w:vAlign w:val="center"/>
          </w:tcPr>
          <w:p w14:paraId="66DEEAA5" w14:textId="77777777" w:rsidR="00AD3510" w:rsidRPr="00BA2BD0" w:rsidRDefault="00AD3510" w:rsidP="00BA2BD0">
            <w:pPr>
              <w:pStyle w:val="Tableheading"/>
            </w:pPr>
            <w:r w:rsidRPr="00BA2BD0">
              <w:t>Recommended Hours</w:t>
            </w:r>
          </w:p>
        </w:tc>
      </w:tr>
      <w:tr w:rsidR="00AD3510" w:rsidRPr="00BA2BD0" w14:paraId="223794B0" w14:textId="77777777" w:rsidTr="00D32A0B">
        <w:trPr>
          <w:trHeight w:val="660"/>
          <w:jc w:val="center"/>
        </w:trPr>
        <w:tc>
          <w:tcPr>
            <w:tcW w:w="4428" w:type="dxa"/>
            <w:vMerge/>
            <w:tcBorders>
              <w:bottom w:val="single" w:sz="12" w:space="0" w:color="auto"/>
            </w:tcBorders>
            <w:vAlign w:val="center"/>
          </w:tcPr>
          <w:p w14:paraId="7E5E924B" w14:textId="77777777" w:rsidR="00AD3510" w:rsidRPr="00BA2BD0" w:rsidRDefault="00AD3510" w:rsidP="00BA2BD0">
            <w:pPr>
              <w:pStyle w:val="Tableheading"/>
            </w:pPr>
          </w:p>
        </w:tc>
        <w:tc>
          <w:tcPr>
            <w:tcW w:w="1917" w:type="dxa"/>
            <w:vMerge/>
            <w:tcBorders>
              <w:bottom w:val="single" w:sz="12" w:space="0" w:color="auto"/>
            </w:tcBorders>
            <w:vAlign w:val="center"/>
          </w:tcPr>
          <w:p w14:paraId="0D1F38B1" w14:textId="77777777" w:rsidR="00AD3510" w:rsidRPr="00BA2BD0" w:rsidRDefault="00AD3510" w:rsidP="00BA2BD0">
            <w:pPr>
              <w:pStyle w:val="Tableheading"/>
            </w:pPr>
          </w:p>
        </w:tc>
        <w:tc>
          <w:tcPr>
            <w:tcW w:w="1701" w:type="dxa"/>
            <w:tcBorders>
              <w:bottom w:val="single" w:sz="12" w:space="0" w:color="auto"/>
            </w:tcBorders>
            <w:vAlign w:val="center"/>
          </w:tcPr>
          <w:p w14:paraId="01CE9215" w14:textId="77777777" w:rsidR="00AD3510" w:rsidRPr="00BA2BD0" w:rsidRDefault="00AD3510" w:rsidP="00BA2BD0">
            <w:pPr>
              <w:pStyle w:val="Tableheading"/>
            </w:pPr>
            <w:r w:rsidRPr="00BA2BD0">
              <w:t>Presentations/ Lectures</w:t>
            </w:r>
          </w:p>
        </w:tc>
        <w:tc>
          <w:tcPr>
            <w:tcW w:w="1701" w:type="dxa"/>
            <w:tcBorders>
              <w:bottom w:val="single" w:sz="12" w:space="0" w:color="auto"/>
            </w:tcBorders>
            <w:vAlign w:val="center"/>
          </w:tcPr>
          <w:p w14:paraId="6CC6D072" w14:textId="77777777" w:rsidR="00AD3510" w:rsidRPr="00BA2BD0" w:rsidRDefault="00AD3510" w:rsidP="00BA2BD0">
            <w:pPr>
              <w:pStyle w:val="Tableheading"/>
            </w:pPr>
            <w:r w:rsidRPr="00BA2BD0">
              <w:t>Exercises/ Simulation</w:t>
            </w:r>
          </w:p>
        </w:tc>
      </w:tr>
      <w:tr w:rsidR="00AD3510" w:rsidRPr="00BA2BD0" w14:paraId="64BCD534" w14:textId="77777777" w:rsidTr="00D32A0B">
        <w:trPr>
          <w:jc w:val="center"/>
        </w:trPr>
        <w:tc>
          <w:tcPr>
            <w:tcW w:w="4428" w:type="dxa"/>
            <w:tcBorders>
              <w:top w:val="single" w:sz="12" w:space="0" w:color="auto"/>
            </w:tcBorders>
          </w:tcPr>
          <w:p w14:paraId="494FE44D" w14:textId="02EE3D5B" w:rsidR="00AD3510" w:rsidRPr="00BA2BD0" w:rsidRDefault="00AD3510" w:rsidP="006039FF">
            <w:pPr>
              <w:pStyle w:val="Tablelevel1bold"/>
              <w:rPr>
                <w:rFonts w:ascii="Calibri" w:hAnsi="Calibri"/>
                <w:sz w:val="22"/>
                <w:szCs w:val="22"/>
              </w:rPr>
            </w:pPr>
            <w:del w:id="3532" w:author="Jillian Carson-Jackson" w:date="2021-01-31T17:29:00Z">
              <w:r w:rsidRPr="00BA2BD0" w:rsidDel="005E5EB5">
                <w:rPr>
                  <w:rFonts w:ascii="Calibri" w:hAnsi="Calibri"/>
                  <w:sz w:val="22"/>
                  <w:szCs w:val="22"/>
                </w:rPr>
                <w:delText>Interaction with others</w:delText>
              </w:r>
            </w:del>
            <w:ins w:id="3533" w:author="Jillian Carson-Jackson" w:date="2021-01-31T17:29:00Z">
              <w:r w:rsidR="005E5EB5">
                <w:rPr>
                  <w:rFonts w:ascii="Calibri" w:hAnsi="Calibri"/>
                  <w:sz w:val="22"/>
                  <w:szCs w:val="22"/>
                </w:rPr>
                <w:t xml:space="preserve"> </w:t>
              </w:r>
              <w:commentRangeStart w:id="3534"/>
              <w:r w:rsidR="005E5EB5">
                <w:rPr>
                  <w:rFonts w:ascii="Calibri" w:hAnsi="Calibri"/>
                  <w:sz w:val="22"/>
                  <w:szCs w:val="22"/>
                </w:rPr>
                <w:t xml:space="preserve">Team work </w:t>
              </w:r>
            </w:ins>
            <w:r w:rsidRPr="00BA2BD0">
              <w:rPr>
                <w:rFonts w:ascii="Calibri" w:hAnsi="Calibri"/>
                <w:sz w:val="22"/>
                <w:szCs w:val="22"/>
              </w:rPr>
              <w:t xml:space="preserve"> </w:t>
            </w:r>
            <w:commentRangeEnd w:id="3534"/>
            <w:r w:rsidR="005E5EB5">
              <w:rPr>
                <w:rStyle w:val="CommentReference"/>
                <w:rFonts w:asciiTheme="minorHAnsi" w:eastAsiaTheme="minorHAnsi" w:hAnsiTheme="minorHAnsi"/>
                <w:b w:val="0"/>
              </w:rPr>
              <w:commentReference w:id="3534"/>
            </w:r>
            <w:del w:id="3535" w:author="Jillian Carson-Jackson" w:date="2021-01-31T17:28:00Z">
              <w:r w:rsidRPr="00BA2BD0" w:rsidDel="00812618">
                <w:rPr>
                  <w:rFonts w:ascii="Calibri" w:hAnsi="Calibri"/>
                  <w:sz w:val="22"/>
                  <w:szCs w:val="22"/>
                </w:rPr>
                <w:delText>and human relation skills</w:delText>
              </w:r>
            </w:del>
          </w:p>
          <w:p w14:paraId="18F638F0" w14:textId="77777777" w:rsidR="00AD3510" w:rsidRPr="00BA2BD0" w:rsidRDefault="00AD3510" w:rsidP="006039FF">
            <w:pPr>
              <w:pStyle w:val="Tablelevel2"/>
              <w:rPr>
                <w:rFonts w:ascii="Calibri" w:hAnsi="Calibri"/>
                <w:sz w:val="22"/>
                <w:szCs w:val="22"/>
              </w:rPr>
            </w:pPr>
            <w:commentRangeStart w:id="3536"/>
            <w:r w:rsidRPr="00BA2BD0">
              <w:rPr>
                <w:rFonts w:ascii="Calibri" w:hAnsi="Calibri"/>
                <w:sz w:val="22"/>
                <w:szCs w:val="22"/>
              </w:rPr>
              <w:t>Public relations</w:t>
            </w:r>
            <w:commentRangeEnd w:id="3536"/>
            <w:r w:rsidR="00812618">
              <w:rPr>
                <w:rStyle w:val="CommentReference"/>
                <w:rFonts w:asciiTheme="minorHAnsi" w:eastAsiaTheme="minorHAnsi" w:hAnsiTheme="minorHAnsi"/>
              </w:rPr>
              <w:commentReference w:id="3536"/>
            </w:r>
          </w:p>
          <w:p w14:paraId="32C7F108" w14:textId="4521D0F1" w:rsidR="008B517C" w:rsidRDefault="005E489E" w:rsidP="008B517C">
            <w:pPr>
              <w:pStyle w:val="Tablelevel1bold"/>
              <w:ind w:left="247"/>
              <w:rPr>
                <w:ins w:id="3537" w:author="Jillian Carson-Jackson" w:date="2021-01-31T17:48:00Z"/>
                <w:rFonts w:ascii="Calibri" w:hAnsi="Calibri"/>
                <w:b w:val="0"/>
                <w:bCs/>
                <w:sz w:val="22"/>
                <w:szCs w:val="22"/>
              </w:rPr>
            </w:pPr>
            <w:ins w:id="3538" w:author="Jillian Carson-Jackson" w:date="2021-01-31T17:47:00Z">
              <w:r>
                <w:rPr>
                  <w:rFonts w:ascii="Calibri" w:hAnsi="Calibri"/>
                  <w:b w:val="0"/>
                  <w:bCs/>
                  <w:sz w:val="22"/>
                  <w:szCs w:val="22"/>
                </w:rPr>
                <w:t>Working Relations – VTS/Port Team</w:t>
              </w:r>
            </w:ins>
          </w:p>
          <w:p w14:paraId="3D59861E" w14:textId="179CEFF3" w:rsidR="003A5D30" w:rsidRDefault="002332A2" w:rsidP="008B517C">
            <w:pPr>
              <w:pStyle w:val="Tablelevel1bold"/>
              <w:ind w:left="247"/>
              <w:rPr>
                <w:ins w:id="3539" w:author="Jillian Carson-Jackson" w:date="2021-01-31T17:51:00Z"/>
                <w:rFonts w:ascii="Calibri" w:hAnsi="Calibri"/>
                <w:b w:val="0"/>
                <w:bCs/>
                <w:sz w:val="22"/>
                <w:szCs w:val="22"/>
              </w:rPr>
            </w:pPr>
            <w:ins w:id="3540" w:author="Jillian Carson-Jackson" w:date="2021-01-31T17:51:00Z">
              <w:r>
                <w:rPr>
                  <w:rFonts w:ascii="Calibri" w:hAnsi="Calibri"/>
                  <w:b w:val="0"/>
                  <w:bCs/>
                  <w:sz w:val="22"/>
                  <w:szCs w:val="22"/>
                </w:rPr>
                <w:t>Teamworking Skills</w:t>
              </w:r>
            </w:ins>
          </w:p>
          <w:p w14:paraId="7AADF4A5" w14:textId="11C3B817" w:rsidR="002332A2" w:rsidRDefault="002332A2" w:rsidP="008B517C">
            <w:pPr>
              <w:pStyle w:val="Tablelevel1bold"/>
              <w:ind w:left="247"/>
              <w:rPr>
                <w:ins w:id="3541" w:author="Jillian Carson-Jackson" w:date="2021-01-31T17:30:00Z"/>
                <w:rFonts w:ascii="Calibri" w:hAnsi="Calibri"/>
                <w:b w:val="0"/>
                <w:bCs/>
                <w:sz w:val="22"/>
                <w:szCs w:val="22"/>
              </w:rPr>
            </w:pPr>
            <w:ins w:id="3542" w:author="Jillian Carson-Jackson" w:date="2021-01-31T17:51:00Z">
              <w:r>
                <w:rPr>
                  <w:rFonts w:ascii="Calibri" w:hAnsi="Calibri"/>
                  <w:b w:val="0"/>
                  <w:bCs/>
                  <w:sz w:val="22"/>
                  <w:szCs w:val="22"/>
                </w:rPr>
                <w:t>Resolving conflicts</w:t>
              </w:r>
            </w:ins>
          </w:p>
          <w:p w14:paraId="38F3164C" w14:textId="6BBA00FA" w:rsidR="00AD3510" w:rsidRPr="00BA2BD0" w:rsidDel="008B517C" w:rsidRDefault="00AD3510" w:rsidP="008B517C">
            <w:pPr>
              <w:pStyle w:val="Tablelevel2"/>
              <w:rPr>
                <w:del w:id="3543" w:author="Jillian Carson-Jackson" w:date="2021-01-31T17:30:00Z"/>
                <w:rFonts w:ascii="Calibri" w:hAnsi="Calibri"/>
                <w:sz w:val="22"/>
                <w:szCs w:val="22"/>
              </w:rPr>
            </w:pPr>
            <w:commentRangeStart w:id="3544"/>
            <w:del w:id="3545" w:author="Jillian Carson-Jackson" w:date="2021-01-31T17:30:00Z">
              <w:r w:rsidRPr="00BA2BD0" w:rsidDel="008B517C">
                <w:rPr>
                  <w:rFonts w:ascii="Calibri" w:hAnsi="Calibri"/>
                  <w:sz w:val="22"/>
                  <w:szCs w:val="22"/>
                </w:rPr>
                <w:delText xml:space="preserve">Establishing and sustaining a good working relationship with VTS stakeholders </w:delText>
              </w:r>
            </w:del>
          </w:p>
          <w:p w14:paraId="60AB238B" w14:textId="5CEC82D4" w:rsidR="00AD3510" w:rsidRPr="00BA2BD0" w:rsidDel="008B517C" w:rsidRDefault="00AD3510" w:rsidP="006039FF">
            <w:pPr>
              <w:pStyle w:val="Tablelevel2"/>
              <w:rPr>
                <w:del w:id="3546" w:author="Jillian Carson-Jackson" w:date="2021-01-31T17:30:00Z"/>
                <w:rFonts w:ascii="Calibri" w:hAnsi="Calibri"/>
                <w:sz w:val="22"/>
                <w:szCs w:val="22"/>
              </w:rPr>
            </w:pPr>
            <w:del w:id="3547" w:author="Jillian Carson-Jackson" w:date="2021-01-31T17:30:00Z">
              <w:r w:rsidRPr="00BA2BD0" w:rsidDel="008B517C">
                <w:rPr>
                  <w:rFonts w:ascii="Calibri" w:hAnsi="Calibri"/>
                  <w:sz w:val="22"/>
                  <w:szCs w:val="22"/>
                </w:rPr>
                <w:delText xml:space="preserve">Negotiations with VTS stakeholders </w:delText>
              </w:r>
            </w:del>
          </w:p>
          <w:p w14:paraId="207F85B5" w14:textId="77B0BCA0" w:rsidR="00AD3510" w:rsidRPr="00BA2BD0" w:rsidRDefault="00AD3510" w:rsidP="006039FF">
            <w:pPr>
              <w:pStyle w:val="Tablelevel2"/>
              <w:rPr>
                <w:rFonts w:ascii="Calibri" w:hAnsi="Calibri"/>
                <w:sz w:val="22"/>
                <w:szCs w:val="22"/>
              </w:rPr>
            </w:pPr>
            <w:del w:id="3548" w:author="Jillian Carson-Jackson" w:date="2021-01-31T17:30:00Z">
              <w:r w:rsidRPr="00BA2BD0" w:rsidDel="008B517C">
                <w:rPr>
                  <w:rFonts w:ascii="Calibri" w:hAnsi="Calibri"/>
                  <w:sz w:val="22"/>
                  <w:szCs w:val="22"/>
                </w:rPr>
                <w:delText>Successful conflict resolution</w:delText>
              </w:r>
            </w:del>
            <w:ins w:id="3549" w:author="Jillian Carson-Jackson" w:date="2021-01-31T17:30:00Z">
              <w:r w:rsidR="008B517C">
                <w:rPr>
                  <w:rFonts w:ascii="Calibri" w:hAnsi="Calibri"/>
                  <w:sz w:val="22"/>
                  <w:szCs w:val="22"/>
                </w:rPr>
                <w:t>\</w:t>
              </w:r>
              <w:commentRangeEnd w:id="3544"/>
              <w:r w:rsidR="008B517C">
                <w:rPr>
                  <w:rStyle w:val="CommentReference"/>
                  <w:rFonts w:asciiTheme="minorHAnsi" w:eastAsiaTheme="minorHAnsi" w:hAnsiTheme="minorHAnsi"/>
                </w:rPr>
                <w:commentReference w:id="3544"/>
              </w:r>
            </w:ins>
          </w:p>
          <w:p w14:paraId="57392E0B" w14:textId="1BBDBEEF" w:rsidR="00AD3510" w:rsidRPr="00BA2BD0" w:rsidRDefault="00AD3510" w:rsidP="006039FF">
            <w:pPr>
              <w:pStyle w:val="Tablelevel2"/>
              <w:rPr>
                <w:rFonts w:ascii="Calibri" w:hAnsi="Calibri"/>
                <w:sz w:val="22"/>
                <w:szCs w:val="22"/>
              </w:rPr>
            </w:pPr>
            <w:del w:id="3550" w:author="Jillian Carson-Jackson" w:date="2020-12-27T16:50:00Z">
              <w:r w:rsidRPr="00BA2BD0" w:rsidDel="0054534D">
                <w:rPr>
                  <w:rFonts w:ascii="Calibri" w:hAnsi="Calibri"/>
                  <w:sz w:val="22"/>
                  <w:szCs w:val="22"/>
                </w:rPr>
                <w:delText>Team working skills</w:delText>
              </w:r>
            </w:del>
          </w:p>
        </w:tc>
        <w:tc>
          <w:tcPr>
            <w:tcW w:w="1917" w:type="dxa"/>
            <w:tcBorders>
              <w:top w:val="single" w:sz="12" w:space="0" w:color="auto"/>
            </w:tcBorders>
          </w:tcPr>
          <w:p w14:paraId="47A84C2A"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2</w:t>
            </w:r>
          </w:p>
        </w:tc>
        <w:tc>
          <w:tcPr>
            <w:tcW w:w="1701" w:type="dxa"/>
            <w:tcBorders>
              <w:top w:val="single" w:sz="12" w:space="0" w:color="auto"/>
            </w:tcBorders>
          </w:tcPr>
          <w:p w14:paraId="1E7EBDE1" w14:textId="77777777" w:rsidR="00AD3510" w:rsidRPr="00BA2BD0" w:rsidRDefault="00AD3510" w:rsidP="006039FF">
            <w:pPr>
              <w:pStyle w:val="Tablelevel1"/>
              <w:jc w:val="center"/>
              <w:rPr>
                <w:rFonts w:ascii="Calibri" w:hAnsi="Calibri"/>
                <w:szCs w:val="22"/>
              </w:rPr>
            </w:pPr>
          </w:p>
        </w:tc>
        <w:tc>
          <w:tcPr>
            <w:tcW w:w="1701" w:type="dxa"/>
            <w:tcBorders>
              <w:top w:val="single" w:sz="12" w:space="0" w:color="auto"/>
            </w:tcBorders>
          </w:tcPr>
          <w:p w14:paraId="7F471350" w14:textId="77777777" w:rsidR="00AD3510" w:rsidRPr="00BA2BD0" w:rsidRDefault="00AD3510" w:rsidP="006039FF">
            <w:pPr>
              <w:pStyle w:val="Tablelevel1"/>
              <w:jc w:val="center"/>
              <w:rPr>
                <w:rFonts w:ascii="Calibri" w:hAnsi="Calibri"/>
                <w:szCs w:val="22"/>
              </w:rPr>
            </w:pPr>
          </w:p>
        </w:tc>
      </w:tr>
      <w:tr w:rsidR="00AD3510" w:rsidRPr="00BA2BD0" w14:paraId="630B3081" w14:textId="77777777" w:rsidTr="00D32A0B">
        <w:trPr>
          <w:jc w:val="center"/>
        </w:trPr>
        <w:tc>
          <w:tcPr>
            <w:tcW w:w="4428" w:type="dxa"/>
          </w:tcPr>
          <w:p w14:paraId="3B4C1085"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p w14:paraId="702295FB" w14:textId="1073BC3E" w:rsidR="00AD3510" w:rsidRPr="00BA2BD0" w:rsidDel="00ED2B45" w:rsidRDefault="00AD3510" w:rsidP="006039FF">
            <w:pPr>
              <w:pStyle w:val="Tablelevel2"/>
              <w:rPr>
                <w:del w:id="3551" w:author="Jillian Carson-Jackson" w:date="2020-12-27T16:53:00Z"/>
                <w:rFonts w:ascii="Calibri" w:hAnsi="Calibri"/>
                <w:sz w:val="22"/>
                <w:szCs w:val="22"/>
              </w:rPr>
            </w:pPr>
            <w:del w:id="3552" w:author="Jillian Carson-Jackson" w:date="2020-12-27T16:53:00Z">
              <w:r w:rsidRPr="00BA2BD0" w:rsidDel="00ED2B45">
                <w:rPr>
                  <w:rFonts w:ascii="Calibri" w:hAnsi="Calibri"/>
                  <w:sz w:val="22"/>
                  <w:szCs w:val="22"/>
                </w:rPr>
                <w:delText>Safety awareness</w:delText>
              </w:r>
            </w:del>
          </w:p>
          <w:p w14:paraId="79E0ABF3" w14:textId="3F00C3B0" w:rsidR="00AD3510" w:rsidRPr="00BA2BD0" w:rsidDel="00ED2B45" w:rsidRDefault="00AD3510" w:rsidP="006039FF">
            <w:pPr>
              <w:pStyle w:val="Tablelevel2"/>
              <w:rPr>
                <w:del w:id="3553" w:author="Jillian Carson-Jackson" w:date="2020-12-27T16:53:00Z"/>
                <w:rFonts w:ascii="Calibri" w:hAnsi="Calibri"/>
                <w:sz w:val="22"/>
                <w:szCs w:val="22"/>
              </w:rPr>
            </w:pPr>
            <w:del w:id="3554" w:author="Jillian Carson-Jackson" w:date="2020-12-27T16:53:00Z">
              <w:r w:rsidRPr="00BA2BD0" w:rsidDel="00ED2B45">
                <w:rPr>
                  <w:rFonts w:ascii="Calibri" w:hAnsi="Calibri"/>
                  <w:sz w:val="22"/>
                  <w:szCs w:val="22"/>
                </w:rPr>
                <w:delText>Health awareness</w:delText>
              </w:r>
            </w:del>
          </w:p>
          <w:p w14:paraId="3B318D87" w14:textId="2815276C" w:rsidR="00AD3510" w:rsidRPr="00BA2BD0" w:rsidDel="005A7F22" w:rsidRDefault="00AD3510" w:rsidP="006039FF">
            <w:pPr>
              <w:pStyle w:val="Tablelevel2"/>
              <w:rPr>
                <w:del w:id="3555" w:author="Jillian Carson-Jackson" w:date="2021-01-31T17:46:00Z"/>
                <w:rFonts w:ascii="Calibri" w:hAnsi="Calibri"/>
                <w:sz w:val="22"/>
                <w:szCs w:val="22"/>
              </w:rPr>
            </w:pPr>
            <w:del w:id="3556" w:author="Jillian Carson-Jackson" w:date="2021-01-31T17:46:00Z">
              <w:r w:rsidRPr="00BA2BD0" w:rsidDel="005A7F22">
                <w:rPr>
                  <w:rFonts w:ascii="Calibri" w:hAnsi="Calibri"/>
                  <w:sz w:val="22"/>
                  <w:szCs w:val="22"/>
                </w:rPr>
                <w:delText>Punctuality</w:delText>
              </w:r>
            </w:del>
          </w:p>
          <w:p w14:paraId="770F3E72" w14:textId="6F8FDA28" w:rsidR="00AD3510" w:rsidRPr="00BA2BD0" w:rsidDel="005A7F22" w:rsidRDefault="00AD3510" w:rsidP="006039FF">
            <w:pPr>
              <w:pStyle w:val="Tablelevel2"/>
              <w:rPr>
                <w:del w:id="3557" w:author="Jillian Carson-Jackson" w:date="2021-01-31T17:46:00Z"/>
                <w:rFonts w:ascii="Calibri" w:hAnsi="Calibri"/>
                <w:sz w:val="22"/>
                <w:szCs w:val="22"/>
              </w:rPr>
            </w:pPr>
            <w:del w:id="3558" w:author="Jillian Carson-Jackson" w:date="2021-01-31T17:46:00Z">
              <w:r w:rsidRPr="00BA2BD0" w:rsidDel="005A7F22">
                <w:rPr>
                  <w:rFonts w:ascii="Calibri" w:hAnsi="Calibri"/>
                  <w:sz w:val="22"/>
                  <w:szCs w:val="22"/>
                </w:rPr>
                <w:delText>Attentiveness</w:delText>
              </w:r>
            </w:del>
          </w:p>
          <w:p w14:paraId="381C0D03" w14:textId="77777777" w:rsidR="005A7F22" w:rsidRDefault="00AD3510" w:rsidP="006039FF">
            <w:pPr>
              <w:pStyle w:val="Tablelevel2"/>
              <w:rPr>
                <w:ins w:id="3559" w:author="Jillian Carson-Jackson" w:date="2021-01-31T17:46:00Z"/>
                <w:rFonts w:ascii="Calibri" w:hAnsi="Calibri"/>
                <w:sz w:val="22"/>
                <w:szCs w:val="22"/>
              </w:rPr>
            </w:pPr>
            <w:del w:id="3560" w:author="Jillian Carson-Jackson" w:date="2021-01-31T17:46:00Z">
              <w:r w:rsidRPr="00BA2BD0" w:rsidDel="005A7F22">
                <w:rPr>
                  <w:rFonts w:ascii="Calibri" w:hAnsi="Calibri"/>
                  <w:sz w:val="22"/>
                  <w:szCs w:val="22"/>
                </w:rPr>
                <w:delText>Importance of maintaining the trust of all VTS stakeholder</w:delText>
              </w:r>
            </w:del>
          </w:p>
          <w:p w14:paraId="369B154F" w14:textId="77777777" w:rsidR="005A7F22" w:rsidRDefault="005A7F22" w:rsidP="006039FF">
            <w:pPr>
              <w:pStyle w:val="Tablelevel2"/>
              <w:rPr>
                <w:ins w:id="3561" w:author="Jillian Carson-Jackson" w:date="2021-01-31T17:46:00Z"/>
                <w:rFonts w:ascii="Calibri" w:hAnsi="Calibri"/>
                <w:sz w:val="22"/>
                <w:szCs w:val="22"/>
              </w:rPr>
            </w:pPr>
            <w:ins w:id="3562" w:author="Jillian Carson-Jackson" w:date="2021-01-31T17:46:00Z">
              <w:r>
                <w:rPr>
                  <w:rFonts w:ascii="Calibri" w:hAnsi="Calibri"/>
                  <w:sz w:val="22"/>
                  <w:szCs w:val="22"/>
                </w:rPr>
                <w:t>Personal Safety</w:t>
              </w:r>
            </w:ins>
          </w:p>
          <w:p w14:paraId="73F95E9E" w14:textId="77777777" w:rsidR="00AD3510" w:rsidRDefault="005A7F22" w:rsidP="006039FF">
            <w:pPr>
              <w:pStyle w:val="Tablelevel2"/>
              <w:rPr>
                <w:ins w:id="3563" w:author="Jillian Carson-Jackson" w:date="2021-01-31T17:52:00Z"/>
                <w:rFonts w:ascii="Calibri" w:hAnsi="Calibri"/>
                <w:sz w:val="22"/>
                <w:szCs w:val="22"/>
              </w:rPr>
            </w:pPr>
            <w:ins w:id="3564" w:author="Jillian Carson-Jackson" w:date="2021-01-31T17:46:00Z">
              <w:r>
                <w:rPr>
                  <w:rFonts w:ascii="Calibri" w:hAnsi="Calibri"/>
                  <w:sz w:val="22"/>
                  <w:szCs w:val="22"/>
                </w:rPr>
                <w:t>Safety of VTS Stakeh</w:t>
              </w:r>
            </w:ins>
            <w:ins w:id="3565" w:author="Jillian Carson-Jackson" w:date="2021-01-31T17:47:00Z">
              <w:r>
                <w:rPr>
                  <w:rFonts w:ascii="Calibri" w:hAnsi="Calibri"/>
                  <w:sz w:val="22"/>
                  <w:szCs w:val="22"/>
                </w:rPr>
                <w:t xml:space="preserve">olders </w:t>
              </w:r>
            </w:ins>
            <w:del w:id="3566" w:author="Jillian Carson-Jackson" w:date="2021-01-31T17:46:00Z">
              <w:r w:rsidR="00AD3510" w:rsidRPr="00BA2BD0" w:rsidDel="005A7F22">
                <w:rPr>
                  <w:rFonts w:ascii="Calibri" w:hAnsi="Calibri"/>
                  <w:sz w:val="22"/>
                  <w:szCs w:val="22"/>
                </w:rPr>
                <w:delText>s</w:delText>
              </w:r>
            </w:del>
          </w:p>
          <w:p w14:paraId="1EDB836B" w14:textId="7FECFD2C" w:rsidR="002332A2" w:rsidRPr="00BA2BD0" w:rsidRDefault="002332A2" w:rsidP="006039FF">
            <w:pPr>
              <w:pStyle w:val="Tablelevel2"/>
              <w:rPr>
                <w:rFonts w:ascii="Calibri" w:hAnsi="Calibri"/>
                <w:sz w:val="22"/>
                <w:szCs w:val="22"/>
              </w:rPr>
            </w:pPr>
            <w:ins w:id="3567" w:author="Jillian Carson-Jackson" w:date="2021-01-31T17:52:00Z">
              <w:r>
                <w:rPr>
                  <w:rFonts w:ascii="Calibri" w:hAnsi="Calibri"/>
                  <w:sz w:val="22"/>
                  <w:szCs w:val="22"/>
                </w:rPr>
                <w:t>Personal Circumstance</w:t>
              </w:r>
            </w:ins>
          </w:p>
        </w:tc>
        <w:tc>
          <w:tcPr>
            <w:tcW w:w="1917" w:type="dxa"/>
          </w:tcPr>
          <w:p w14:paraId="664D57D7"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4</w:t>
            </w:r>
          </w:p>
        </w:tc>
        <w:tc>
          <w:tcPr>
            <w:tcW w:w="1701" w:type="dxa"/>
          </w:tcPr>
          <w:p w14:paraId="402FC73F" w14:textId="77777777" w:rsidR="00AD3510" w:rsidRPr="00BA2BD0" w:rsidRDefault="00AD3510" w:rsidP="006039FF">
            <w:pPr>
              <w:pStyle w:val="Tablelevel1"/>
              <w:jc w:val="center"/>
              <w:rPr>
                <w:rFonts w:ascii="Calibri" w:hAnsi="Calibri"/>
                <w:szCs w:val="22"/>
              </w:rPr>
            </w:pPr>
          </w:p>
        </w:tc>
        <w:tc>
          <w:tcPr>
            <w:tcW w:w="1701" w:type="dxa"/>
          </w:tcPr>
          <w:p w14:paraId="03FB8432" w14:textId="77777777" w:rsidR="00AD3510" w:rsidRPr="00BA2BD0" w:rsidRDefault="00AD3510" w:rsidP="006039FF">
            <w:pPr>
              <w:pStyle w:val="Tablelevel1"/>
              <w:jc w:val="center"/>
              <w:rPr>
                <w:rFonts w:ascii="Calibri" w:hAnsi="Calibri"/>
                <w:szCs w:val="22"/>
              </w:rPr>
            </w:pPr>
          </w:p>
        </w:tc>
      </w:tr>
      <w:tr w:rsidR="0026268A" w:rsidRPr="00BA2BD0" w14:paraId="432057D0" w14:textId="77777777" w:rsidTr="00D32A0B">
        <w:trPr>
          <w:jc w:val="center"/>
          <w:ins w:id="3568" w:author="Jillian Carson-Jackson" w:date="2020-12-27T16:49:00Z"/>
        </w:trPr>
        <w:tc>
          <w:tcPr>
            <w:tcW w:w="4428" w:type="dxa"/>
          </w:tcPr>
          <w:p w14:paraId="62017374" w14:textId="77777777" w:rsidR="0026268A" w:rsidRDefault="0054534D" w:rsidP="006039FF">
            <w:pPr>
              <w:pStyle w:val="Tablelevel1bold"/>
              <w:rPr>
                <w:ins w:id="3569" w:author="Jillian Carson-Jackson" w:date="2020-12-27T16:49:00Z"/>
                <w:rFonts w:ascii="Calibri" w:hAnsi="Calibri"/>
                <w:sz w:val="22"/>
                <w:szCs w:val="22"/>
              </w:rPr>
            </w:pPr>
            <w:ins w:id="3570" w:author="Jillian Carson-Jackson" w:date="2020-12-27T16:49:00Z">
              <w:r>
                <w:rPr>
                  <w:rFonts w:ascii="Calibri" w:hAnsi="Calibri"/>
                  <w:sz w:val="22"/>
                  <w:szCs w:val="22"/>
                </w:rPr>
                <w:t>Fatigue Management and</w:t>
              </w:r>
              <w:commentRangeStart w:id="3571"/>
              <w:r>
                <w:rPr>
                  <w:rFonts w:ascii="Calibri" w:hAnsi="Calibri"/>
                  <w:sz w:val="22"/>
                  <w:szCs w:val="22"/>
                </w:rPr>
                <w:t xml:space="preserve"> Shiftwork</w:t>
              </w:r>
            </w:ins>
            <w:commentRangeEnd w:id="3571"/>
            <w:ins w:id="3572" w:author="Jillian Carson-Jackson" w:date="2020-12-27T16:52:00Z">
              <w:r w:rsidR="00D5740A">
                <w:rPr>
                  <w:rStyle w:val="CommentReference"/>
                  <w:rFonts w:asciiTheme="minorHAnsi" w:eastAsiaTheme="minorHAnsi" w:hAnsiTheme="minorHAnsi"/>
                  <w:b w:val="0"/>
                </w:rPr>
                <w:commentReference w:id="3571"/>
              </w:r>
            </w:ins>
          </w:p>
          <w:p w14:paraId="2B34E1E3" w14:textId="77777777" w:rsidR="009F4532" w:rsidRDefault="000E10E5" w:rsidP="003D5AC0">
            <w:pPr>
              <w:pStyle w:val="Tablelevel1bold"/>
              <w:ind w:left="247"/>
              <w:rPr>
                <w:ins w:id="3573" w:author="Jillian Carson-Jackson" w:date="2021-01-31T17:45:00Z"/>
                <w:rFonts w:ascii="Calibri" w:hAnsi="Calibri"/>
                <w:b w:val="0"/>
                <w:bCs/>
                <w:sz w:val="22"/>
                <w:szCs w:val="22"/>
              </w:rPr>
            </w:pPr>
            <w:ins w:id="3574" w:author="Jillian Carson-Jackson" w:date="2020-12-27T16:50:00Z">
              <w:r w:rsidRPr="009F4532">
                <w:rPr>
                  <w:rFonts w:ascii="Calibri" w:hAnsi="Calibri"/>
                  <w:b w:val="0"/>
                  <w:bCs/>
                  <w:sz w:val="22"/>
                  <w:szCs w:val="22"/>
                </w:rPr>
                <w:t>Stress and fatigue</w:t>
              </w:r>
            </w:ins>
          </w:p>
          <w:p w14:paraId="182A34B4" w14:textId="77777777" w:rsidR="003D5AC0" w:rsidRDefault="003D5AC0" w:rsidP="003D5AC0">
            <w:pPr>
              <w:pStyle w:val="Tablelevel1bold"/>
              <w:ind w:left="247"/>
              <w:rPr>
                <w:ins w:id="3575" w:author="Jillian Carson-Jackson" w:date="2021-01-31T17:45:00Z"/>
                <w:rFonts w:ascii="Calibri" w:hAnsi="Calibri"/>
                <w:b w:val="0"/>
                <w:bCs/>
                <w:sz w:val="22"/>
                <w:szCs w:val="22"/>
              </w:rPr>
            </w:pPr>
            <w:ins w:id="3576" w:author="Jillian Carson-Jackson" w:date="2021-01-31T17:45:00Z">
              <w:r>
                <w:rPr>
                  <w:rFonts w:ascii="Calibri" w:hAnsi="Calibri"/>
                  <w:b w:val="0"/>
                  <w:bCs/>
                  <w:sz w:val="22"/>
                  <w:szCs w:val="22"/>
                </w:rPr>
                <w:t>Traumatic experiences</w:t>
              </w:r>
            </w:ins>
          </w:p>
          <w:p w14:paraId="5B77AE64" w14:textId="19C11B14" w:rsidR="003D5AC0" w:rsidRPr="003D5AC0" w:rsidRDefault="003D5AC0" w:rsidP="003D5AC0">
            <w:pPr>
              <w:pStyle w:val="Tablelevel1bold"/>
              <w:ind w:left="247"/>
              <w:rPr>
                <w:ins w:id="3577" w:author="Jillian Carson-Jackson" w:date="2020-12-27T16:49:00Z"/>
                <w:rFonts w:ascii="Calibri" w:hAnsi="Calibri"/>
                <w:b w:val="0"/>
                <w:bCs/>
                <w:sz w:val="22"/>
                <w:szCs w:val="22"/>
              </w:rPr>
            </w:pPr>
            <w:ins w:id="3578" w:author="Jillian Carson-Jackson" w:date="2021-01-31T17:45:00Z">
              <w:r>
                <w:rPr>
                  <w:rFonts w:ascii="Calibri" w:hAnsi="Calibri"/>
                  <w:b w:val="0"/>
                  <w:bCs/>
                  <w:sz w:val="22"/>
                  <w:szCs w:val="22"/>
                </w:rPr>
                <w:t>Work/life balance</w:t>
              </w:r>
            </w:ins>
          </w:p>
        </w:tc>
        <w:tc>
          <w:tcPr>
            <w:tcW w:w="1917" w:type="dxa"/>
          </w:tcPr>
          <w:p w14:paraId="196A268B" w14:textId="454DD6EE" w:rsidR="0026268A" w:rsidRPr="00BA2BD0" w:rsidRDefault="00E6445F" w:rsidP="006039FF">
            <w:pPr>
              <w:pStyle w:val="Tablelevel1"/>
              <w:jc w:val="center"/>
              <w:rPr>
                <w:ins w:id="3579" w:author="Jillian Carson-Jackson" w:date="2020-12-27T16:49:00Z"/>
                <w:rFonts w:ascii="Calibri" w:hAnsi="Calibri"/>
                <w:szCs w:val="22"/>
              </w:rPr>
            </w:pPr>
            <w:ins w:id="3580" w:author="Jillian Carson-Jackson" w:date="2021-01-31T17:27:00Z">
              <w:r>
                <w:rPr>
                  <w:rFonts w:ascii="Calibri" w:hAnsi="Calibri"/>
                  <w:szCs w:val="22"/>
                </w:rPr>
                <w:t>Level 4</w:t>
              </w:r>
            </w:ins>
          </w:p>
        </w:tc>
        <w:tc>
          <w:tcPr>
            <w:tcW w:w="1701" w:type="dxa"/>
          </w:tcPr>
          <w:p w14:paraId="185571C6" w14:textId="77777777" w:rsidR="0026268A" w:rsidRPr="00BA2BD0" w:rsidRDefault="0026268A" w:rsidP="006039FF">
            <w:pPr>
              <w:pStyle w:val="Tablelevel1"/>
              <w:jc w:val="center"/>
              <w:rPr>
                <w:ins w:id="3581" w:author="Jillian Carson-Jackson" w:date="2020-12-27T16:49:00Z"/>
                <w:rFonts w:ascii="Calibri" w:hAnsi="Calibri"/>
                <w:szCs w:val="22"/>
              </w:rPr>
            </w:pPr>
          </w:p>
        </w:tc>
        <w:tc>
          <w:tcPr>
            <w:tcW w:w="1701" w:type="dxa"/>
          </w:tcPr>
          <w:p w14:paraId="20FA7327" w14:textId="77777777" w:rsidR="0026268A" w:rsidRPr="00BA2BD0" w:rsidRDefault="0026268A" w:rsidP="006039FF">
            <w:pPr>
              <w:pStyle w:val="Tablelevel1"/>
              <w:jc w:val="center"/>
              <w:rPr>
                <w:ins w:id="3582" w:author="Jillian Carson-Jackson" w:date="2020-12-27T16:49:00Z"/>
                <w:rFonts w:ascii="Calibri" w:hAnsi="Calibri"/>
                <w:szCs w:val="22"/>
              </w:rPr>
            </w:pPr>
          </w:p>
        </w:tc>
      </w:tr>
      <w:tr w:rsidR="00AD3510" w:rsidRPr="00BA2BD0" w14:paraId="79B62343" w14:textId="77777777" w:rsidTr="00D32A0B">
        <w:trPr>
          <w:jc w:val="center"/>
        </w:trPr>
        <w:tc>
          <w:tcPr>
            <w:tcW w:w="4428" w:type="dxa"/>
          </w:tcPr>
          <w:p w14:paraId="3F50A380" w14:textId="77777777" w:rsidR="00AD3510" w:rsidRPr="00BA2BD0" w:rsidRDefault="00AD3510" w:rsidP="006039FF">
            <w:pPr>
              <w:pStyle w:val="Tablelevel1bold"/>
              <w:rPr>
                <w:rFonts w:ascii="Calibri" w:hAnsi="Calibri"/>
                <w:sz w:val="22"/>
                <w:szCs w:val="22"/>
              </w:rPr>
            </w:pPr>
          </w:p>
        </w:tc>
        <w:tc>
          <w:tcPr>
            <w:tcW w:w="1917" w:type="dxa"/>
          </w:tcPr>
          <w:p w14:paraId="139D28CA" w14:textId="77777777" w:rsidR="00AD3510" w:rsidRPr="00BA2BD0" w:rsidRDefault="00AD3510" w:rsidP="006039FF">
            <w:pPr>
              <w:pStyle w:val="Tablelevel1"/>
              <w:jc w:val="center"/>
              <w:rPr>
                <w:rFonts w:ascii="Calibri" w:hAnsi="Calibri"/>
                <w:szCs w:val="22"/>
              </w:rPr>
            </w:pPr>
          </w:p>
        </w:tc>
        <w:tc>
          <w:tcPr>
            <w:tcW w:w="1701" w:type="dxa"/>
          </w:tcPr>
          <w:p w14:paraId="0F328535"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6 hours</w:t>
            </w:r>
          </w:p>
        </w:tc>
        <w:tc>
          <w:tcPr>
            <w:tcW w:w="1701" w:type="dxa"/>
          </w:tcPr>
          <w:p w14:paraId="202D0218"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4 hours</w:t>
            </w:r>
          </w:p>
        </w:tc>
      </w:tr>
    </w:tbl>
    <w:p w14:paraId="5B73CBA8" w14:textId="77777777" w:rsidR="00AD3510" w:rsidRPr="00C50983" w:rsidRDefault="00AD3510" w:rsidP="00272E98">
      <w:pPr>
        <w:pStyle w:val="Heading1"/>
        <w:keepLines w:val="0"/>
        <w:numPr>
          <w:ilvl w:val="0"/>
          <w:numId w:val="33"/>
        </w:numPr>
        <w:tabs>
          <w:tab w:val="num" w:pos="993"/>
        </w:tabs>
        <w:spacing w:after="120" w:line="240" w:lineRule="auto"/>
        <w:ind w:left="432" w:hanging="432"/>
        <w:rPr>
          <w:b w:val="0"/>
        </w:rPr>
        <w:sectPr w:rsidR="00AD3510" w:rsidRPr="00C50983" w:rsidSect="006039FF">
          <w:headerReference w:type="default" r:id="rId40"/>
          <w:pgSz w:w="11906" w:h="16838"/>
          <w:pgMar w:top="1134" w:right="1134" w:bottom="1134" w:left="1134" w:header="708" w:footer="708" w:gutter="0"/>
          <w:cols w:space="708"/>
          <w:docGrid w:linePitch="360"/>
        </w:sectPr>
      </w:pPr>
    </w:p>
    <w:p w14:paraId="0458D1DD" w14:textId="30FFD806" w:rsidR="00AD3510" w:rsidRDefault="00AD3510" w:rsidP="00F64B31">
      <w:pPr>
        <w:pStyle w:val="ModuleHeading1"/>
      </w:pPr>
      <w:bookmarkStart w:id="3583" w:name="_Toc446917667"/>
      <w:bookmarkStart w:id="3584" w:name="_Toc111617516"/>
      <w:bookmarkStart w:id="3585" w:name="_Toc245254459"/>
      <w:bookmarkStart w:id="3586" w:name="_Toc6299058"/>
      <w:r w:rsidRPr="00C50983">
        <w:t>DETAILED TEACHING SYLLAB</w:t>
      </w:r>
      <w:bookmarkEnd w:id="3583"/>
      <w:r w:rsidRPr="00C50983">
        <w:t>US</w:t>
      </w:r>
      <w:bookmarkEnd w:id="3584"/>
      <w:r w:rsidRPr="00C50983">
        <w:t xml:space="preserve"> OF MODULE </w:t>
      </w:r>
      <w:del w:id="3587" w:author="Jillian Carson-Jackson" w:date="2020-12-27T16:54:00Z">
        <w:r w:rsidRPr="00C50983" w:rsidDel="00A43780">
          <w:delText>7</w:delText>
        </w:r>
      </w:del>
      <w:bookmarkEnd w:id="3585"/>
      <w:bookmarkEnd w:id="3586"/>
      <w:ins w:id="3588" w:author="Jillian Carson-Jackson" w:date="2020-12-27T16:54:00Z">
        <w:r w:rsidR="00A43780">
          <w:t>6</w:t>
        </w:r>
      </w:ins>
    </w:p>
    <w:p w14:paraId="60BB0AB8" w14:textId="77777777" w:rsidR="00BA2BD0" w:rsidRPr="00BA2BD0" w:rsidRDefault="00BA2BD0" w:rsidP="00BA2BD0">
      <w:pPr>
        <w:pStyle w:val="Heading1separatationline"/>
      </w:pPr>
    </w:p>
    <w:p w14:paraId="5E77B8FD" w14:textId="77777777" w:rsidR="00AD3510" w:rsidRPr="00C50983" w:rsidRDefault="00AD3510" w:rsidP="00BA2BD0">
      <w:pPr>
        <w:pStyle w:val="Tablecaption"/>
      </w:pPr>
      <w:bookmarkStart w:id="3589" w:name="_Toc245254482"/>
      <w:bookmarkStart w:id="3590" w:name="_Toc531423242"/>
      <w:r w:rsidRPr="00C50983">
        <w:t>Detailed teaching syllabus – Personal attributes</w:t>
      </w:r>
      <w:bookmarkEnd w:id="3589"/>
      <w:bookmarkEnd w:id="3590"/>
    </w:p>
    <w:tbl>
      <w:tblPr>
        <w:tblW w:w="14567" w:type="dxa"/>
        <w:jc w:val="center"/>
        <w:tblLayout w:type="fixed"/>
        <w:tblLook w:val="0000" w:firstRow="0" w:lastRow="0" w:firstColumn="0" w:lastColumn="0" w:noHBand="0" w:noVBand="0"/>
      </w:tblPr>
      <w:tblGrid>
        <w:gridCol w:w="8897"/>
        <w:gridCol w:w="2835"/>
        <w:gridCol w:w="2835"/>
      </w:tblGrid>
      <w:tr w:rsidR="00AD3510" w:rsidRPr="00BA2BD0" w14:paraId="7156B97B" w14:textId="77777777" w:rsidTr="006B152C">
        <w:trPr>
          <w:trHeight w:val="567"/>
          <w:tblHeader/>
          <w:jc w:val="center"/>
        </w:trPr>
        <w:tc>
          <w:tcPr>
            <w:tcW w:w="8897"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3200BA79" w14:textId="77777777" w:rsidR="00AD3510" w:rsidRPr="00BA2BD0" w:rsidRDefault="00AD3510" w:rsidP="00BA2BD0">
            <w:pPr>
              <w:pStyle w:val="Tableheading"/>
            </w:pPr>
            <w:r w:rsidRPr="00BA2BD0">
              <w:t>Subjects / Learning Objectives</w:t>
            </w:r>
          </w:p>
        </w:tc>
        <w:tc>
          <w:tcPr>
            <w:tcW w:w="2835" w:type="dxa"/>
            <w:tcBorders>
              <w:top w:val="single" w:sz="6" w:space="0" w:color="auto"/>
              <w:bottom w:val="single" w:sz="12" w:space="0" w:color="auto"/>
              <w:right w:val="single" w:sz="6" w:space="0" w:color="auto"/>
            </w:tcBorders>
            <w:shd w:val="clear" w:color="auto" w:fill="D9D9D9" w:themeFill="background1" w:themeFillShade="D9"/>
            <w:vAlign w:val="center"/>
          </w:tcPr>
          <w:p w14:paraId="60FE7166" w14:textId="77777777" w:rsidR="00AD3510" w:rsidRPr="00BA2BD0" w:rsidRDefault="00AD3510" w:rsidP="00BA2BD0">
            <w:pPr>
              <w:pStyle w:val="Tableheading"/>
            </w:pPr>
            <w:r w:rsidRPr="00BA2BD0">
              <w:t>Reference</w:t>
            </w:r>
          </w:p>
        </w:tc>
        <w:tc>
          <w:tcPr>
            <w:tcW w:w="2835"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1C512DCC" w14:textId="77777777" w:rsidR="00AD3510" w:rsidRPr="00BA2BD0" w:rsidRDefault="00AD3510" w:rsidP="00BA2BD0">
            <w:pPr>
              <w:pStyle w:val="Tableheading"/>
            </w:pPr>
            <w:r w:rsidRPr="00BA2BD0">
              <w:t>Teaching Aid</w:t>
            </w:r>
          </w:p>
        </w:tc>
      </w:tr>
      <w:tr w:rsidR="00AD3510" w:rsidRPr="00BA2BD0" w14:paraId="696E9084" w14:textId="77777777" w:rsidTr="006B152C">
        <w:trPr>
          <w:trHeight w:hRule="exact" w:val="493"/>
          <w:jc w:val="center"/>
        </w:trPr>
        <w:tc>
          <w:tcPr>
            <w:tcW w:w="8897"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716A3BD" w14:textId="1BD876B7" w:rsidR="00AD3510" w:rsidRPr="00BA2BD0" w:rsidRDefault="00AD3510" w:rsidP="006039FF">
            <w:pPr>
              <w:pStyle w:val="Tablelevel1bold"/>
              <w:rPr>
                <w:rFonts w:ascii="Calibri" w:hAnsi="Calibri"/>
                <w:sz w:val="22"/>
                <w:szCs w:val="22"/>
              </w:rPr>
            </w:pPr>
            <w:del w:id="3591" w:author="Jillian Carson-Jackson" w:date="2021-01-31T17:31:00Z">
              <w:r w:rsidRPr="00BA2BD0" w:rsidDel="00502A3A">
                <w:rPr>
                  <w:rFonts w:ascii="Calibri" w:hAnsi="Calibri"/>
                  <w:sz w:val="22"/>
                  <w:szCs w:val="22"/>
                </w:rPr>
                <w:delText>Interaction with others and human relation skills</w:delText>
              </w:r>
            </w:del>
            <w:ins w:id="3592" w:author="Jillian Carson-Jackson" w:date="2021-01-31T17:31:00Z">
              <w:r w:rsidR="00502A3A">
                <w:rPr>
                  <w:rFonts w:ascii="Calibri" w:hAnsi="Calibri"/>
                  <w:sz w:val="22"/>
                  <w:szCs w:val="22"/>
                </w:rPr>
                <w:t>Teamwork</w:t>
              </w:r>
            </w:ins>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A944D79" w14:textId="77777777" w:rsidR="00AD3510" w:rsidRPr="00BA2BD0" w:rsidRDefault="00AD3510" w:rsidP="006039FF">
            <w:pPr>
              <w:jc w:val="center"/>
              <w:rPr>
                <w:rFonts w:ascii="Calibri" w:hAnsi="Calibri"/>
                <w:sz w:val="22"/>
                <w:szCs w:val="22"/>
              </w:rPr>
            </w:pPr>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166CDD32" w14:textId="77777777" w:rsidR="00AD3510" w:rsidRPr="00BA2BD0" w:rsidRDefault="00AD3510" w:rsidP="006039FF">
            <w:pPr>
              <w:jc w:val="center"/>
              <w:rPr>
                <w:rFonts w:ascii="Calibri" w:hAnsi="Calibri"/>
                <w:sz w:val="22"/>
                <w:szCs w:val="22"/>
              </w:rPr>
            </w:pPr>
          </w:p>
        </w:tc>
      </w:tr>
      <w:tr w:rsidR="00AD3510" w:rsidRPr="00BA2BD0" w14:paraId="3CD41256" w14:textId="77777777" w:rsidTr="006B152C">
        <w:trPr>
          <w:trHeight w:hRule="exact" w:val="611"/>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51AB117C" w14:textId="2DAFC2AE" w:rsidR="00AD3510" w:rsidRPr="00BA2BD0" w:rsidRDefault="00AD3510" w:rsidP="006039FF">
            <w:pPr>
              <w:pStyle w:val="Tablelevel1bold"/>
              <w:rPr>
                <w:rFonts w:ascii="Calibri" w:hAnsi="Calibri"/>
                <w:sz w:val="22"/>
                <w:szCs w:val="22"/>
              </w:rPr>
            </w:pPr>
            <w:del w:id="3593" w:author="Jillian Carson-Jackson" w:date="2021-01-31T17:31:00Z">
              <w:r w:rsidRPr="00BA2BD0" w:rsidDel="00502A3A">
                <w:rPr>
                  <w:rFonts w:ascii="Calibri" w:hAnsi="Calibri"/>
                  <w:b w:val="0"/>
                  <w:i/>
                  <w:sz w:val="22"/>
                  <w:szCs w:val="22"/>
                </w:rPr>
                <w:delText>Have the knowledge and ability to conduct their duties in a manner which conforms to accepted principles and procedures</w:delText>
              </w:r>
            </w:del>
            <w:ins w:id="3594" w:author="Jillian Carson-Jackson" w:date="2021-01-31T17:31:00Z">
              <w:r w:rsidR="00502A3A">
                <w:rPr>
                  <w:rFonts w:ascii="Calibri" w:hAnsi="Calibri"/>
                  <w:b w:val="0"/>
                  <w:i/>
                  <w:sz w:val="22"/>
                  <w:szCs w:val="22"/>
                </w:rPr>
                <w:t xml:space="preserve">Demonstrate teamwork </w:t>
              </w:r>
              <w:r w:rsidR="00DA4D9E">
                <w:rPr>
                  <w:rFonts w:ascii="Calibri" w:hAnsi="Calibri"/>
                  <w:b w:val="0"/>
                  <w:i/>
                  <w:sz w:val="22"/>
                  <w:szCs w:val="22"/>
                </w:rPr>
                <w:t xml:space="preserve">skills </w:t>
              </w:r>
            </w:ins>
            <w:ins w:id="3595" w:author="Jillian Carson-Jackson" w:date="2021-01-31T17:32:00Z">
              <w:r w:rsidR="00DA4D9E">
                <w:rPr>
                  <w:rFonts w:ascii="Calibri" w:hAnsi="Calibri"/>
                  <w:b w:val="0"/>
                  <w:i/>
                  <w:sz w:val="22"/>
                  <w:szCs w:val="22"/>
                </w:rPr>
                <w:t>in support of VTS operati</w:t>
              </w:r>
            </w:ins>
            <w:ins w:id="3596" w:author="Jillian Carson-Jackson" w:date="2021-06-30T20:33:00Z">
              <w:r w:rsidR="00690B32">
                <w:rPr>
                  <w:rFonts w:ascii="Calibri" w:hAnsi="Calibri"/>
                  <w:b w:val="0"/>
                  <w:i/>
                  <w:sz w:val="22"/>
                  <w:szCs w:val="22"/>
                </w:rPr>
                <w:t>o</w:t>
              </w:r>
            </w:ins>
            <w:ins w:id="3597" w:author="Jillian Carson-Jackson" w:date="2021-01-31T17:32:00Z">
              <w:r w:rsidR="00DA4D9E">
                <w:rPr>
                  <w:rFonts w:ascii="Calibri" w:hAnsi="Calibri"/>
                  <w:b w:val="0"/>
                  <w:i/>
                  <w:sz w:val="22"/>
                  <w:szCs w:val="22"/>
                </w:rPr>
                <w:t>ns</w:t>
              </w:r>
            </w:ins>
            <w:r w:rsidRPr="00BA2BD0">
              <w:rPr>
                <w:rFonts w:ascii="Calibri" w:hAnsi="Calibri"/>
                <w:b w:val="0"/>
                <w:i/>
                <w:sz w:val="22"/>
                <w:szCs w:val="22"/>
              </w:rPr>
              <w:t>.</w:t>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ACAB3B7"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3D5D3C03" w14:textId="77777777" w:rsidR="00AD3510" w:rsidRPr="00BA2BD0" w:rsidRDefault="00AD3510" w:rsidP="006039FF">
            <w:pPr>
              <w:jc w:val="center"/>
              <w:rPr>
                <w:rFonts w:ascii="Calibri" w:hAnsi="Calibri"/>
                <w:sz w:val="22"/>
                <w:szCs w:val="22"/>
              </w:rPr>
            </w:pPr>
          </w:p>
        </w:tc>
      </w:tr>
      <w:tr w:rsidR="00AD3510" w:rsidRPr="00BA2BD0" w14:paraId="414923C4" w14:textId="77777777" w:rsidTr="006B152C">
        <w:trPr>
          <w:trHeight w:hRule="exact" w:val="1466"/>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2ED03F84" w14:textId="2E35DF36" w:rsidR="00AD3510" w:rsidRPr="00BA2BD0" w:rsidRDefault="00AD3510" w:rsidP="006039FF">
            <w:pPr>
              <w:pStyle w:val="Tablelevel1bold"/>
              <w:rPr>
                <w:rFonts w:ascii="Calibri" w:hAnsi="Calibri"/>
                <w:b w:val="0"/>
                <w:sz w:val="22"/>
                <w:szCs w:val="22"/>
              </w:rPr>
            </w:pPr>
            <w:bookmarkStart w:id="3598" w:name="_Toc446917669"/>
            <w:bookmarkStart w:id="3599" w:name="_Toc111617518"/>
            <w:del w:id="3600" w:author="Jillian Carson-Jackson" w:date="2021-01-31T17:32:00Z">
              <w:r w:rsidRPr="00BA2BD0" w:rsidDel="00DA4D9E">
                <w:rPr>
                  <w:rFonts w:ascii="Calibri" w:hAnsi="Calibri"/>
                  <w:b w:val="0"/>
                  <w:sz w:val="22"/>
                  <w:szCs w:val="22"/>
                </w:rPr>
                <w:delText xml:space="preserve">Describe </w:delText>
              </w:r>
            </w:del>
            <w:commentRangeStart w:id="3601"/>
            <w:commentRangeStart w:id="3602"/>
            <w:del w:id="3603" w:author="Jillian Carson-Jackson" w:date="2021-06-30T20:35:00Z">
              <w:r w:rsidRPr="00BA2BD0" w:rsidDel="00F834EA">
                <w:rPr>
                  <w:rFonts w:ascii="Calibri" w:hAnsi="Calibri"/>
                  <w:b w:val="0"/>
                  <w:sz w:val="22"/>
                  <w:szCs w:val="22"/>
                </w:rPr>
                <w:delText>public relations</w:delText>
              </w:r>
              <w:bookmarkEnd w:id="3598"/>
              <w:bookmarkEnd w:id="3599"/>
              <w:r w:rsidRPr="00BA2BD0" w:rsidDel="00F834EA">
                <w:rPr>
                  <w:rFonts w:ascii="Calibri" w:hAnsi="Calibri"/>
                  <w:b w:val="0"/>
                  <w:sz w:val="22"/>
                  <w:szCs w:val="22"/>
                </w:rPr>
                <w:delText xml:space="preserve"> policy</w:delText>
              </w:r>
              <w:commentRangeEnd w:id="3601"/>
              <w:r w:rsidR="000A1FCF" w:rsidDel="00F834EA">
                <w:rPr>
                  <w:rStyle w:val="CommentReference"/>
                  <w:rFonts w:asciiTheme="minorHAnsi" w:eastAsiaTheme="minorHAnsi" w:hAnsiTheme="minorHAnsi"/>
                  <w:b w:val="0"/>
                </w:rPr>
                <w:commentReference w:id="3601"/>
              </w:r>
            </w:del>
            <w:commentRangeEnd w:id="3602"/>
            <w:r w:rsidR="00CE3AB5">
              <w:rPr>
                <w:rStyle w:val="CommentReference"/>
                <w:rFonts w:asciiTheme="minorHAnsi" w:eastAsiaTheme="minorHAnsi" w:hAnsiTheme="minorHAnsi"/>
                <w:b w:val="0"/>
              </w:rPr>
              <w:commentReference w:id="3602"/>
            </w:r>
          </w:p>
          <w:p w14:paraId="06216F5E" w14:textId="64F8D3DE" w:rsidR="00AD3510" w:rsidRPr="00BA2BD0" w:rsidDel="00DA4D9E" w:rsidRDefault="00AD3510" w:rsidP="006039FF">
            <w:pPr>
              <w:pStyle w:val="Tablelevel2"/>
              <w:rPr>
                <w:del w:id="3604" w:author="Jillian Carson-Jackson" w:date="2021-01-31T17:32:00Z"/>
                <w:rFonts w:ascii="Calibri" w:hAnsi="Calibri"/>
                <w:sz w:val="22"/>
                <w:szCs w:val="22"/>
              </w:rPr>
            </w:pPr>
            <w:del w:id="3605" w:author="Jillian Carson-Jackson" w:date="2021-01-31T17:32:00Z">
              <w:r w:rsidRPr="00BA2BD0" w:rsidDel="00DA4D9E">
                <w:rPr>
                  <w:rFonts w:ascii="Calibri" w:hAnsi="Calibri"/>
                  <w:sz w:val="22"/>
                  <w:szCs w:val="22"/>
                </w:rPr>
                <w:delText xml:space="preserve">General introduction to the maintenance of good public relations. </w:delText>
              </w:r>
            </w:del>
          </w:p>
          <w:p w14:paraId="4BBA1668" w14:textId="3B01C35E" w:rsidR="00AD3510" w:rsidRPr="00BA2BD0" w:rsidDel="00F834EA" w:rsidRDefault="00AD3510" w:rsidP="006039FF">
            <w:pPr>
              <w:pStyle w:val="Tablelevel2"/>
              <w:rPr>
                <w:del w:id="3606" w:author="Jillian Carson-Jackson" w:date="2021-06-30T20:35:00Z"/>
                <w:rFonts w:ascii="Calibri" w:hAnsi="Calibri"/>
                <w:sz w:val="22"/>
                <w:szCs w:val="22"/>
              </w:rPr>
            </w:pPr>
            <w:del w:id="3607" w:author="Jillian Carson-Jackson" w:date="2021-06-30T20:35:00Z">
              <w:r w:rsidRPr="00BA2BD0" w:rsidDel="00F834EA">
                <w:rPr>
                  <w:rFonts w:ascii="Calibri" w:hAnsi="Calibri"/>
                  <w:sz w:val="22"/>
                  <w:szCs w:val="22"/>
                </w:rPr>
                <w:delText>The media and press and their requirements.</w:delText>
              </w:r>
            </w:del>
          </w:p>
          <w:p w14:paraId="3CFA6288" w14:textId="0E59516B" w:rsidR="00AD3510" w:rsidRPr="00BA2BD0" w:rsidDel="00F834EA" w:rsidRDefault="00AD3510" w:rsidP="006039FF">
            <w:pPr>
              <w:pStyle w:val="Tablelevel2"/>
              <w:rPr>
                <w:del w:id="3608" w:author="Jillian Carson-Jackson" w:date="2021-06-30T20:35:00Z"/>
                <w:rFonts w:ascii="Calibri" w:hAnsi="Calibri"/>
                <w:sz w:val="22"/>
                <w:szCs w:val="22"/>
              </w:rPr>
            </w:pPr>
            <w:del w:id="3609" w:author="Jillian Carson-Jackson" w:date="2021-06-30T20:35:00Z">
              <w:r w:rsidRPr="00BA2BD0" w:rsidDel="00F834EA">
                <w:rPr>
                  <w:rFonts w:ascii="Calibri" w:hAnsi="Calibri"/>
                  <w:sz w:val="22"/>
                  <w:szCs w:val="22"/>
                </w:rPr>
                <w:delText>Information that can be provided to others and the manner of its release.</w:delText>
              </w:r>
            </w:del>
          </w:p>
          <w:p w14:paraId="6CA2D192" w14:textId="0975AA55" w:rsidR="00AD3510" w:rsidRPr="00BA2BD0" w:rsidRDefault="00AD3510" w:rsidP="006039FF">
            <w:pPr>
              <w:pStyle w:val="Tablelevel2"/>
              <w:rPr>
                <w:rFonts w:ascii="Calibri" w:hAnsi="Calibri"/>
                <w:sz w:val="22"/>
                <w:szCs w:val="22"/>
              </w:rPr>
            </w:pPr>
            <w:commentRangeStart w:id="3610"/>
            <w:del w:id="3611" w:author="Jillian Carson-Jackson" w:date="2021-06-30T20:48:00Z">
              <w:r w:rsidRPr="00BA2BD0" w:rsidDel="00942C44">
                <w:rPr>
                  <w:rFonts w:ascii="Calibri" w:hAnsi="Calibri"/>
                  <w:sz w:val="22"/>
                  <w:szCs w:val="22"/>
                </w:rPr>
                <w:delText>Dealing with traumatised individuals</w:delText>
              </w:r>
              <w:commentRangeEnd w:id="3610"/>
              <w:r w:rsidR="00DF663A" w:rsidDel="00942C44">
                <w:rPr>
                  <w:rStyle w:val="CommentReference"/>
                  <w:rFonts w:asciiTheme="minorHAnsi" w:eastAsiaTheme="minorHAnsi" w:hAnsiTheme="minorHAnsi"/>
                </w:rPr>
                <w:commentReference w:id="3610"/>
              </w:r>
              <w:r w:rsidRPr="00BA2BD0" w:rsidDel="00942C44">
                <w:rPr>
                  <w:rFonts w:ascii="Calibri" w:hAnsi="Calibri"/>
                  <w:sz w:val="22"/>
                  <w:szCs w:val="22"/>
                </w:rPr>
                <w:delText>.</w:delText>
              </w:r>
            </w:del>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3D4EC9E5"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12A439C6" w14:textId="77777777" w:rsidR="00AD3510" w:rsidRPr="00BA2BD0" w:rsidRDefault="00AD3510" w:rsidP="006039FF">
            <w:pPr>
              <w:jc w:val="center"/>
              <w:rPr>
                <w:rFonts w:ascii="Calibri" w:hAnsi="Calibri"/>
                <w:sz w:val="22"/>
                <w:szCs w:val="22"/>
              </w:rPr>
            </w:pPr>
          </w:p>
        </w:tc>
      </w:tr>
      <w:tr w:rsidR="00AD3510" w:rsidRPr="00BA2BD0" w14:paraId="17585B81" w14:textId="77777777" w:rsidTr="006B152C">
        <w:trPr>
          <w:trHeight w:hRule="exact" w:val="2265"/>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EDF0F1" w14:textId="79E01762" w:rsidR="00AD3510" w:rsidRPr="003519BF" w:rsidRDefault="00AD3510" w:rsidP="006039FF">
            <w:pPr>
              <w:pStyle w:val="Tablelevel1bold"/>
              <w:rPr>
                <w:rFonts w:ascii="Calibri" w:hAnsi="Calibri"/>
                <w:b w:val="0"/>
                <w:sz w:val="22"/>
                <w:szCs w:val="22"/>
                <w:highlight w:val="yellow"/>
              </w:rPr>
            </w:pPr>
            <w:bookmarkStart w:id="3612" w:name="_Toc446917670"/>
            <w:bookmarkStart w:id="3613" w:name="_Toc111617519"/>
            <w:del w:id="3614" w:author="Jillian Carson-Jackson" w:date="2021-01-31T17:33:00Z">
              <w:r w:rsidRPr="003519BF" w:rsidDel="00DA4D9E">
                <w:rPr>
                  <w:rFonts w:ascii="Calibri" w:hAnsi="Calibri"/>
                  <w:b w:val="0"/>
                  <w:sz w:val="22"/>
                  <w:szCs w:val="22"/>
                  <w:highlight w:val="yellow"/>
                </w:rPr>
                <w:delText xml:space="preserve">Describe how to establish and sustain </w:delText>
              </w:r>
            </w:del>
            <w:commentRangeStart w:id="3615"/>
            <w:commentRangeStart w:id="3616"/>
            <w:r w:rsidRPr="003519BF">
              <w:rPr>
                <w:rFonts w:ascii="Calibri" w:hAnsi="Calibri"/>
                <w:b w:val="0"/>
                <w:sz w:val="22"/>
                <w:szCs w:val="22"/>
                <w:highlight w:val="yellow"/>
              </w:rPr>
              <w:t>working relationships</w:t>
            </w:r>
            <w:bookmarkEnd w:id="3612"/>
            <w:bookmarkEnd w:id="3613"/>
            <w:ins w:id="3617" w:author="Jillian Carson-Jackson" w:date="2021-01-31T17:33:00Z">
              <w:r w:rsidR="00DA4D9E" w:rsidRPr="003519BF">
                <w:rPr>
                  <w:rFonts w:ascii="Calibri" w:hAnsi="Calibri"/>
                  <w:b w:val="0"/>
                  <w:sz w:val="22"/>
                  <w:szCs w:val="22"/>
                  <w:highlight w:val="yellow"/>
                </w:rPr>
                <w:t xml:space="preserve"> with VTS and port team</w:t>
              </w:r>
            </w:ins>
            <w:commentRangeEnd w:id="3615"/>
            <w:ins w:id="3618" w:author="Jillian Carson-Jackson" w:date="2021-06-09T19:20:00Z">
              <w:r w:rsidR="002C582B" w:rsidRPr="003519BF">
                <w:rPr>
                  <w:rStyle w:val="CommentReference"/>
                  <w:rFonts w:asciiTheme="minorHAnsi" w:eastAsiaTheme="minorHAnsi" w:hAnsiTheme="minorHAnsi"/>
                  <w:b w:val="0"/>
                  <w:highlight w:val="yellow"/>
                </w:rPr>
                <w:commentReference w:id="3615"/>
              </w:r>
            </w:ins>
            <w:commentRangeEnd w:id="3616"/>
            <w:ins w:id="3619" w:author="Jillian Carson-Jackson" w:date="2021-06-30T20:36:00Z">
              <w:r w:rsidR="00455952" w:rsidRPr="003519BF">
                <w:rPr>
                  <w:rStyle w:val="CommentReference"/>
                  <w:rFonts w:asciiTheme="minorHAnsi" w:eastAsiaTheme="minorHAnsi" w:hAnsiTheme="minorHAnsi"/>
                  <w:b w:val="0"/>
                  <w:highlight w:val="yellow"/>
                </w:rPr>
                <w:commentReference w:id="3616"/>
              </w:r>
            </w:ins>
          </w:p>
          <w:p w14:paraId="1C41261E" w14:textId="77777777" w:rsidR="00AD3510" w:rsidRPr="003519BF" w:rsidRDefault="00AD3510" w:rsidP="006039FF">
            <w:pPr>
              <w:pStyle w:val="Tablelevel2"/>
              <w:rPr>
                <w:rFonts w:ascii="Calibri" w:hAnsi="Calibri"/>
                <w:sz w:val="22"/>
                <w:szCs w:val="22"/>
                <w:highlight w:val="yellow"/>
              </w:rPr>
            </w:pPr>
            <w:r w:rsidRPr="003519BF">
              <w:rPr>
                <w:rFonts w:ascii="Calibri" w:hAnsi="Calibri"/>
                <w:sz w:val="22"/>
                <w:szCs w:val="22"/>
                <w:highlight w:val="yellow"/>
              </w:rPr>
              <w:t>Internal</w:t>
            </w:r>
          </w:p>
          <w:p w14:paraId="0A601B34" w14:textId="77777777" w:rsidR="00AD3510" w:rsidRPr="003519BF" w:rsidRDefault="00AD3510" w:rsidP="006039FF">
            <w:pPr>
              <w:pStyle w:val="Tablelevel2"/>
              <w:rPr>
                <w:rFonts w:ascii="Calibri" w:hAnsi="Calibri"/>
                <w:sz w:val="22"/>
                <w:szCs w:val="22"/>
                <w:highlight w:val="yellow"/>
              </w:rPr>
            </w:pPr>
            <w:r w:rsidRPr="003519BF">
              <w:rPr>
                <w:rFonts w:ascii="Calibri" w:hAnsi="Calibri"/>
                <w:sz w:val="22"/>
                <w:szCs w:val="22"/>
                <w:highlight w:val="yellow"/>
              </w:rPr>
              <w:t xml:space="preserve">External </w:t>
            </w:r>
          </w:p>
          <w:p w14:paraId="24004640" w14:textId="1BC5E88E" w:rsidR="00AD3510" w:rsidRPr="00BA2BD0" w:rsidRDefault="00AD3510" w:rsidP="006039FF">
            <w:pPr>
              <w:pStyle w:val="Tablelevel3"/>
              <w:rPr>
                <w:rFonts w:ascii="Calibri" w:hAnsi="Calibri"/>
                <w:sz w:val="22"/>
                <w:szCs w:val="22"/>
              </w:rPr>
            </w:pPr>
            <w:r w:rsidRPr="003519BF">
              <w:rPr>
                <w:rFonts w:ascii="Calibri" w:hAnsi="Calibri"/>
                <w:sz w:val="22"/>
                <w:szCs w:val="22"/>
                <w:highlight w:val="yellow"/>
              </w:rPr>
              <w:t xml:space="preserve">Importance of maintaining the trust of all VTS </w:t>
            </w:r>
            <w:commentRangeStart w:id="3620"/>
            <w:r w:rsidRPr="003519BF">
              <w:rPr>
                <w:rFonts w:ascii="Calibri" w:hAnsi="Calibri"/>
                <w:sz w:val="22"/>
                <w:szCs w:val="22"/>
                <w:highlight w:val="yellow"/>
              </w:rPr>
              <w:t>stakeholders</w:t>
            </w:r>
            <w:ins w:id="3621" w:author="Jillian Carson-Jackson" w:date="2021-01-31T17:36:00Z">
              <w:r w:rsidR="00C8274F" w:rsidRPr="003519BF">
                <w:rPr>
                  <w:rFonts w:ascii="Calibri" w:hAnsi="Calibri"/>
                  <w:sz w:val="22"/>
                  <w:szCs w:val="22"/>
                  <w:highlight w:val="yellow"/>
                </w:rPr>
                <w:t xml:space="preserve"> </w:t>
              </w:r>
              <w:commentRangeEnd w:id="3620"/>
              <w:r w:rsidR="00C8274F" w:rsidRPr="003519BF">
                <w:rPr>
                  <w:rStyle w:val="CommentReference"/>
                  <w:rFonts w:asciiTheme="minorHAnsi" w:eastAsiaTheme="minorHAnsi" w:hAnsiTheme="minorHAnsi"/>
                  <w:highlight w:val="yellow"/>
                  <w:lang w:eastAsia="en-GB"/>
                </w:rPr>
                <w:commentReference w:id="3620"/>
              </w:r>
            </w:ins>
          </w:p>
          <w:p w14:paraId="3993CD1B" w14:textId="025860F8" w:rsidR="00AD3510" w:rsidRPr="00BA2BD0" w:rsidDel="00C8274F" w:rsidRDefault="00AD3510" w:rsidP="006039FF">
            <w:pPr>
              <w:pStyle w:val="Tablelevel3"/>
              <w:rPr>
                <w:del w:id="3622" w:author="Jillian Carson-Jackson" w:date="2021-01-31T17:36:00Z"/>
                <w:rFonts w:ascii="Calibri" w:hAnsi="Calibri"/>
                <w:sz w:val="22"/>
                <w:szCs w:val="22"/>
              </w:rPr>
            </w:pPr>
            <w:del w:id="3623" w:author="Jillian Carson-Jackson" w:date="2021-01-31T17:36:00Z">
              <w:r w:rsidRPr="00BA2BD0" w:rsidDel="00C8274F">
                <w:rPr>
                  <w:rFonts w:ascii="Calibri" w:hAnsi="Calibri"/>
                  <w:sz w:val="22"/>
                  <w:szCs w:val="22"/>
                </w:rPr>
                <w:delText>Ship masters</w:delText>
              </w:r>
            </w:del>
          </w:p>
          <w:p w14:paraId="76306610" w14:textId="18D2E168" w:rsidR="00AD3510" w:rsidRPr="00BA2BD0" w:rsidDel="00C8274F" w:rsidRDefault="00AD3510" w:rsidP="006039FF">
            <w:pPr>
              <w:pStyle w:val="Tablelevel3"/>
              <w:rPr>
                <w:del w:id="3624" w:author="Jillian Carson-Jackson" w:date="2021-01-31T17:36:00Z"/>
                <w:rFonts w:ascii="Calibri" w:hAnsi="Calibri"/>
                <w:sz w:val="22"/>
                <w:szCs w:val="22"/>
              </w:rPr>
            </w:pPr>
            <w:del w:id="3625" w:author="Jillian Carson-Jackson" w:date="2021-01-31T17:36:00Z">
              <w:r w:rsidRPr="00BA2BD0" w:rsidDel="00C8274F">
                <w:rPr>
                  <w:rFonts w:ascii="Calibri" w:hAnsi="Calibri"/>
                  <w:sz w:val="22"/>
                  <w:szCs w:val="22"/>
                </w:rPr>
                <w:delText>Pilots</w:delText>
              </w:r>
            </w:del>
          </w:p>
          <w:p w14:paraId="39C86B2D" w14:textId="35B1AED4" w:rsidR="00AD3510" w:rsidRPr="00BA2BD0" w:rsidDel="00C8274F" w:rsidRDefault="00AD3510" w:rsidP="006039FF">
            <w:pPr>
              <w:pStyle w:val="Tablelevel3"/>
              <w:rPr>
                <w:del w:id="3626" w:author="Jillian Carson-Jackson" w:date="2021-01-31T17:36:00Z"/>
                <w:rFonts w:ascii="Calibri" w:hAnsi="Calibri"/>
                <w:sz w:val="22"/>
                <w:szCs w:val="22"/>
              </w:rPr>
            </w:pPr>
            <w:del w:id="3627" w:author="Jillian Carson-Jackson" w:date="2021-01-31T17:36:00Z">
              <w:r w:rsidRPr="00BA2BD0" w:rsidDel="00C8274F">
                <w:rPr>
                  <w:rFonts w:ascii="Calibri" w:hAnsi="Calibri"/>
                  <w:sz w:val="22"/>
                  <w:szCs w:val="22"/>
                </w:rPr>
                <w:delText>Other authorities and organisations</w:delText>
              </w:r>
            </w:del>
          </w:p>
          <w:p w14:paraId="58C45E76" w14:textId="400E3B68" w:rsidR="00AD3510" w:rsidRPr="00BA2BD0" w:rsidDel="00C8274F" w:rsidRDefault="00AD3510" w:rsidP="006039FF">
            <w:pPr>
              <w:pStyle w:val="Tablelevel3"/>
              <w:rPr>
                <w:del w:id="3628" w:author="Jillian Carson-Jackson" w:date="2021-01-31T17:36:00Z"/>
                <w:rFonts w:ascii="Calibri" w:hAnsi="Calibri"/>
                <w:sz w:val="22"/>
                <w:szCs w:val="22"/>
              </w:rPr>
            </w:pPr>
            <w:del w:id="3629" w:author="Jillian Carson-Jackson" w:date="2021-01-31T17:36:00Z">
              <w:r w:rsidRPr="00BA2BD0" w:rsidDel="00C8274F">
                <w:rPr>
                  <w:rFonts w:ascii="Calibri" w:hAnsi="Calibri"/>
                  <w:sz w:val="22"/>
                  <w:szCs w:val="22"/>
                </w:rPr>
                <w:delText>Allied services</w:delText>
              </w:r>
            </w:del>
          </w:p>
          <w:p w14:paraId="0068A8CB"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Other services</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4A2011A4"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51ACA0" w14:textId="77777777" w:rsidR="00AD3510" w:rsidRPr="00BA2BD0" w:rsidRDefault="00AD3510" w:rsidP="006039FF">
            <w:pPr>
              <w:jc w:val="center"/>
              <w:rPr>
                <w:rFonts w:ascii="Calibri" w:hAnsi="Calibri"/>
                <w:sz w:val="22"/>
                <w:szCs w:val="22"/>
              </w:rPr>
            </w:pPr>
          </w:p>
        </w:tc>
      </w:tr>
      <w:tr w:rsidR="00DA4D9E" w:rsidRPr="00BA2BD0" w14:paraId="055617AF" w14:textId="77777777" w:rsidTr="0081058D">
        <w:trPr>
          <w:trHeight w:hRule="exact" w:val="2868"/>
          <w:jc w:val="center"/>
          <w:ins w:id="3630" w:author="Jillian Carson-Jackson" w:date="2021-01-31T17:34: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AD30D6" w14:textId="4B6CB1B2" w:rsidR="00C8274F" w:rsidRDefault="002332A2" w:rsidP="00C8274F">
            <w:pPr>
              <w:pStyle w:val="Tablelevel3"/>
              <w:ind w:left="0"/>
              <w:rPr>
                <w:ins w:id="3631" w:author="Jillian Carson-Jackson" w:date="2021-01-31T17:34:00Z"/>
                <w:rFonts w:ascii="Calibri" w:hAnsi="Calibri"/>
                <w:sz w:val="22"/>
                <w:szCs w:val="22"/>
              </w:rPr>
            </w:pPr>
            <w:commentRangeStart w:id="3632"/>
            <w:commentRangeStart w:id="3633"/>
            <w:ins w:id="3634" w:author="Jillian Carson-Jackson" w:date="2021-01-31T17:50:00Z">
              <w:r>
                <w:rPr>
                  <w:rFonts w:ascii="Calibri" w:hAnsi="Calibri"/>
                  <w:sz w:val="22"/>
                  <w:szCs w:val="22"/>
                </w:rPr>
                <w:t>Teamworking Skills</w:t>
              </w:r>
            </w:ins>
            <w:commentRangeEnd w:id="3632"/>
            <w:ins w:id="3635" w:author="Jillian Carson-Jackson" w:date="2021-06-09T19:20:00Z">
              <w:r w:rsidR="00F47DAD">
                <w:rPr>
                  <w:rStyle w:val="CommentReference"/>
                  <w:rFonts w:asciiTheme="minorHAnsi" w:eastAsiaTheme="minorHAnsi" w:hAnsiTheme="minorHAnsi"/>
                  <w:lang w:eastAsia="en-GB"/>
                </w:rPr>
                <w:commentReference w:id="3632"/>
              </w:r>
            </w:ins>
            <w:commentRangeEnd w:id="3633"/>
            <w:ins w:id="3636" w:author="Jillian Carson-Jackson" w:date="2021-06-30T20:39:00Z">
              <w:r w:rsidR="0081058D">
                <w:rPr>
                  <w:rStyle w:val="CommentReference"/>
                  <w:rFonts w:asciiTheme="minorHAnsi" w:eastAsiaTheme="minorHAnsi" w:hAnsiTheme="minorHAnsi"/>
                  <w:lang w:eastAsia="en-GB"/>
                </w:rPr>
                <w:commentReference w:id="3633"/>
              </w:r>
            </w:ins>
          </w:p>
          <w:p w14:paraId="7640841E" w14:textId="77777777" w:rsidR="0081058D" w:rsidRPr="0081058D" w:rsidRDefault="0081058D" w:rsidP="0081058D">
            <w:pPr>
              <w:pStyle w:val="Tablelevel3"/>
              <w:ind w:left="247"/>
              <w:rPr>
                <w:ins w:id="3637" w:author="Jillian Carson-Jackson" w:date="2021-06-30T20:39:00Z"/>
                <w:rFonts w:ascii="Calibri" w:hAnsi="Calibri"/>
                <w:sz w:val="22"/>
                <w:szCs w:val="22"/>
              </w:rPr>
            </w:pPr>
            <w:ins w:id="3638" w:author="Jillian Carson-Jackson" w:date="2021-06-30T20:39:00Z">
              <w:r w:rsidRPr="0081058D">
                <w:rPr>
                  <w:rFonts w:ascii="Calibri" w:hAnsi="Calibri"/>
                  <w:sz w:val="22"/>
                  <w:szCs w:val="22"/>
                </w:rPr>
                <w:t>-</w:t>
              </w:r>
              <w:r w:rsidRPr="0081058D">
                <w:rPr>
                  <w:rFonts w:ascii="Calibri" w:hAnsi="Calibri"/>
                  <w:sz w:val="22"/>
                  <w:szCs w:val="22"/>
                </w:rPr>
                <w:tab/>
                <w:t>Characteristics of leaders and followers</w:t>
              </w:r>
            </w:ins>
          </w:p>
          <w:p w14:paraId="24196AC9" w14:textId="77777777" w:rsidR="0081058D" w:rsidRPr="0081058D" w:rsidRDefault="0081058D" w:rsidP="0081058D">
            <w:pPr>
              <w:pStyle w:val="Tablelevel3"/>
              <w:ind w:left="247"/>
              <w:rPr>
                <w:ins w:id="3639" w:author="Jillian Carson-Jackson" w:date="2021-06-30T20:39:00Z"/>
                <w:rFonts w:ascii="Calibri" w:hAnsi="Calibri"/>
                <w:sz w:val="22"/>
                <w:szCs w:val="22"/>
              </w:rPr>
            </w:pPr>
            <w:ins w:id="3640" w:author="Jillian Carson-Jackson" w:date="2021-06-30T20:39:00Z">
              <w:r w:rsidRPr="0081058D">
                <w:rPr>
                  <w:rFonts w:ascii="Calibri" w:hAnsi="Calibri"/>
                  <w:sz w:val="22"/>
                  <w:szCs w:val="22"/>
                </w:rPr>
                <w:t>-</w:t>
              </w:r>
              <w:r w:rsidRPr="0081058D">
                <w:rPr>
                  <w:rFonts w:ascii="Calibri" w:hAnsi="Calibri"/>
                  <w:sz w:val="22"/>
                  <w:szCs w:val="22"/>
                </w:rPr>
                <w:tab/>
                <w:t>Adaptability/ flexibility</w:t>
              </w:r>
            </w:ins>
          </w:p>
          <w:p w14:paraId="7E226C78" w14:textId="77777777" w:rsidR="0081058D" w:rsidRPr="0081058D" w:rsidRDefault="0081058D" w:rsidP="00383152">
            <w:pPr>
              <w:pStyle w:val="Tablelevel3"/>
              <w:numPr>
                <w:ilvl w:val="0"/>
                <w:numId w:val="64"/>
              </w:numPr>
              <w:rPr>
                <w:ins w:id="3641" w:author="Jillian Carson-Jackson" w:date="2021-06-30T20:39:00Z"/>
                <w:rFonts w:ascii="Calibri" w:hAnsi="Calibri"/>
                <w:sz w:val="22"/>
                <w:szCs w:val="22"/>
              </w:rPr>
            </w:pPr>
            <w:ins w:id="3642" w:author="Jillian Carson-Jackson" w:date="2021-06-30T20:39:00Z">
              <w:r w:rsidRPr="0081058D">
                <w:rPr>
                  <w:rFonts w:ascii="Calibri" w:hAnsi="Calibri"/>
                  <w:sz w:val="22"/>
                  <w:szCs w:val="22"/>
                </w:rPr>
                <w:t>Diplomacy</w:t>
              </w:r>
            </w:ins>
          </w:p>
          <w:p w14:paraId="09A8346E" w14:textId="77777777" w:rsidR="0081058D" w:rsidRPr="0081058D" w:rsidRDefault="0081058D" w:rsidP="0081058D">
            <w:pPr>
              <w:pStyle w:val="Tablelevel3"/>
              <w:ind w:left="247"/>
              <w:rPr>
                <w:ins w:id="3643" w:author="Jillian Carson-Jackson" w:date="2021-06-30T20:39:00Z"/>
                <w:rFonts w:ascii="Calibri" w:hAnsi="Calibri"/>
                <w:sz w:val="22"/>
                <w:szCs w:val="22"/>
              </w:rPr>
            </w:pPr>
            <w:ins w:id="3644" w:author="Jillian Carson-Jackson" w:date="2021-06-30T20:39:00Z">
              <w:r w:rsidRPr="0081058D">
                <w:rPr>
                  <w:rFonts w:ascii="Calibri" w:hAnsi="Calibri"/>
                  <w:sz w:val="22"/>
                  <w:szCs w:val="22"/>
                </w:rPr>
                <w:t>-</w:t>
              </w:r>
              <w:r w:rsidRPr="0081058D">
                <w:rPr>
                  <w:rFonts w:ascii="Calibri" w:hAnsi="Calibri"/>
                  <w:sz w:val="22"/>
                  <w:szCs w:val="22"/>
                </w:rPr>
                <w:tab/>
                <w:t>Decision making</w:t>
              </w:r>
            </w:ins>
          </w:p>
          <w:p w14:paraId="14F004C1" w14:textId="77777777" w:rsidR="0081058D" w:rsidRPr="0081058D" w:rsidRDefault="0081058D" w:rsidP="00383152">
            <w:pPr>
              <w:pStyle w:val="Tablelevel3"/>
              <w:numPr>
                <w:ilvl w:val="0"/>
                <w:numId w:val="63"/>
              </w:numPr>
              <w:rPr>
                <w:ins w:id="3645" w:author="Jillian Carson-Jackson" w:date="2021-06-30T20:39:00Z"/>
                <w:rFonts w:ascii="Calibri" w:hAnsi="Calibri"/>
                <w:sz w:val="22"/>
                <w:szCs w:val="22"/>
              </w:rPr>
            </w:pPr>
            <w:ins w:id="3646" w:author="Jillian Carson-Jackson" w:date="2021-06-30T20:39:00Z">
              <w:r w:rsidRPr="0081058D">
                <w:rPr>
                  <w:rFonts w:ascii="Calibri" w:hAnsi="Calibri"/>
                  <w:sz w:val="22"/>
                  <w:szCs w:val="22"/>
                </w:rPr>
                <w:t>Taking initiative</w:t>
              </w:r>
            </w:ins>
          </w:p>
          <w:p w14:paraId="56F31AB5" w14:textId="77777777" w:rsidR="0081058D" w:rsidRPr="0081058D" w:rsidRDefault="0081058D" w:rsidP="00383152">
            <w:pPr>
              <w:pStyle w:val="Tablelevel3"/>
              <w:numPr>
                <w:ilvl w:val="0"/>
                <w:numId w:val="63"/>
              </w:numPr>
              <w:rPr>
                <w:ins w:id="3647" w:author="Jillian Carson-Jackson" w:date="2021-06-30T20:39:00Z"/>
                <w:rFonts w:ascii="Calibri" w:hAnsi="Calibri"/>
                <w:sz w:val="22"/>
                <w:szCs w:val="22"/>
              </w:rPr>
            </w:pPr>
            <w:ins w:id="3648" w:author="Jillian Carson-Jackson" w:date="2021-06-30T20:39:00Z">
              <w:r w:rsidRPr="0081058D">
                <w:rPr>
                  <w:rFonts w:ascii="Calibri" w:hAnsi="Calibri"/>
                  <w:sz w:val="22"/>
                  <w:szCs w:val="22"/>
                </w:rPr>
                <w:t>Prioritising tasks</w:t>
              </w:r>
            </w:ins>
          </w:p>
          <w:p w14:paraId="47546D3E" w14:textId="77777777" w:rsidR="0081058D" w:rsidRPr="0081058D" w:rsidRDefault="0081058D" w:rsidP="00383152">
            <w:pPr>
              <w:pStyle w:val="Tablelevel3"/>
              <w:numPr>
                <w:ilvl w:val="0"/>
                <w:numId w:val="63"/>
              </w:numPr>
              <w:rPr>
                <w:ins w:id="3649" w:author="Jillian Carson-Jackson" w:date="2021-06-30T20:39:00Z"/>
                <w:rFonts w:ascii="Calibri" w:hAnsi="Calibri"/>
                <w:sz w:val="22"/>
                <w:szCs w:val="22"/>
              </w:rPr>
            </w:pPr>
            <w:ins w:id="3650" w:author="Jillian Carson-Jackson" w:date="2021-06-30T20:39:00Z">
              <w:r w:rsidRPr="0081058D">
                <w:rPr>
                  <w:rFonts w:ascii="Calibri" w:hAnsi="Calibri"/>
                  <w:sz w:val="22"/>
                  <w:szCs w:val="22"/>
                </w:rPr>
                <w:t>Thinking critically</w:t>
              </w:r>
            </w:ins>
          </w:p>
          <w:p w14:paraId="0CEFB50D" w14:textId="77777777" w:rsidR="0081058D" w:rsidRPr="0081058D" w:rsidRDefault="0081058D" w:rsidP="00383152">
            <w:pPr>
              <w:pStyle w:val="Tablelevel3"/>
              <w:numPr>
                <w:ilvl w:val="0"/>
                <w:numId w:val="63"/>
              </w:numPr>
              <w:rPr>
                <w:ins w:id="3651" w:author="Jillian Carson-Jackson" w:date="2021-06-30T20:39:00Z"/>
                <w:rFonts w:ascii="Calibri" w:hAnsi="Calibri"/>
                <w:sz w:val="22"/>
                <w:szCs w:val="22"/>
              </w:rPr>
            </w:pPr>
            <w:ins w:id="3652" w:author="Jillian Carson-Jackson" w:date="2021-06-30T20:39:00Z">
              <w:r w:rsidRPr="0081058D">
                <w:rPr>
                  <w:rFonts w:ascii="Calibri" w:hAnsi="Calibri"/>
                  <w:sz w:val="22"/>
                  <w:szCs w:val="22"/>
                </w:rPr>
                <w:t>Communicating with team members</w:t>
              </w:r>
            </w:ins>
          </w:p>
          <w:p w14:paraId="2F4451B8" w14:textId="630158CF" w:rsidR="002332A2" w:rsidRPr="00BA2BD0" w:rsidDel="00DA4D9E" w:rsidRDefault="0081058D" w:rsidP="0081058D">
            <w:pPr>
              <w:pStyle w:val="Tablelevel3"/>
              <w:ind w:left="247"/>
              <w:rPr>
                <w:ins w:id="3653" w:author="Jillian Carson-Jackson" w:date="2021-01-31T17:34:00Z"/>
                <w:rFonts w:ascii="Calibri" w:hAnsi="Calibri"/>
                <w:b/>
                <w:sz w:val="22"/>
                <w:szCs w:val="22"/>
              </w:rPr>
            </w:pPr>
            <w:ins w:id="3654" w:author="Jillian Carson-Jackson" w:date="2021-06-30T20:39:00Z">
              <w:r w:rsidRPr="0081058D">
                <w:rPr>
                  <w:rFonts w:ascii="Calibri" w:hAnsi="Calibri"/>
                  <w:sz w:val="22"/>
                  <w:szCs w:val="22"/>
                </w:rPr>
                <w:t>Assertiveness</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6AFFD33D" w14:textId="77777777" w:rsidR="00DA4D9E" w:rsidRPr="00BA2BD0" w:rsidRDefault="00DA4D9E" w:rsidP="006039FF">
            <w:pPr>
              <w:jc w:val="center"/>
              <w:rPr>
                <w:ins w:id="3655" w:author="Jillian Carson-Jackson" w:date="2021-01-31T17:34: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57AB5E" w14:textId="77777777" w:rsidR="00DA4D9E" w:rsidRPr="00BA2BD0" w:rsidRDefault="00DA4D9E" w:rsidP="006039FF">
            <w:pPr>
              <w:jc w:val="center"/>
              <w:rPr>
                <w:ins w:id="3656" w:author="Jillian Carson-Jackson" w:date="2021-01-31T17:34:00Z"/>
                <w:rFonts w:ascii="Calibri" w:hAnsi="Calibri"/>
                <w:sz w:val="22"/>
                <w:szCs w:val="22"/>
              </w:rPr>
            </w:pPr>
          </w:p>
        </w:tc>
      </w:tr>
      <w:tr w:rsidR="00AD3510" w:rsidRPr="00BA2BD0" w14:paraId="36C9FBE7" w14:textId="77777777" w:rsidTr="00383152">
        <w:trPr>
          <w:trHeight w:hRule="exact" w:val="2067"/>
          <w:jc w:val="center"/>
        </w:trPr>
        <w:tc>
          <w:tcPr>
            <w:tcW w:w="889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33BB347D" w14:textId="7A2CAFDE" w:rsidR="00AD3510" w:rsidRPr="00BA2BD0" w:rsidRDefault="00AD3510" w:rsidP="006039FF">
            <w:pPr>
              <w:pStyle w:val="Tablelevel1bold"/>
              <w:rPr>
                <w:rFonts w:ascii="Calibri" w:hAnsi="Calibri"/>
                <w:b w:val="0"/>
                <w:sz w:val="22"/>
                <w:szCs w:val="22"/>
              </w:rPr>
            </w:pPr>
            <w:bookmarkStart w:id="3657" w:name="_Toc446917672"/>
            <w:bookmarkStart w:id="3658" w:name="_Toc111617521"/>
            <w:del w:id="3659" w:author="Jillian Carson-Jackson" w:date="2021-01-31T17:33:00Z">
              <w:r w:rsidRPr="00BA2BD0" w:rsidDel="00DA4D9E">
                <w:rPr>
                  <w:rFonts w:ascii="Calibri" w:hAnsi="Calibri"/>
                  <w:b w:val="0"/>
                  <w:sz w:val="22"/>
                  <w:szCs w:val="22"/>
                </w:rPr>
                <w:delText xml:space="preserve">Identify methods of conflict </w:delText>
              </w:r>
              <w:commentRangeStart w:id="3660"/>
              <w:commentRangeStart w:id="3661"/>
              <w:r w:rsidRPr="00BA2BD0" w:rsidDel="00DA4D9E">
                <w:rPr>
                  <w:rFonts w:ascii="Calibri" w:hAnsi="Calibri"/>
                  <w:b w:val="0"/>
                  <w:sz w:val="22"/>
                  <w:szCs w:val="22"/>
                </w:rPr>
                <w:delText>resolution</w:delText>
              </w:r>
            </w:del>
            <w:bookmarkEnd w:id="3657"/>
            <w:bookmarkEnd w:id="3658"/>
            <w:ins w:id="3662" w:author="Jillian Carson-Jackson" w:date="2021-01-31T17:33:00Z">
              <w:r w:rsidR="00DA4D9E">
                <w:rPr>
                  <w:rFonts w:ascii="Calibri" w:hAnsi="Calibri"/>
                  <w:b w:val="0"/>
                  <w:sz w:val="22"/>
                  <w:szCs w:val="22"/>
                </w:rPr>
                <w:t>Resolving conflicts</w:t>
              </w:r>
            </w:ins>
            <w:commentRangeEnd w:id="3660"/>
            <w:ins w:id="3663" w:author="Jillian Carson-Jackson" w:date="2021-06-09T19:22:00Z">
              <w:r w:rsidR="0067219B">
                <w:rPr>
                  <w:rStyle w:val="CommentReference"/>
                  <w:rFonts w:asciiTheme="minorHAnsi" w:eastAsiaTheme="minorHAnsi" w:hAnsiTheme="minorHAnsi"/>
                  <w:b w:val="0"/>
                </w:rPr>
                <w:commentReference w:id="3660"/>
              </w:r>
            </w:ins>
            <w:commentRangeEnd w:id="3661"/>
            <w:ins w:id="3664" w:author="Jillian Carson-Jackson" w:date="2021-06-30T20:44:00Z">
              <w:r w:rsidR="00D46139">
                <w:rPr>
                  <w:rStyle w:val="CommentReference"/>
                  <w:rFonts w:asciiTheme="minorHAnsi" w:eastAsiaTheme="minorHAnsi" w:hAnsiTheme="minorHAnsi"/>
                  <w:b w:val="0"/>
                </w:rPr>
                <w:commentReference w:id="3661"/>
              </w:r>
            </w:ins>
          </w:p>
          <w:p w14:paraId="60117F1E" w14:textId="77777777" w:rsidR="00383152" w:rsidRPr="00383152" w:rsidRDefault="00383152" w:rsidP="00383152">
            <w:pPr>
              <w:pStyle w:val="Tablelevel2"/>
              <w:rPr>
                <w:ins w:id="3665" w:author="Jillian Carson-Jackson" w:date="2021-06-30T20:42:00Z"/>
                <w:rFonts w:ascii="Calibri" w:hAnsi="Calibri"/>
                <w:sz w:val="22"/>
                <w:szCs w:val="22"/>
              </w:rPr>
            </w:pPr>
            <w:ins w:id="3666" w:author="Jillian Carson-Jackson" w:date="2021-06-30T20:42:00Z">
              <w:r w:rsidRPr="00383152">
                <w:rPr>
                  <w:rFonts w:ascii="Calibri" w:hAnsi="Calibri"/>
                  <w:sz w:val="22"/>
                  <w:szCs w:val="22"/>
                </w:rPr>
                <w:t>Conflict resolution/ negotiation</w:t>
              </w:r>
            </w:ins>
          </w:p>
          <w:p w14:paraId="1A46943E" w14:textId="77777777" w:rsidR="00383152" w:rsidRPr="00383152" w:rsidRDefault="00383152" w:rsidP="00383152">
            <w:pPr>
              <w:pStyle w:val="Tablelevel2"/>
              <w:numPr>
                <w:ilvl w:val="0"/>
                <w:numId w:val="62"/>
              </w:numPr>
              <w:rPr>
                <w:ins w:id="3667" w:author="Jillian Carson-Jackson" w:date="2021-06-30T20:42:00Z"/>
                <w:rFonts w:ascii="Calibri" w:hAnsi="Calibri"/>
                <w:sz w:val="22"/>
                <w:szCs w:val="22"/>
              </w:rPr>
            </w:pPr>
            <w:commentRangeStart w:id="3668"/>
            <w:ins w:id="3669" w:author="Jillian Carson-Jackson" w:date="2021-06-30T20:42:00Z">
              <w:r w:rsidRPr="00383152">
                <w:rPr>
                  <w:rFonts w:ascii="Calibri" w:hAnsi="Calibri"/>
                  <w:sz w:val="22"/>
                  <w:szCs w:val="22"/>
                </w:rPr>
                <w:t>Identify methods of conflict resolution</w:t>
              </w:r>
            </w:ins>
            <w:commentRangeEnd w:id="3668"/>
            <w:ins w:id="3670" w:author="Jillian Carson-Jackson" w:date="2021-06-30T20:44:00Z">
              <w:r w:rsidR="00CA6105">
                <w:rPr>
                  <w:rStyle w:val="CommentReference"/>
                  <w:rFonts w:asciiTheme="minorHAnsi" w:eastAsiaTheme="minorHAnsi" w:hAnsiTheme="minorHAnsi"/>
                </w:rPr>
                <w:commentReference w:id="3668"/>
              </w:r>
            </w:ins>
          </w:p>
          <w:p w14:paraId="2E8FBC53" w14:textId="77777777" w:rsidR="00383152" w:rsidRDefault="00383152" w:rsidP="00383152">
            <w:pPr>
              <w:pStyle w:val="Tablelevel2"/>
              <w:rPr>
                <w:ins w:id="3671" w:author="Jillian Carson-Jackson" w:date="2021-06-30T20:43:00Z"/>
                <w:rFonts w:ascii="Calibri" w:hAnsi="Calibri"/>
                <w:sz w:val="22"/>
                <w:szCs w:val="22"/>
              </w:rPr>
            </w:pPr>
            <w:ins w:id="3672" w:author="Jillian Carson-Jackson" w:date="2021-06-30T20:42:00Z">
              <w:r w:rsidRPr="00383152">
                <w:rPr>
                  <w:rFonts w:ascii="Calibri" w:hAnsi="Calibri"/>
                  <w:sz w:val="22"/>
                  <w:szCs w:val="22"/>
                </w:rPr>
                <w:t>When and how to intervene</w:t>
              </w:r>
            </w:ins>
          </w:p>
          <w:p w14:paraId="388E928A" w14:textId="77777777" w:rsidR="00383152" w:rsidRDefault="00383152" w:rsidP="00383152">
            <w:pPr>
              <w:pStyle w:val="Tablelevel2"/>
              <w:rPr>
                <w:ins w:id="3673" w:author="Jillian Carson-Jackson" w:date="2021-06-30T20:43:00Z"/>
                <w:rFonts w:ascii="Calibri" w:hAnsi="Calibri"/>
                <w:sz w:val="22"/>
                <w:szCs w:val="22"/>
              </w:rPr>
            </w:pPr>
          </w:p>
          <w:p w14:paraId="2FD963F9" w14:textId="27490D43" w:rsidR="00AD3510" w:rsidRPr="00BA2BD0" w:rsidDel="00DA4D9E" w:rsidRDefault="00AD3510" w:rsidP="00383152">
            <w:pPr>
              <w:pStyle w:val="Tablelevel2"/>
              <w:rPr>
                <w:del w:id="3674" w:author="Jillian Carson-Jackson" w:date="2021-01-31T17:33:00Z"/>
                <w:rFonts w:ascii="Calibri" w:hAnsi="Calibri"/>
                <w:sz w:val="22"/>
                <w:szCs w:val="22"/>
              </w:rPr>
            </w:pPr>
            <w:del w:id="3675" w:author="Jillian Carson-Jackson" w:date="2021-01-31T17:33:00Z">
              <w:r w:rsidRPr="00BA2BD0" w:rsidDel="00DA4D9E">
                <w:rPr>
                  <w:rFonts w:ascii="Calibri" w:hAnsi="Calibri"/>
                  <w:sz w:val="22"/>
                  <w:szCs w:val="22"/>
                </w:rPr>
                <w:delText>When and how to intervene</w:delText>
              </w:r>
            </w:del>
          </w:p>
          <w:p w14:paraId="41DD02A7" w14:textId="0A0DC6A8" w:rsidR="00AD3510" w:rsidRPr="00BA2BD0" w:rsidDel="00383152" w:rsidRDefault="00AD3510" w:rsidP="006039FF">
            <w:pPr>
              <w:pStyle w:val="Tablelevel2"/>
              <w:rPr>
                <w:del w:id="3676" w:author="Jillian Carson-Jackson" w:date="2021-06-30T20:42:00Z"/>
                <w:rFonts w:ascii="Calibri" w:hAnsi="Calibri"/>
                <w:sz w:val="22"/>
                <w:szCs w:val="22"/>
              </w:rPr>
            </w:pPr>
            <w:del w:id="3677" w:author="Jillian Carson-Jackson" w:date="2021-06-30T20:42:00Z">
              <w:r w:rsidRPr="00BA2BD0" w:rsidDel="00383152">
                <w:rPr>
                  <w:rFonts w:ascii="Calibri" w:hAnsi="Calibri"/>
                  <w:sz w:val="22"/>
                  <w:szCs w:val="22"/>
                </w:rPr>
                <w:delText>Internal</w:delText>
              </w:r>
            </w:del>
          </w:p>
          <w:p w14:paraId="56BB872D" w14:textId="4D8AC76D" w:rsidR="00AD3510" w:rsidRPr="00BA2BD0" w:rsidRDefault="00AD3510" w:rsidP="006039FF">
            <w:pPr>
              <w:pStyle w:val="Tablelevel2"/>
              <w:rPr>
                <w:rFonts w:ascii="Calibri" w:hAnsi="Calibri"/>
                <w:sz w:val="22"/>
                <w:szCs w:val="22"/>
                <w:u w:val="single"/>
              </w:rPr>
            </w:pPr>
            <w:del w:id="3678" w:author="Jillian Carson-Jackson" w:date="2021-06-30T20:42:00Z">
              <w:r w:rsidRPr="00BA2BD0" w:rsidDel="00383152">
                <w:rPr>
                  <w:rFonts w:ascii="Calibri" w:hAnsi="Calibri"/>
                  <w:sz w:val="22"/>
                  <w:szCs w:val="22"/>
                </w:rPr>
                <w:delText>External</w:delText>
              </w:r>
            </w:del>
          </w:p>
        </w:tc>
        <w:tc>
          <w:tcPr>
            <w:tcW w:w="2835" w:type="dxa"/>
            <w:tcBorders>
              <w:top w:val="single" w:sz="6" w:space="0" w:color="auto"/>
              <w:bottom w:val="single" w:sz="4" w:space="0" w:color="auto"/>
              <w:right w:val="single" w:sz="6" w:space="0" w:color="auto"/>
            </w:tcBorders>
            <w:shd w:val="clear" w:color="auto" w:fill="D9D9D9" w:themeFill="background1" w:themeFillShade="D9"/>
          </w:tcPr>
          <w:p w14:paraId="733DA043"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1E3A1F28" w14:textId="77777777" w:rsidR="00AD3510" w:rsidRPr="00BA2BD0" w:rsidRDefault="00AD3510" w:rsidP="006039FF">
            <w:pPr>
              <w:jc w:val="center"/>
              <w:rPr>
                <w:rFonts w:ascii="Calibri" w:hAnsi="Calibri"/>
                <w:sz w:val="22"/>
                <w:szCs w:val="22"/>
              </w:rPr>
            </w:pPr>
          </w:p>
        </w:tc>
      </w:tr>
      <w:tr w:rsidR="00AD3510" w:rsidRPr="00BA2BD0" w14:paraId="5A5E190E" w14:textId="77777777" w:rsidTr="006B152C">
        <w:trPr>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366D86D9" w14:textId="6B32F657" w:rsidR="00AD3510" w:rsidRPr="00BA2BD0" w:rsidRDefault="00AD3510" w:rsidP="006039FF">
            <w:pPr>
              <w:pStyle w:val="Tablelevel3"/>
              <w:rPr>
                <w:rFonts w:ascii="Calibri" w:hAnsi="Calibri"/>
                <w:sz w:val="22"/>
                <w:szCs w:val="22"/>
              </w:rPr>
            </w:pPr>
            <w:bookmarkStart w:id="3679" w:name="_Toc446917673"/>
            <w:bookmarkStart w:id="3680" w:name="_Toc111617522"/>
            <w:del w:id="3681" w:author="Jillian Carson-Jackson" w:date="2021-01-31T17:33:00Z">
              <w:r w:rsidRPr="00BA2BD0" w:rsidDel="00DA4D9E">
                <w:rPr>
                  <w:rFonts w:ascii="Calibri" w:hAnsi="Calibri"/>
                  <w:sz w:val="22"/>
                  <w:szCs w:val="22"/>
                </w:rPr>
                <w:delText>D</w:delText>
              </w:r>
            </w:del>
            <w:bookmarkEnd w:id="3679"/>
            <w:bookmarkEnd w:id="3680"/>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2DAFF90"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468AEACA" w14:textId="77777777" w:rsidR="00AD3510" w:rsidRPr="00BA2BD0" w:rsidRDefault="00AD3510" w:rsidP="006039FF">
            <w:pPr>
              <w:jc w:val="center"/>
              <w:rPr>
                <w:rFonts w:ascii="Calibri" w:hAnsi="Calibri"/>
                <w:sz w:val="22"/>
                <w:szCs w:val="22"/>
              </w:rPr>
            </w:pPr>
          </w:p>
        </w:tc>
      </w:tr>
      <w:tr w:rsidR="00AD3510" w:rsidRPr="00BA2BD0" w14:paraId="0FAFAA04"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F40779" w14:textId="127F2923" w:rsidR="00AD3510" w:rsidRPr="00BA2BD0" w:rsidRDefault="00AD3510" w:rsidP="006039FF">
            <w:pPr>
              <w:pStyle w:val="Tablelevel1bold"/>
              <w:rPr>
                <w:rFonts w:ascii="Calibri" w:hAnsi="Calibri"/>
                <w:sz w:val="22"/>
                <w:szCs w:val="22"/>
              </w:rPr>
            </w:pPr>
            <w:del w:id="3682" w:author="Jillian Carson-Jackson" w:date="2021-06-30T20:47:00Z">
              <w:r w:rsidRPr="00BA2BD0" w:rsidDel="00351653">
                <w:rPr>
                  <w:rFonts w:ascii="Calibri" w:hAnsi="Calibri"/>
                  <w:sz w:val="22"/>
                  <w:szCs w:val="22"/>
                </w:rPr>
                <w:delText>Responsibility and reliability</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ACFA18C"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75439D" w14:textId="77777777" w:rsidR="00AD3510" w:rsidRPr="00BA2BD0" w:rsidRDefault="00AD3510" w:rsidP="006039FF">
            <w:pPr>
              <w:jc w:val="center"/>
              <w:rPr>
                <w:rFonts w:ascii="Calibri" w:hAnsi="Calibri"/>
                <w:sz w:val="22"/>
                <w:szCs w:val="22"/>
              </w:rPr>
            </w:pPr>
          </w:p>
        </w:tc>
      </w:tr>
      <w:tr w:rsidR="00EB5510" w:rsidRPr="003D0670" w14:paraId="1C55A61F" w14:textId="77777777" w:rsidTr="006B152C">
        <w:trPr>
          <w:jc w:val="center"/>
          <w:ins w:id="3683" w:author="Jillian Carson-Jackson" w:date="2021-01-31T17:36: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1BE8D1" w14:textId="02435260" w:rsidR="00EB5510" w:rsidRPr="003D0670" w:rsidRDefault="00EB5510" w:rsidP="006039FF">
            <w:pPr>
              <w:pStyle w:val="Tablelevel1bold"/>
              <w:rPr>
                <w:ins w:id="3684" w:author="Jillian Carson-Jackson" w:date="2021-01-31T17:36:00Z"/>
                <w:rFonts w:ascii="Calibri" w:hAnsi="Calibri"/>
                <w:b w:val="0"/>
                <w:bCs/>
                <w:i/>
                <w:iCs/>
                <w:sz w:val="22"/>
                <w:szCs w:val="22"/>
              </w:rPr>
            </w:pP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1BBF9197" w14:textId="77777777" w:rsidR="00EB5510" w:rsidRPr="003D0670" w:rsidRDefault="00EB5510" w:rsidP="006039FF">
            <w:pPr>
              <w:jc w:val="center"/>
              <w:rPr>
                <w:ins w:id="3685" w:author="Jillian Carson-Jackson" w:date="2021-01-31T17:36:00Z"/>
                <w:rFonts w:ascii="Calibri" w:hAnsi="Calibri"/>
                <w:bCs/>
                <w:i/>
                <w:iCs/>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41047B" w14:textId="77777777" w:rsidR="00EB5510" w:rsidRPr="003D0670" w:rsidRDefault="00EB5510" w:rsidP="006039FF">
            <w:pPr>
              <w:jc w:val="center"/>
              <w:rPr>
                <w:ins w:id="3686" w:author="Jillian Carson-Jackson" w:date="2021-01-31T17:36:00Z"/>
                <w:rFonts w:ascii="Calibri" w:hAnsi="Calibri"/>
                <w:bCs/>
                <w:i/>
                <w:iCs/>
                <w:sz w:val="22"/>
                <w:szCs w:val="22"/>
              </w:rPr>
            </w:pPr>
          </w:p>
        </w:tc>
      </w:tr>
      <w:tr w:rsidR="00AD3510" w:rsidRPr="00BA2BD0" w14:paraId="2D36E25A"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1A15F8" w14:textId="5393C6A7" w:rsidR="00AD3510" w:rsidRPr="00BA2BD0" w:rsidDel="003D0670" w:rsidRDefault="00AD3510" w:rsidP="006039FF">
            <w:pPr>
              <w:pStyle w:val="Tablelevel1bold"/>
              <w:rPr>
                <w:del w:id="3687" w:author="Jillian Carson-Jackson" w:date="2021-01-31T17:38:00Z"/>
                <w:rFonts w:ascii="Calibri" w:hAnsi="Calibri"/>
                <w:b w:val="0"/>
                <w:sz w:val="22"/>
                <w:szCs w:val="22"/>
              </w:rPr>
            </w:pPr>
            <w:bookmarkStart w:id="3688" w:name="_Toc446917674"/>
            <w:bookmarkStart w:id="3689" w:name="_Toc111617523"/>
            <w:del w:id="3690" w:author="Jillian Carson-Jackson" w:date="2021-01-31T17:38:00Z">
              <w:r w:rsidRPr="00BA2BD0" w:rsidDel="003D0670">
                <w:rPr>
                  <w:rFonts w:ascii="Calibri" w:hAnsi="Calibri"/>
                  <w:b w:val="0"/>
                  <w:sz w:val="22"/>
                  <w:szCs w:val="22"/>
                </w:rPr>
                <w:delText>Explain the role of health and safety performing the VTS mission</w:delText>
              </w:r>
            </w:del>
          </w:p>
          <w:bookmarkEnd w:id="3688"/>
          <w:bookmarkEnd w:id="3689"/>
          <w:p w14:paraId="40C9C5FA" w14:textId="7A00C834" w:rsidR="00AD3510" w:rsidRPr="00BA2BD0" w:rsidDel="0026241F" w:rsidRDefault="00AD3510" w:rsidP="003D0670">
            <w:pPr>
              <w:pStyle w:val="Tablelevel2"/>
              <w:ind w:left="0"/>
              <w:rPr>
                <w:del w:id="3691" w:author="Jillian Carson-Jackson" w:date="2021-06-30T20:46:00Z"/>
                <w:rFonts w:ascii="Calibri" w:hAnsi="Calibri"/>
                <w:sz w:val="22"/>
                <w:szCs w:val="22"/>
              </w:rPr>
            </w:pPr>
            <w:commentRangeStart w:id="3692"/>
            <w:del w:id="3693" w:author="Jillian Carson-Jackson" w:date="2021-06-30T20:46:00Z">
              <w:r w:rsidRPr="00BA2BD0" w:rsidDel="0026241F">
                <w:rPr>
                  <w:rFonts w:ascii="Calibri" w:hAnsi="Calibri"/>
                  <w:sz w:val="22"/>
                  <w:szCs w:val="22"/>
                </w:rPr>
                <w:delText>Personal safety</w:delText>
              </w:r>
            </w:del>
          </w:p>
          <w:p w14:paraId="459A90B5" w14:textId="3E07B33B" w:rsidR="00B65847" w:rsidRPr="00BA2BD0" w:rsidDel="0026241F" w:rsidRDefault="00AD3510" w:rsidP="003D0670">
            <w:pPr>
              <w:pStyle w:val="Tablelevel2"/>
              <w:ind w:left="0"/>
              <w:rPr>
                <w:del w:id="3694" w:author="Jillian Carson-Jackson" w:date="2021-06-30T20:46:00Z"/>
                <w:rFonts w:ascii="Calibri" w:hAnsi="Calibri"/>
                <w:sz w:val="22"/>
                <w:szCs w:val="22"/>
              </w:rPr>
            </w:pPr>
            <w:del w:id="3695" w:author="Jillian Carson-Jackson" w:date="2021-06-30T20:46:00Z">
              <w:r w:rsidRPr="00BA2BD0" w:rsidDel="0026241F">
                <w:rPr>
                  <w:rFonts w:ascii="Calibri" w:hAnsi="Calibri"/>
                  <w:sz w:val="22"/>
                  <w:szCs w:val="22"/>
                </w:rPr>
                <w:delText>Safety of VTS stakeholders</w:delText>
              </w:r>
              <w:commentRangeEnd w:id="3692"/>
              <w:r w:rsidR="00F240B2" w:rsidDel="0026241F">
                <w:rPr>
                  <w:rStyle w:val="CommentReference"/>
                  <w:rFonts w:asciiTheme="minorHAnsi" w:eastAsiaTheme="minorHAnsi" w:hAnsiTheme="minorHAnsi"/>
                </w:rPr>
                <w:commentReference w:id="3692"/>
              </w:r>
            </w:del>
          </w:p>
          <w:p w14:paraId="4388E94F" w14:textId="0A84F360" w:rsidR="00AD3510" w:rsidRPr="00BA2BD0" w:rsidDel="005D7C8B" w:rsidRDefault="00AD3510" w:rsidP="006039FF">
            <w:pPr>
              <w:pStyle w:val="Tablelevel2"/>
              <w:rPr>
                <w:del w:id="3696" w:author="Jillian Carson-Jackson" w:date="2021-01-31T17:40:00Z"/>
                <w:rFonts w:ascii="Calibri" w:hAnsi="Calibri"/>
                <w:sz w:val="22"/>
                <w:szCs w:val="22"/>
              </w:rPr>
            </w:pPr>
            <w:del w:id="3697" w:author="Jillian Carson-Jackson" w:date="2021-01-31T17:40:00Z">
              <w:r w:rsidRPr="00BA2BD0" w:rsidDel="005D7C8B">
                <w:rPr>
                  <w:rFonts w:ascii="Calibri" w:hAnsi="Calibri"/>
                  <w:sz w:val="22"/>
                  <w:szCs w:val="22"/>
                </w:rPr>
                <w:delText>Personal health</w:delText>
              </w:r>
            </w:del>
          </w:p>
          <w:p w14:paraId="766B55AF" w14:textId="2E4FEAC4" w:rsidR="00AD3510" w:rsidRPr="00BA2BD0" w:rsidDel="005D7C8B" w:rsidRDefault="00AD3510" w:rsidP="006039FF">
            <w:pPr>
              <w:pStyle w:val="Tablelevel3"/>
              <w:rPr>
                <w:del w:id="3698" w:author="Jillian Carson-Jackson" w:date="2021-01-31T17:40:00Z"/>
                <w:rFonts w:ascii="Calibri" w:hAnsi="Calibri"/>
                <w:sz w:val="22"/>
                <w:szCs w:val="22"/>
              </w:rPr>
            </w:pPr>
            <w:del w:id="3699" w:author="Jillian Carson-Jackson" w:date="2021-01-31T17:40:00Z">
              <w:r w:rsidRPr="00BA2BD0" w:rsidDel="005D7C8B">
                <w:rPr>
                  <w:rFonts w:ascii="Calibri" w:hAnsi="Calibri"/>
                  <w:sz w:val="22"/>
                  <w:szCs w:val="22"/>
                </w:rPr>
                <w:delText>Causes of stress</w:delText>
              </w:r>
            </w:del>
          </w:p>
          <w:p w14:paraId="0EC3208D" w14:textId="30F15FF2" w:rsidR="00AD3510" w:rsidRPr="00BA2BD0" w:rsidDel="005D7C8B" w:rsidRDefault="00AD3510" w:rsidP="006039FF">
            <w:pPr>
              <w:pStyle w:val="Tablelevel3"/>
              <w:rPr>
                <w:del w:id="3700" w:author="Jillian Carson-Jackson" w:date="2021-01-31T17:40:00Z"/>
                <w:rFonts w:ascii="Calibri" w:hAnsi="Calibri"/>
                <w:sz w:val="22"/>
                <w:szCs w:val="22"/>
              </w:rPr>
            </w:pPr>
            <w:del w:id="3701" w:author="Jillian Carson-Jackson" w:date="2021-01-31T17:40:00Z">
              <w:r w:rsidRPr="00BA2BD0" w:rsidDel="005D7C8B">
                <w:rPr>
                  <w:rFonts w:ascii="Calibri" w:hAnsi="Calibri"/>
                  <w:sz w:val="22"/>
                  <w:szCs w:val="22"/>
                </w:rPr>
                <w:delText>Managing work related stress</w:delText>
              </w:r>
            </w:del>
          </w:p>
          <w:p w14:paraId="6EC46C01" w14:textId="4486455C" w:rsidR="00AD3510" w:rsidRPr="00BA2BD0" w:rsidDel="005D7C8B" w:rsidRDefault="00AD3510" w:rsidP="006039FF">
            <w:pPr>
              <w:pStyle w:val="Tablelevel3"/>
              <w:rPr>
                <w:del w:id="3702" w:author="Jillian Carson-Jackson" w:date="2021-01-31T17:40:00Z"/>
                <w:rFonts w:ascii="Calibri" w:hAnsi="Calibri"/>
                <w:sz w:val="22"/>
                <w:szCs w:val="22"/>
              </w:rPr>
            </w:pPr>
            <w:del w:id="3703" w:author="Jillian Carson-Jackson" w:date="2021-01-31T17:40:00Z">
              <w:r w:rsidRPr="00BA2BD0" w:rsidDel="005D7C8B">
                <w:rPr>
                  <w:rFonts w:ascii="Calibri" w:hAnsi="Calibri"/>
                  <w:sz w:val="22"/>
                  <w:szCs w:val="22"/>
                </w:rPr>
                <w:delText>Managing personal stress</w:delText>
              </w:r>
            </w:del>
          </w:p>
          <w:p w14:paraId="007057B5" w14:textId="6E1FAEDD" w:rsidR="00AD3510" w:rsidRPr="00BA2BD0" w:rsidRDefault="00AD3510" w:rsidP="006039FF">
            <w:pPr>
              <w:pStyle w:val="Tablelevel3"/>
              <w:rPr>
                <w:rFonts w:ascii="Calibri" w:hAnsi="Calibri"/>
                <w:sz w:val="22"/>
                <w:szCs w:val="22"/>
              </w:rPr>
            </w:pPr>
            <w:del w:id="3704" w:author="Jillian Carson-Jackson" w:date="2021-01-31T17:40:00Z">
              <w:r w:rsidRPr="00BA2BD0" w:rsidDel="005D7C8B">
                <w:rPr>
                  <w:rFonts w:ascii="Calibri" w:hAnsi="Calibri"/>
                  <w:sz w:val="22"/>
                  <w:szCs w:val="22"/>
                </w:rPr>
                <w:delText>Substance abuse</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70E1593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29C352" w14:textId="77777777" w:rsidR="00AD3510" w:rsidRPr="00BA2BD0" w:rsidRDefault="00AD3510" w:rsidP="006039FF">
            <w:pPr>
              <w:jc w:val="center"/>
              <w:rPr>
                <w:rFonts w:ascii="Calibri" w:hAnsi="Calibri"/>
                <w:sz w:val="22"/>
                <w:szCs w:val="22"/>
              </w:rPr>
            </w:pPr>
          </w:p>
        </w:tc>
      </w:tr>
      <w:tr w:rsidR="00AD3510" w:rsidRPr="00BA2BD0" w14:paraId="2073A788"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966E10" w14:textId="06BAFE0A" w:rsidR="00AD3510" w:rsidRPr="00BA2BD0" w:rsidDel="005A7F22" w:rsidRDefault="00AD3510" w:rsidP="006039FF">
            <w:pPr>
              <w:pStyle w:val="Tablelevel1bold"/>
              <w:rPr>
                <w:del w:id="3705" w:author="Jillian Carson-Jackson" w:date="2021-01-31T17:46:00Z"/>
                <w:rFonts w:ascii="Calibri" w:hAnsi="Calibri"/>
                <w:b w:val="0"/>
                <w:sz w:val="22"/>
                <w:szCs w:val="22"/>
              </w:rPr>
            </w:pPr>
            <w:commentRangeStart w:id="3706"/>
            <w:del w:id="3707" w:author="Jillian Carson-Jackson" w:date="2021-01-31T17:46:00Z">
              <w:r w:rsidRPr="00BA2BD0" w:rsidDel="005A7F22">
                <w:rPr>
                  <w:rFonts w:ascii="Calibri" w:hAnsi="Calibri"/>
                  <w:b w:val="0"/>
                  <w:sz w:val="22"/>
                  <w:szCs w:val="22"/>
                </w:rPr>
                <w:delText>Cite the reasons for time management</w:delText>
              </w:r>
            </w:del>
            <w:commentRangeEnd w:id="3706"/>
            <w:r w:rsidR="002D6B5E">
              <w:rPr>
                <w:rStyle w:val="CommentReference"/>
                <w:rFonts w:asciiTheme="minorHAnsi" w:eastAsiaTheme="minorHAnsi" w:hAnsiTheme="minorHAnsi"/>
                <w:b w:val="0"/>
              </w:rPr>
              <w:commentReference w:id="3706"/>
            </w:r>
          </w:p>
          <w:p w14:paraId="7F092DB5" w14:textId="63FA8F24" w:rsidR="00AD3510" w:rsidRPr="00BA2BD0" w:rsidDel="005A7F22" w:rsidRDefault="00AD3510" w:rsidP="006039FF">
            <w:pPr>
              <w:pStyle w:val="Tablelevel2"/>
              <w:rPr>
                <w:del w:id="3708" w:author="Jillian Carson-Jackson" w:date="2021-01-31T17:46:00Z"/>
                <w:rFonts w:ascii="Calibri" w:hAnsi="Calibri"/>
                <w:sz w:val="22"/>
                <w:szCs w:val="22"/>
              </w:rPr>
            </w:pPr>
            <w:del w:id="3709" w:author="Jillian Carson-Jackson" w:date="2021-01-31T17:46:00Z">
              <w:r w:rsidRPr="00BA2BD0" w:rsidDel="005A7F22">
                <w:rPr>
                  <w:rFonts w:ascii="Calibri" w:hAnsi="Calibri"/>
                  <w:sz w:val="22"/>
                  <w:szCs w:val="22"/>
                </w:rPr>
                <w:delText>Relief of watch</w:delText>
              </w:r>
            </w:del>
          </w:p>
          <w:p w14:paraId="1E2B670D" w14:textId="38F37B19" w:rsidR="00AD3510" w:rsidRPr="00BA2BD0" w:rsidDel="005A7F22" w:rsidRDefault="00AD3510" w:rsidP="006039FF">
            <w:pPr>
              <w:pStyle w:val="Tablelevel2"/>
              <w:rPr>
                <w:del w:id="3710" w:author="Jillian Carson-Jackson" w:date="2021-01-31T17:46:00Z"/>
                <w:rFonts w:ascii="Calibri" w:hAnsi="Calibri"/>
                <w:sz w:val="22"/>
                <w:szCs w:val="22"/>
              </w:rPr>
            </w:pPr>
            <w:del w:id="3711" w:author="Jillian Carson-Jackson" w:date="2021-01-31T17:46:00Z">
              <w:r w:rsidRPr="00BA2BD0" w:rsidDel="005A7F22">
                <w:rPr>
                  <w:rFonts w:ascii="Calibri" w:hAnsi="Calibri"/>
                  <w:sz w:val="22"/>
                  <w:szCs w:val="22"/>
                </w:rPr>
                <w:delText>Planning</w:delText>
              </w:r>
            </w:del>
          </w:p>
          <w:p w14:paraId="021D1F97" w14:textId="6FC63C1E" w:rsidR="00AD3510" w:rsidRPr="00BA2BD0" w:rsidRDefault="00AD3510" w:rsidP="006039FF">
            <w:pPr>
              <w:pStyle w:val="Tablelevel2"/>
              <w:rPr>
                <w:rFonts w:ascii="Calibri" w:hAnsi="Calibri"/>
                <w:sz w:val="22"/>
                <w:szCs w:val="22"/>
              </w:rPr>
            </w:pPr>
            <w:del w:id="3712" w:author="Jillian Carson-Jackson" w:date="2021-01-31T17:46:00Z">
              <w:r w:rsidRPr="00BA2BD0" w:rsidDel="005A7F22">
                <w:rPr>
                  <w:rFonts w:ascii="Calibri" w:hAnsi="Calibri"/>
                  <w:sz w:val="22"/>
                  <w:szCs w:val="22"/>
                </w:rPr>
                <w:delText>Reducing fatigue</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2518A5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361FEC" w14:textId="77777777" w:rsidR="00AD3510" w:rsidRPr="00BA2BD0" w:rsidRDefault="00AD3510" w:rsidP="006039FF">
            <w:pPr>
              <w:jc w:val="center"/>
              <w:rPr>
                <w:rFonts w:ascii="Calibri" w:hAnsi="Calibri"/>
                <w:sz w:val="22"/>
                <w:szCs w:val="22"/>
              </w:rPr>
            </w:pPr>
          </w:p>
        </w:tc>
      </w:tr>
      <w:tr w:rsidR="00AD3510" w:rsidRPr="00BA2BD0" w14:paraId="628EA27B"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EEDD8F" w14:textId="5C430DDF" w:rsidR="00AD3510" w:rsidRPr="00BA2BD0" w:rsidDel="003D0670" w:rsidRDefault="00AD3510" w:rsidP="006039FF">
            <w:pPr>
              <w:pStyle w:val="Tablelevel1bold"/>
              <w:rPr>
                <w:del w:id="3713" w:author="Jillian Carson-Jackson" w:date="2021-01-31T17:39:00Z"/>
                <w:rFonts w:ascii="Calibri" w:hAnsi="Calibri"/>
                <w:b w:val="0"/>
                <w:sz w:val="22"/>
                <w:szCs w:val="22"/>
              </w:rPr>
            </w:pPr>
            <w:del w:id="3714" w:author="Jillian Carson-Jackson" w:date="2021-01-31T17:39:00Z">
              <w:r w:rsidRPr="00BA2BD0" w:rsidDel="003D0670">
                <w:rPr>
                  <w:rFonts w:ascii="Calibri" w:hAnsi="Calibri"/>
                  <w:b w:val="0"/>
                  <w:sz w:val="22"/>
                  <w:szCs w:val="22"/>
                </w:rPr>
                <w:delText>Describe how professionalism and mission focus is important</w:delText>
              </w:r>
            </w:del>
          </w:p>
          <w:p w14:paraId="59B65F8F" w14:textId="7D2D078C" w:rsidR="00AD3510" w:rsidRPr="00BA2BD0" w:rsidDel="003D0670" w:rsidRDefault="00AD3510" w:rsidP="006039FF">
            <w:pPr>
              <w:pStyle w:val="Tablelevel2"/>
              <w:rPr>
                <w:del w:id="3715" w:author="Jillian Carson-Jackson" w:date="2021-01-31T17:39:00Z"/>
                <w:rFonts w:ascii="Calibri" w:hAnsi="Calibri"/>
                <w:sz w:val="22"/>
                <w:szCs w:val="22"/>
              </w:rPr>
            </w:pPr>
            <w:del w:id="3716" w:author="Jillian Carson-Jackson" w:date="2021-01-31T17:39:00Z">
              <w:r w:rsidRPr="00BA2BD0" w:rsidDel="003D0670">
                <w:rPr>
                  <w:rFonts w:ascii="Calibri" w:hAnsi="Calibri"/>
                  <w:sz w:val="22"/>
                  <w:szCs w:val="22"/>
                </w:rPr>
                <w:delText>Working climate</w:delText>
              </w:r>
            </w:del>
          </w:p>
          <w:p w14:paraId="447CDC06" w14:textId="3DA56E39" w:rsidR="00AD3510" w:rsidRPr="00BA2BD0" w:rsidDel="003D0670" w:rsidRDefault="00AD3510" w:rsidP="006039FF">
            <w:pPr>
              <w:pStyle w:val="Tablelevel2"/>
              <w:rPr>
                <w:del w:id="3717" w:author="Jillian Carson-Jackson" w:date="2021-01-31T17:39:00Z"/>
                <w:rFonts w:ascii="Calibri" w:hAnsi="Calibri"/>
                <w:sz w:val="22"/>
                <w:szCs w:val="22"/>
              </w:rPr>
            </w:pPr>
            <w:del w:id="3718" w:author="Jillian Carson-Jackson" w:date="2021-01-31T17:39:00Z">
              <w:r w:rsidRPr="00BA2BD0" w:rsidDel="003D0670">
                <w:rPr>
                  <w:rFonts w:ascii="Calibri" w:hAnsi="Calibri"/>
                  <w:sz w:val="22"/>
                  <w:szCs w:val="22"/>
                </w:rPr>
                <w:delText>Team spirit</w:delText>
              </w:r>
            </w:del>
          </w:p>
          <w:p w14:paraId="05119B50" w14:textId="0E8253E1" w:rsidR="00AD3510" w:rsidRPr="00BA2BD0" w:rsidRDefault="00AD3510" w:rsidP="006039FF">
            <w:pPr>
              <w:pStyle w:val="Tablelevel2"/>
              <w:rPr>
                <w:rFonts w:ascii="Calibri" w:hAnsi="Calibri"/>
                <w:sz w:val="22"/>
                <w:szCs w:val="22"/>
              </w:rPr>
            </w:pPr>
            <w:del w:id="3719" w:author="Jillian Carson-Jackson" w:date="2021-01-31T17:39:00Z">
              <w:r w:rsidRPr="00BA2BD0" w:rsidDel="003D0670">
                <w:rPr>
                  <w:rFonts w:ascii="Calibri" w:hAnsi="Calibri"/>
                  <w:sz w:val="22"/>
                  <w:szCs w:val="22"/>
                </w:rPr>
                <w:delText>Awareness of personal circumstances</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0F800A55"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9102F" w14:textId="77777777" w:rsidR="00AD3510" w:rsidRPr="00BA2BD0" w:rsidRDefault="00AD3510" w:rsidP="006039FF">
            <w:pPr>
              <w:jc w:val="center"/>
              <w:rPr>
                <w:rFonts w:ascii="Calibri" w:hAnsi="Calibri"/>
                <w:sz w:val="22"/>
                <w:szCs w:val="22"/>
              </w:rPr>
            </w:pPr>
          </w:p>
        </w:tc>
      </w:tr>
      <w:tr w:rsidR="003D0670" w:rsidRPr="00BA2BD0" w14:paraId="67D89721" w14:textId="77777777" w:rsidTr="006B152C">
        <w:trPr>
          <w:jc w:val="center"/>
          <w:ins w:id="3720" w:author="Jillian Carson-Jackson" w:date="2021-01-31T17:38: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6A2528" w14:textId="049EA2AF" w:rsidR="003D0670" w:rsidRPr="00230CBF" w:rsidRDefault="003D0670" w:rsidP="006039FF">
            <w:pPr>
              <w:pStyle w:val="Tablelevel1bold"/>
              <w:rPr>
                <w:ins w:id="3721" w:author="Jillian Carson-Jackson" w:date="2021-01-31T17:38:00Z"/>
                <w:rFonts w:ascii="Calibri" w:hAnsi="Calibri"/>
                <w:bCs/>
                <w:sz w:val="22"/>
                <w:szCs w:val="22"/>
              </w:rPr>
            </w:pPr>
            <w:ins w:id="3722" w:author="Jillian Carson-Jackson" w:date="2021-01-31T17:38:00Z">
              <w:r w:rsidRPr="00230CBF">
                <w:rPr>
                  <w:rFonts w:ascii="Calibri" w:hAnsi="Calibri"/>
                  <w:bCs/>
                  <w:sz w:val="22"/>
                  <w:szCs w:val="22"/>
                </w:rPr>
                <w:t>Fatigue Man</w:t>
              </w:r>
            </w:ins>
            <w:ins w:id="3723" w:author="Jillian Carson-Jackson" w:date="2021-01-31T17:39:00Z">
              <w:r w:rsidRPr="00230CBF">
                <w:rPr>
                  <w:rFonts w:ascii="Calibri" w:hAnsi="Calibri"/>
                  <w:bCs/>
                  <w:sz w:val="22"/>
                  <w:szCs w:val="22"/>
                </w:rPr>
                <w:t xml:space="preserve">agement and Shift work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52204001" w14:textId="77777777" w:rsidR="003D0670" w:rsidRPr="00BA2BD0" w:rsidRDefault="003D0670" w:rsidP="006039FF">
            <w:pPr>
              <w:jc w:val="center"/>
              <w:rPr>
                <w:ins w:id="3724" w:author="Jillian Carson-Jackson" w:date="2021-01-31T17:38: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44435A" w14:textId="77777777" w:rsidR="003D0670" w:rsidRPr="00BA2BD0" w:rsidRDefault="003D0670" w:rsidP="006039FF">
            <w:pPr>
              <w:jc w:val="center"/>
              <w:rPr>
                <w:ins w:id="3725" w:author="Jillian Carson-Jackson" w:date="2021-01-31T17:38:00Z"/>
                <w:rFonts w:ascii="Calibri" w:hAnsi="Calibri"/>
                <w:sz w:val="22"/>
                <w:szCs w:val="22"/>
              </w:rPr>
            </w:pPr>
          </w:p>
        </w:tc>
      </w:tr>
      <w:tr w:rsidR="00230CBF" w:rsidRPr="00BA2BD0" w14:paraId="73453C4B" w14:textId="77777777" w:rsidTr="006B152C">
        <w:trPr>
          <w:jc w:val="center"/>
          <w:ins w:id="3726" w:author="Jillian Carson-Jackson" w:date="2021-01-31T17:41: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1694C5" w14:textId="302027EA" w:rsidR="00230CBF" w:rsidRPr="00230CBF" w:rsidRDefault="00230CBF" w:rsidP="006039FF">
            <w:pPr>
              <w:pStyle w:val="Tablelevel1bold"/>
              <w:rPr>
                <w:ins w:id="3727" w:author="Jillian Carson-Jackson" w:date="2021-01-31T17:41:00Z"/>
                <w:rFonts w:ascii="Calibri" w:hAnsi="Calibri"/>
                <w:b w:val="0"/>
                <w:i/>
                <w:iCs/>
                <w:sz w:val="22"/>
                <w:szCs w:val="22"/>
              </w:rPr>
            </w:pPr>
            <w:ins w:id="3728" w:author="Jillian Carson-Jackson" w:date="2021-01-31T17:41:00Z">
              <w:r w:rsidRPr="00230CBF">
                <w:rPr>
                  <w:rFonts w:ascii="Calibri" w:hAnsi="Calibri"/>
                  <w:b w:val="0"/>
                  <w:i/>
                  <w:iCs/>
                  <w:sz w:val="22"/>
                  <w:szCs w:val="22"/>
                </w:rPr>
                <w:t>Describe strategies to address fatigue and stress</w:t>
              </w:r>
            </w:ins>
            <w:ins w:id="3729" w:author="Jillian Carson-Jackson" w:date="2021-01-31T17:42:00Z">
              <w:r w:rsidRPr="00230CBF">
                <w:rPr>
                  <w:rFonts w:ascii="Calibri" w:hAnsi="Calibri"/>
                  <w:b w:val="0"/>
                  <w:i/>
                  <w:iCs/>
                  <w:sz w:val="22"/>
                  <w:szCs w:val="22"/>
                </w:rPr>
                <w:t xml:space="preserve"> related to shift work and VTS operations.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B5622E2" w14:textId="77777777" w:rsidR="00230CBF" w:rsidRPr="00BA2BD0" w:rsidRDefault="00230CBF" w:rsidP="006039FF">
            <w:pPr>
              <w:jc w:val="center"/>
              <w:rPr>
                <w:ins w:id="3730" w:author="Jillian Carson-Jackson" w:date="2021-01-31T17:41: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84FF5B" w14:textId="77777777" w:rsidR="00230CBF" w:rsidRPr="00BA2BD0" w:rsidRDefault="00230CBF" w:rsidP="006039FF">
            <w:pPr>
              <w:jc w:val="center"/>
              <w:rPr>
                <w:ins w:id="3731" w:author="Jillian Carson-Jackson" w:date="2021-01-31T17:41:00Z"/>
                <w:rFonts w:ascii="Calibri" w:hAnsi="Calibri"/>
                <w:sz w:val="22"/>
                <w:szCs w:val="22"/>
              </w:rPr>
            </w:pPr>
          </w:p>
        </w:tc>
      </w:tr>
      <w:tr w:rsidR="003D0670" w:rsidRPr="00BA2BD0" w14:paraId="5C010160" w14:textId="77777777" w:rsidTr="006B152C">
        <w:trPr>
          <w:jc w:val="center"/>
          <w:ins w:id="3732" w:author="Jillian Carson-Jackson" w:date="2021-01-31T17:38: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2199BB0" w14:textId="77777777" w:rsidR="00351653" w:rsidRDefault="00351653" w:rsidP="00351653">
            <w:pPr>
              <w:pStyle w:val="Tablelevel2"/>
              <w:ind w:left="0"/>
              <w:rPr>
                <w:ins w:id="3733" w:author="Jillian Carson-Jackson" w:date="2021-06-30T20:47:00Z"/>
                <w:rFonts w:ascii="Calibri" w:hAnsi="Calibri"/>
                <w:sz w:val="22"/>
                <w:szCs w:val="22"/>
              </w:rPr>
            </w:pPr>
            <w:ins w:id="3734" w:author="Jillian Carson-Jackson" w:date="2021-06-30T20:47:00Z">
              <w:r>
                <w:rPr>
                  <w:rFonts w:ascii="Calibri" w:hAnsi="Calibri"/>
                  <w:sz w:val="22"/>
                  <w:szCs w:val="22"/>
                </w:rPr>
                <w:t>Overview of workplace health and safety</w:t>
              </w:r>
            </w:ins>
          </w:p>
          <w:p w14:paraId="4B8652F0" w14:textId="51148CAA" w:rsidR="00B65847" w:rsidRPr="00BA2BD0" w:rsidRDefault="005D7C8B" w:rsidP="006B152C">
            <w:pPr>
              <w:pStyle w:val="Tablelevel2"/>
              <w:ind w:left="-23"/>
              <w:rPr>
                <w:ins w:id="3735" w:author="Jillian Carson-Jackson" w:date="2021-01-31T17:40:00Z"/>
                <w:rFonts w:ascii="Calibri" w:hAnsi="Calibri"/>
                <w:sz w:val="22"/>
                <w:szCs w:val="22"/>
              </w:rPr>
            </w:pPr>
            <w:ins w:id="3736" w:author="Jillian Carson-Jackson" w:date="2021-01-31T17:40:00Z">
              <w:r>
                <w:rPr>
                  <w:rFonts w:ascii="Calibri" w:hAnsi="Calibri"/>
                  <w:sz w:val="22"/>
                  <w:szCs w:val="22"/>
                </w:rPr>
                <w:t>Stress and Fati</w:t>
              </w:r>
            </w:ins>
            <w:ins w:id="3737" w:author="Jillian Carson-Jackson" w:date="2021-01-31T17:41:00Z">
              <w:r>
                <w:rPr>
                  <w:rFonts w:ascii="Calibri" w:hAnsi="Calibri"/>
                  <w:sz w:val="22"/>
                  <w:szCs w:val="22"/>
                </w:rPr>
                <w:t>gue</w:t>
              </w:r>
            </w:ins>
          </w:p>
          <w:p w14:paraId="7B289F72" w14:textId="77777777" w:rsidR="00B65847" w:rsidRPr="00BA2BD0" w:rsidRDefault="00B65847" w:rsidP="00B65847">
            <w:pPr>
              <w:pStyle w:val="Tablelevel3"/>
              <w:rPr>
                <w:ins w:id="3738" w:author="Jillian Carson-Jackson" w:date="2021-01-31T17:40:00Z"/>
                <w:rFonts w:ascii="Calibri" w:hAnsi="Calibri"/>
                <w:sz w:val="22"/>
                <w:szCs w:val="22"/>
              </w:rPr>
            </w:pPr>
            <w:ins w:id="3739" w:author="Jillian Carson-Jackson" w:date="2021-01-31T17:40:00Z">
              <w:r w:rsidRPr="00BA2BD0">
                <w:rPr>
                  <w:rFonts w:ascii="Calibri" w:hAnsi="Calibri"/>
                  <w:sz w:val="22"/>
                  <w:szCs w:val="22"/>
                </w:rPr>
                <w:t>Causes of stress</w:t>
              </w:r>
            </w:ins>
          </w:p>
          <w:p w14:paraId="3A9DD7FF" w14:textId="6E12D7D4" w:rsidR="00B65847" w:rsidRDefault="00B47045" w:rsidP="00B65847">
            <w:pPr>
              <w:pStyle w:val="Tablelevel3"/>
              <w:rPr>
                <w:ins w:id="3740" w:author="Jillian Carson-Jackson" w:date="2021-01-31T17:43:00Z"/>
                <w:rFonts w:ascii="Calibri" w:hAnsi="Calibri"/>
                <w:sz w:val="22"/>
                <w:szCs w:val="22"/>
              </w:rPr>
            </w:pPr>
            <w:ins w:id="3741" w:author="Jillian Carson-Jackson" w:date="2021-01-31T17:42:00Z">
              <w:r>
                <w:rPr>
                  <w:rFonts w:ascii="Calibri" w:hAnsi="Calibri"/>
                  <w:sz w:val="22"/>
                  <w:szCs w:val="22"/>
                </w:rPr>
                <w:t xml:space="preserve">Strategies to address stress and </w:t>
              </w:r>
            </w:ins>
            <w:ins w:id="3742" w:author="Jillian Carson-Jackson" w:date="2021-01-31T17:43:00Z">
              <w:r w:rsidR="009C0860">
                <w:rPr>
                  <w:rFonts w:ascii="Calibri" w:hAnsi="Calibri"/>
                  <w:sz w:val="22"/>
                  <w:szCs w:val="22"/>
                </w:rPr>
                <w:t>fatigue.</w:t>
              </w:r>
            </w:ins>
          </w:p>
          <w:p w14:paraId="1CD8D448" w14:textId="30DD6B81" w:rsidR="009C0860" w:rsidRDefault="00573E83" w:rsidP="006B152C">
            <w:pPr>
              <w:pStyle w:val="Tablelevel3"/>
              <w:ind w:left="0"/>
              <w:rPr>
                <w:ins w:id="3743" w:author="Jillian Carson-Jackson" w:date="2021-01-31T17:43:00Z"/>
                <w:rFonts w:ascii="Calibri" w:hAnsi="Calibri"/>
                <w:sz w:val="22"/>
                <w:szCs w:val="22"/>
              </w:rPr>
            </w:pPr>
            <w:ins w:id="3744" w:author="Jillian Carson-Jackson" w:date="2021-01-31T17:43:00Z">
              <w:r>
                <w:rPr>
                  <w:rFonts w:ascii="Calibri" w:hAnsi="Calibri"/>
                  <w:sz w:val="22"/>
                  <w:szCs w:val="22"/>
                </w:rPr>
                <w:t xml:space="preserve">Dealing with traumatic experiences </w:t>
              </w:r>
            </w:ins>
          </w:p>
          <w:p w14:paraId="3971F56D" w14:textId="2ABD5B3C" w:rsidR="00573E83" w:rsidRPr="00BA2BD0" w:rsidRDefault="00573E83" w:rsidP="006B152C">
            <w:pPr>
              <w:pStyle w:val="Tablelevel3"/>
              <w:ind w:left="-23"/>
              <w:rPr>
                <w:ins w:id="3745" w:author="Jillian Carson-Jackson" w:date="2021-01-31T17:40:00Z"/>
                <w:rFonts w:ascii="Calibri" w:hAnsi="Calibri"/>
                <w:sz w:val="22"/>
                <w:szCs w:val="22"/>
              </w:rPr>
            </w:pPr>
            <w:ins w:id="3746" w:author="Jillian Carson-Jackson" w:date="2021-01-31T17:44:00Z">
              <w:r>
                <w:rPr>
                  <w:rFonts w:ascii="Calibri" w:hAnsi="Calibri"/>
                  <w:sz w:val="22"/>
                  <w:szCs w:val="22"/>
                </w:rPr>
                <w:t>Healthy work/life balance with shift work</w:t>
              </w:r>
            </w:ins>
          </w:p>
          <w:p w14:paraId="256D2C5E" w14:textId="47BA73C4" w:rsidR="003D0670" w:rsidRPr="00BA2BD0" w:rsidRDefault="003D0670" w:rsidP="00B65847">
            <w:pPr>
              <w:pStyle w:val="Tablelevel1bold"/>
              <w:rPr>
                <w:ins w:id="3747" w:author="Jillian Carson-Jackson" w:date="2021-01-31T17:38:00Z"/>
                <w:rFonts w:ascii="Calibri" w:hAnsi="Calibri"/>
                <w:b w:val="0"/>
                <w:sz w:val="22"/>
                <w:szCs w:val="22"/>
              </w:rPr>
            </w:pP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684BC9D1" w14:textId="77777777" w:rsidR="003D0670" w:rsidRPr="00BA2BD0" w:rsidRDefault="003D0670" w:rsidP="006039FF">
            <w:pPr>
              <w:jc w:val="center"/>
              <w:rPr>
                <w:ins w:id="3748" w:author="Jillian Carson-Jackson" w:date="2021-01-31T17:38: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8A558E" w14:textId="77777777" w:rsidR="003D0670" w:rsidRPr="00BA2BD0" w:rsidRDefault="003D0670" w:rsidP="006039FF">
            <w:pPr>
              <w:jc w:val="center"/>
              <w:rPr>
                <w:ins w:id="3749" w:author="Jillian Carson-Jackson" w:date="2021-01-31T17:38:00Z"/>
                <w:rFonts w:ascii="Calibri" w:hAnsi="Calibri"/>
                <w:sz w:val="22"/>
                <w:szCs w:val="22"/>
              </w:rPr>
            </w:pPr>
          </w:p>
        </w:tc>
      </w:tr>
      <w:tr w:rsidR="00603908" w:rsidRPr="00BA2BD0" w14:paraId="151EEFC7" w14:textId="77777777" w:rsidTr="00CB2FCC">
        <w:trPr>
          <w:trHeight w:val="210"/>
          <w:jc w:val="center"/>
          <w:ins w:id="3750" w:author="Jillian Carson-Jackson" w:date="2021-06-30T20:49: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07BD56" w14:textId="4F8FDCC5" w:rsidR="00603908" w:rsidRDefault="00CB2FCC" w:rsidP="00351653">
            <w:pPr>
              <w:pStyle w:val="Tablelevel2"/>
              <w:ind w:left="0"/>
              <w:rPr>
                <w:ins w:id="3751" w:author="Jillian Carson-Jackson" w:date="2021-06-30T20:49:00Z"/>
                <w:rFonts w:ascii="Calibri" w:hAnsi="Calibri"/>
                <w:sz w:val="22"/>
                <w:szCs w:val="22"/>
              </w:rPr>
            </w:pPr>
            <w:commentRangeStart w:id="3752"/>
            <w:ins w:id="3753" w:author="Jillian Carson-Jackson" w:date="2021-06-30T20:50:00Z">
              <w:r>
                <w:rPr>
                  <w:rFonts w:ascii="Calibri" w:hAnsi="Calibri"/>
                  <w:sz w:val="22"/>
                  <w:szCs w:val="22"/>
                </w:rPr>
                <w:t>Other</w:t>
              </w:r>
              <w:commentRangeEnd w:id="3752"/>
              <w:r>
                <w:rPr>
                  <w:rStyle w:val="CommentReference"/>
                  <w:rFonts w:asciiTheme="minorHAnsi" w:eastAsiaTheme="minorHAnsi" w:hAnsiTheme="minorHAnsi"/>
                </w:rPr>
                <w:commentReference w:id="3752"/>
              </w:r>
              <w:r>
                <w:rPr>
                  <w:rFonts w:ascii="Calibri" w:hAnsi="Calibri"/>
                  <w:sz w:val="22"/>
                  <w:szCs w:val="22"/>
                </w:rPr>
                <w:t xml:space="preserve">?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04F751EE" w14:textId="77777777" w:rsidR="00603908" w:rsidRPr="00BA2BD0" w:rsidRDefault="00603908" w:rsidP="006039FF">
            <w:pPr>
              <w:jc w:val="center"/>
              <w:rPr>
                <w:ins w:id="3754" w:author="Jillian Carson-Jackson" w:date="2021-06-30T20:49: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0EC817" w14:textId="77777777" w:rsidR="00603908" w:rsidRPr="00BA2BD0" w:rsidRDefault="00603908" w:rsidP="006039FF">
            <w:pPr>
              <w:jc w:val="center"/>
              <w:rPr>
                <w:ins w:id="3755" w:author="Jillian Carson-Jackson" w:date="2021-06-30T20:49:00Z"/>
                <w:rFonts w:ascii="Calibri" w:hAnsi="Calibri"/>
                <w:sz w:val="22"/>
                <w:szCs w:val="22"/>
              </w:rPr>
            </w:pPr>
          </w:p>
        </w:tc>
      </w:tr>
    </w:tbl>
    <w:p w14:paraId="14FC267F" w14:textId="77777777" w:rsidR="00AD3510" w:rsidRPr="00C50983" w:rsidRDefault="00AD3510" w:rsidP="00272E98">
      <w:pPr>
        <w:pStyle w:val="Heading1"/>
        <w:keepLines w:val="0"/>
        <w:numPr>
          <w:ilvl w:val="0"/>
          <w:numId w:val="33"/>
        </w:numPr>
        <w:tabs>
          <w:tab w:val="num" w:pos="993"/>
        </w:tabs>
        <w:spacing w:after="120" w:line="240" w:lineRule="auto"/>
        <w:ind w:left="432" w:hanging="432"/>
        <w:sectPr w:rsidR="00AD3510" w:rsidRPr="00C50983" w:rsidSect="006039FF">
          <w:headerReference w:type="default" r:id="rId41"/>
          <w:pgSz w:w="16838" w:h="11906" w:orient="landscape"/>
          <w:pgMar w:top="1134" w:right="1134" w:bottom="1134" w:left="1134" w:header="706" w:footer="706" w:gutter="0"/>
          <w:cols w:space="708"/>
          <w:docGrid w:linePitch="360"/>
        </w:sectPr>
      </w:pPr>
    </w:p>
    <w:p w14:paraId="6CEF3F30" w14:textId="57EB3638" w:rsidR="00110CAF" w:rsidRPr="00C50983" w:rsidRDefault="00110CAF" w:rsidP="00110CAF">
      <w:pPr>
        <w:pStyle w:val="Module"/>
        <w:rPr>
          <w:caps/>
        </w:rPr>
      </w:pPr>
      <w:bookmarkStart w:id="3756" w:name="_Toc111617529"/>
      <w:bookmarkStart w:id="3757" w:name="_Toc245254460"/>
      <w:bookmarkStart w:id="3758" w:name="_Toc6299059"/>
      <w:r w:rsidRPr="00C50983">
        <w:t>EMERGENCY SITUATIONS</w:t>
      </w:r>
      <w:bookmarkEnd w:id="3756"/>
      <w:bookmarkEnd w:id="3757"/>
      <w:bookmarkEnd w:id="3758"/>
    </w:p>
    <w:p w14:paraId="315800EF" w14:textId="77777777" w:rsidR="00110CAF" w:rsidRDefault="00110CAF" w:rsidP="00F64B31">
      <w:pPr>
        <w:pStyle w:val="ModuleHeading1"/>
      </w:pPr>
      <w:bookmarkStart w:id="3759" w:name="_Toc414878175"/>
      <w:bookmarkStart w:id="3760" w:name="_Toc446917723"/>
      <w:bookmarkStart w:id="3761" w:name="_Toc111617530"/>
      <w:bookmarkStart w:id="3762" w:name="_Toc245254461"/>
      <w:bookmarkStart w:id="3763" w:name="_Toc6299060"/>
      <w:r w:rsidRPr="00C50983">
        <w:t>INTRODUCTI</w:t>
      </w:r>
      <w:bookmarkEnd w:id="3759"/>
      <w:bookmarkEnd w:id="3760"/>
      <w:r w:rsidRPr="00C50983">
        <w:t>ON</w:t>
      </w:r>
      <w:bookmarkEnd w:id="3761"/>
      <w:bookmarkEnd w:id="3762"/>
      <w:bookmarkEnd w:id="3763"/>
    </w:p>
    <w:p w14:paraId="37B8E3D2" w14:textId="77777777" w:rsidR="00110CAF" w:rsidRPr="00110CAF" w:rsidRDefault="00110CAF" w:rsidP="00110CAF">
      <w:pPr>
        <w:pStyle w:val="Heading1separatationline"/>
      </w:pPr>
    </w:p>
    <w:p w14:paraId="1828AB44" w14:textId="77777777" w:rsidR="00110CAF" w:rsidRPr="00C50983" w:rsidRDefault="00110CAF" w:rsidP="00110CAF">
      <w:pPr>
        <w:pStyle w:val="BodyText"/>
      </w:pPr>
      <w:r w:rsidRPr="00C50983">
        <w:t>Instructors for this module should have the knowledge, comprehension and the ability to apply emergency practices and procedures in a VTS environment.  If this cannot be achieved, then the appropriate expert should cover certain sections of this module.  Every instructor should have full access to simulated VTS.  In addition, arrangements should be made for trainees to visit operational VTS centres and Rescue co-ordination centres, if conditions allow it.</w:t>
      </w:r>
    </w:p>
    <w:p w14:paraId="6B3F0C65" w14:textId="77777777" w:rsidR="00110CAF" w:rsidRDefault="00110CAF" w:rsidP="00F64B31">
      <w:pPr>
        <w:pStyle w:val="ModuleHeading1"/>
      </w:pPr>
      <w:bookmarkStart w:id="3764" w:name="_Toc446917724"/>
      <w:bookmarkStart w:id="3765" w:name="_Toc111617531"/>
      <w:bookmarkStart w:id="3766" w:name="_Toc245254462"/>
      <w:bookmarkStart w:id="3767" w:name="_Toc6299061"/>
      <w:r w:rsidRPr="00C50983">
        <w:t>SUBJECT FRAMEWORK</w:t>
      </w:r>
      <w:bookmarkStart w:id="3768" w:name="_Toc446917725"/>
      <w:bookmarkStart w:id="3769" w:name="_Toc111617532"/>
      <w:bookmarkEnd w:id="3764"/>
      <w:bookmarkEnd w:id="3765"/>
      <w:bookmarkEnd w:id="3766"/>
      <w:bookmarkEnd w:id="3767"/>
    </w:p>
    <w:p w14:paraId="0D4457CF" w14:textId="77777777" w:rsidR="00110CAF" w:rsidRPr="00110CAF" w:rsidRDefault="00110CAF" w:rsidP="00110CAF">
      <w:pPr>
        <w:pStyle w:val="Heading1separatationline"/>
      </w:pPr>
    </w:p>
    <w:p w14:paraId="6CCB5D79" w14:textId="77777777" w:rsidR="00110CAF" w:rsidRPr="00C50983" w:rsidRDefault="00110CAF" w:rsidP="00F64B31">
      <w:pPr>
        <w:pStyle w:val="ModuleHeading2"/>
      </w:pPr>
      <w:r w:rsidRPr="00C50983">
        <w:t>S</w:t>
      </w:r>
      <w:bookmarkEnd w:id="3768"/>
      <w:bookmarkEnd w:id="3769"/>
      <w:r w:rsidRPr="00C50983">
        <w:t>cope</w:t>
      </w:r>
    </w:p>
    <w:p w14:paraId="50CDE29E" w14:textId="77777777" w:rsidR="00110CAF" w:rsidRPr="00C50983" w:rsidRDefault="00110CAF" w:rsidP="00110CAF">
      <w:pPr>
        <w:pStyle w:val="BodyText"/>
      </w:pPr>
      <w:r w:rsidRPr="00C50983">
        <w:t>This syllabus covers the requirement for VTS Operators to be able to respond rapidly and effectively to emergency situations that may arise within a VTS area.</w:t>
      </w:r>
    </w:p>
    <w:p w14:paraId="057BA463" w14:textId="77777777" w:rsidR="00110CAF" w:rsidRPr="00C50983" w:rsidRDefault="00110CAF" w:rsidP="00110CAF">
      <w:pPr>
        <w:pStyle w:val="BodyText"/>
      </w:pPr>
      <w:r w:rsidRPr="00C50983">
        <w:t xml:space="preserve">This course covers the theory and practice of responding to emergency situations and wherever practicable, maintaining an efficient flow of marine traffic while the emergency situation is being dealt with. </w:t>
      </w:r>
      <w:r>
        <w:t xml:space="preserve"> </w:t>
      </w:r>
      <w:r w:rsidRPr="00C50983">
        <w:t>It also provides knowledge and comprehension of the co-ordination necessary to minimise the effect of any emergency situation.</w:t>
      </w:r>
    </w:p>
    <w:p w14:paraId="735E2D66" w14:textId="77777777" w:rsidR="00110CAF" w:rsidRPr="00C50983" w:rsidRDefault="00110CAF" w:rsidP="00F64B31">
      <w:pPr>
        <w:pStyle w:val="ModuleHeading2"/>
      </w:pPr>
      <w:bookmarkStart w:id="3770" w:name="_Toc446917726"/>
      <w:bookmarkStart w:id="3771" w:name="_Toc111617533"/>
      <w:r w:rsidRPr="00C50983">
        <w:t>Aims</w:t>
      </w:r>
      <w:bookmarkEnd w:id="3770"/>
      <w:bookmarkEnd w:id="3771"/>
    </w:p>
    <w:p w14:paraId="7F008E2C" w14:textId="77777777" w:rsidR="00110CAF" w:rsidRPr="00C50983" w:rsidRDefault="00110CAF" w:rsidP="00110CAF">
      <w:pPr>
        <w:pStyle w:val="BodyText"/>
      </w:pPr>
      <w:r w:rsidRPr="00C50983">
        <w:t>On completion of the course trainees should have knowledge of related national and international regulations and procedures relating to emergency situations, security alerts</w:t>
      </w:r>
      <w:r>
        <w:t>,</w:t>
      </w:r>
      <w:r w:rsidRPr="00C50983">
        <w:t xml:space="preserve"> pollution response and other special circumstances.  They should also have the ability to identify properly the type and scale of an emergency, activate the relevant contingency plan, ensure the protection of the VTS area and, as far as practicable, maintain a safe flow of marine traffic.</w:t>
      </w:r>
    </w:p>
    <w:p w14:paraId="535B3262" w14:textId="77777777" w:rsidR="00110CAF" w:rsidRPr="00C50983" w:rsidRDefault="00110CAF" w:rsidP="00110CAF">
      <w:pPr>
        <w:pStyle w:val="BodyText"/>
      </w:pPr>
      <w:r w:rsidRPr="00C50983">
        <w:t>The trainees should also have sufficient understanding and practice to be able to co-ordinate effectively with allied services, particularly search and rescue authorities</w:t>
      </w:r>
      <w:r>
        <w:t>.</w:t>
      </w:r>
    </w:p>
    <w:p w14:paraId="6CA8B1F1" w14:textId="77777777" w:rsidR="00110CAF" w:rsidRPr="00C50983" w:rsidRDefault="00110CAF" w:rsidP="00110CAF">
      <w:pPr>
        <w:pStyle w:val="BodyText"/>
      </w:pPr>
      <w:r w:rsidRPr="00C50983">
        <w:t>Trainees should be given realistic exercises on the role of VTS during emergency situations within a VTS area.  Integrated exercises on handling emergency situations should also be carried out.</w:t>
      </w:r>
    </w:p>
    <w:p w14:paraId="1EBF4A50" w14:textId="6CC470D3" w:rsidR="00110CAF" w:rsidRDefault="00110CAF" w:rsidP="00F64B31">
      <w:pPr>
        <w:pStyle w:val="ModuleHeading1"/>
      </w:pPr>
      <w:r w:rsidRPr="00C50983">
        <w:br w:type="page"/>
      </w:r>
      <w:bookmarkStart w:id="3772" w:name="_Toc446917727"/>
      <w:bookmarkStart w:id="3773" w:name="_Toc111617534"/>
      <w:bookmarkStart w:id="3774" w:name="_Toc245254463"/>
      <w:bookmarkStart w:id="3775" w:name="_Toc6299062"/>
      <w:r w:rsidRPr="00C50983">
        <w:t>SUBJECT OUTLINE</w:t>
      </w:r>
      <w:bookmarkEnd w:id="3772"/>
      <w:bookmarkEnd w:id="3773"/>
      <w:r w:rsidRPr="00C50983">
        <w:t xml:space="preserve"> OF MODULE </w:t>
      </w:r>
      <w:del w:id="3776" w:author="Jillian Carson-Jackson" w:date="2020-12-27T16:55:00Z">
        <w:r w:rsidRPr="00C50983" w:rsidDel="00A43780">
          <w:delText>8</w:delText>
        </w:r>
      </w:del>
      <w:bookmarkEnd w:id="3774"/>
      <w:bookmarkEnd w:id="3775"/>
      <w:ins w:id="3777" w:author="Jillian Carson-Jackson" w:date="2020-12-27T16:55:00Z">
        <w:r w:rsidR="00A43780">
          <w:t>7</w:t>
        </w:r>
      </w:ins>
    </w:p>
    <w:p w14:paraId="58CF294B" w14:textId="77777777" w:rsidR="00110CAF" w:rsidRPr="00110CAF" w:rsidRDefault="00110CAF" w:rsidP="00110CAF">
      <w:pPr>
        <w:pStyle w:val="Heading1separatationline"/>
      </w:pPr>
    </w:p>
    <w:p w14:paraId="2B9297EF" w14:textId="77777777" w:rsidR="00110CAF" w:rsidRPr="00C50983" w:rsidRDefault="00110CAF" w:rsidP="00110CAF">
      <w:pPr>
        <w:pStyle w:val="Tablecaption"/>
      </w:pPr>
      <w:bookmarkStart w:id="3778" w:name="_Toc245254483"/>
      <w:bookmarkStart w:id="3779" w:name="_Toc531423243"/>
      <w:r w:rsidRPr="00C50983">
        <w:t>Subject outline – Emergency situations</w:t>
      </w:r>
      <w:bookmarkEnd w:id="3778"/>
      <w:bookmarkEnd w:id="3779"/>
    </w:p>
    <w:tbl>
      <w:tblPr>
        <w:tblW w:w="9782" w:type="dxa"/>
        <w:jc w:val="center"/>
        <w:tblLayout w:type="fixed"/>
        <w:tblLook w:val="0000" w:firstRow="0" w:lastRow="0" w:firstColumn="0" w:lastColumn="0" w:noHBand="0" w:noVBand="0"/>
      </w:tblPr>
      <w:tblGrid>
        <w:gridCol w:w="4679"/>
        <w:gridCol w:w="1842"/>
        <w:gridCol w:w="1701"/>
        <w:gridCol w:w="1560"/>
      </w:tblGrid>
      <w:tr w:rsidR="00110CAF" w:rsidRPr="00110CAF" w14:paraId="0F7009EF" w14:textId="77777777" w:rsidTr="00D32A0B">
        <w:trPr>
          <w:trHeight w:val="470"/>
          <w:jc w:val="center"/>
        </w:trPr>
        <w:tc>
          <w:tcPr>
            <w:tcW w:w="4679" w:type="dxa"/>
            <w:vMerge w:val="restart"/>
            <w:tcBorders>
              <w:top w:val="single" w:sz="6" w:space="0" w:color="auto"/>
              <w:left w:val="single" w:sz="6" w:space="0" w:color="auto"/>
            </w:tcBorders>
            <w:vAlign w:val="center"/>
          </w:tcPr>
          <w:p w14:paraId="31DB807F" w14:textId="77777777" w:rsidR="00110CAF" w:rsidRPr="00110CAF" w:rsidRDefault="00110CAF" w:rsidP="00110CAF">
            <w:pPr>
              <w:pStyle w:val="Tableheading"/>
            </w:pPr>
            <w:r w:rsidRPr="00110CAF">
              <w:t>Subject Area</w:t>
            </w:r>
          </w:p>
        </w:tc>
        <w:tc>
          <w:tcPr>
            <w:tcW w:w="1842" w:type="dxa"/>
            <w:vMerge w:val="restart"/>
            <w:tcBorders>
              <w:top w:val="single" w:sz="6" w:space="0" w:color="auto"/>
              <w:left w:val="single" w:sz="6" w:space="0" w:color="auto"/>
            </w:tcBorders>
            <w:vAlign w:val="center"/>
          </w:tcPr>
          <w:p w14:paraId="4CDD455A" w14:textId="77777777" w:rsidR="00110CAF" w:rsidRPr="00110CAF" w:rsidRDefault="00110CAF" w:rsidP="00110CAF">
            <w:pPr>
              <w:pStyle w:val="Tableheading"/>
            </w:pPr>
            <w:r w:rsidRPr="00110CAF">
              <w:t>Recommended Competence Level</w:t>
            </w:r>
          </w:p>
        </w:tc>
        <w:tc>
          <w:tcPr>
            <w:tcW w:w="3261" w:type="dxa"/>
            <w:gridSpan w:val="2"/>
            <w:tcBorders>
              <w:top w:val="single" w:sz="6" w:space="0" w:color="auto"/>
              <w:left w:val="single" w:sz="6" w:space="0" w:color="auto"/>
              <w:right w:val="single" w:sz="6" w:space="0" w:color="auto"/>
            </w:tcBorders>
            <w:vAlign w:val="center"/>
          </w:tcPr>
          <w:p w14:paraId="5FBA76E5" w14:textId="77777777" w:rsidR="00110CAF" w:rsidRPr="00110CAF" w:rsidRDefault="00110CAF" w:rsidP="00110CAF">
            <w:pPr>
              <w:pStyle w:val="Tableheading"/>
            </w:pPr>
            <w:r w:rsidRPr="00110CAF">
              <w:t>Recommended Hours</w:t>
            </w:r>
          </w:p>
        </w:tc>
      </w:tr>
      <w:tr w:rsidR="00110CAF" w:rsidRPr="00110CAF" w14:paraId="7EF15449" w14:textId="77777777" w:rsidTr="00D32A0B">
        <w:trPr>
          <w:trHeight w:val="704"/>
          <w:jc w:val="center"/>
        </w:trPr>
        <w:tc>
          <w:tcPr>
            <w:tcW w:w="4679" w:type="dxa"/>
            <w:vMerge/>
            <w:tcBorders>
              <w:left w:val="single" w:sz="6" w:space="0" w:color="auto"/>
              <w:bottom w:val="single" w:sz="12" w:space="0" w:color="auto"/>
            </w:tcBorders>
            <w:vAlign w:val="center"/>
          </w:tcPr>
          <w:p w14:paraId="5839C806" w14:textId="77777777" w:rsidR="00110CAF" w:rsidRPr="00110CAF" w:rsidRDefault="00110CAF" w:rsidP="00110CAF">
            <w:pPr>
              <w:pStyle w:val="Tableheading"/>
            </w:pPr>
          </w:p>
        </w:tc>
        <w:tc>
          <w:tcPr>
            <w:tcW w:w="1842" w:type="dxa"/>
            <w:vMerge/>
            <w:tcBorders>
              <w:left w:val="single" w:sz="6" w:space="0" w:color="auto"/>
              <w:bottom w:val="single" w:sz="12" w:space="0" w:color="auto"/>
            </w:tcBorders>
            <w:vAlign w:val="center"/>
          </w:tcPr>
          <w:p w14:paraId="3BBB82D8" w14:textId="77777777" w:rsidR="00110CAF" w:rsidRPr="00110CAF" w:rsidRDefault="00110CAF" w:rsidP="00110CAF">
            <w:pPr>
              <w:pStyle w:val="Tableheading"/>
            </w:pPr>
          </w:p>
        </w:tc>
        <w:tc>
          <w:tcPr>
            <w:tcW w:w="1701" w:type="dxa"/>
            <w:tcBorders>
              <w:top w:val="single" w:sz="6" w:space="0" w:color="auto"/>
              <w:left w:val="single" w:sz="6" w:space="0" w:color="auto"/>
              <w:bottom w:val="single" w:sz="12" w:space="0" w:color="auto"/>
              <w:right w:val="single" w:sz="6" w:space="0" w:color="auto"/>
            </w:tcBorders>
            <w:vAlign w:val="center"/>
          </w:tcPr>
          <w:p w14:paraId="23976B31" w14:textId="77777777" w:rsidR="00110CAF" w:rsidRPr="00110CAF" w:rsidRDefault="00110CAF" w:rsidP="00110CAF">
            <w:pPr>
              <w:pStyle w:val="Tableheading"/>
            </w:pPr>
            <w:r w:rsidRPr="00110CAF">
              <w:t>Presentations/ Lectures</w:t>
            </w:r>
          </w:p>
        </w:tc>
        <w:tc>
          <w:tcPr>
            <w:tcW w:w="1560" w:type="dxa"/>
            <w:tcBorders>
              <w:top w:val="single" w:sz="6" w:space="0" w:color="auto"/>
              <w:bottom w:val="single" w:sz="12" w:space="0" w:color="auto"/>
              <w:right w:val="single" w:sz="6" w:space="0" w:color="auto"/>
            </w:tcBorders>
            <w:vAlign w:val="center"/>
          </w:tcPr>
          <w:p w14:paraId="02F7FEA9" w14:textId="77777777" w:rsidR="00110CAF" w:rsidRPr="00110CAF" w:rsidRDefault="00110CAF" w:rsidP="00110CAF">
            <w:pPr>
              <w:pStyle w:val="Tableheading"/>
            </w:pPr>
            <w:r w:rsidRPr="00110CAF">
              <w:t>Exercises/ Simulation</w:t>
            </w:r>
          </w:p>
        </w:tc>
      </w:tr>
      <w:tr w:rsidR="00110CAF" w:rsidRPr="00110CAF" w14:paraId="7F48856A" w14:textId="77777777" w:rsidTr="00D32A0B">
        <w:trPr>
          <w:jc w:val="center"/>
        </w:trPr>
        <w:tc>
          <w:tcPr>
            <w:tcW w:w="4679" w:type="dxa"/>
            <w:tcBorders>
              <w:top w:val="single" w:sz="12" w:space="0" w:color="auto"/>
              <w:left w:val="single" w:sz="6" w:space="0" w:color="auto"/>
              <w:bottom w:val="single" w:sz="6" w:space="0" w:color="auto"/>
            </w:tcBorders>
          </w:tcPr>
          <w:p w14:paraId="0B3B6BE3" w14:textId="19B4A051" w:rsidR="00110CAF" w:rsidRPr="00110CAF" w:rsidDel="0092777B" w:rsidRDefault="00110CAF" w:rsidP="006039FF">
            <w:pPr>
              <w:pStyle w:val="Tablelevel1bold"/>
              <w:rPr>
                <w:del w:id="3780" w:author="Jillian Carson-Jackson" w:date="2020-12-27T16:56:00Z"/>
                <w:rFonts w:ascii="Calibri" w:hAnsi="Calibri"/>
                <w:sz w:val="22"/>
                <w:szCs w:val="22"/>
              </w:rPr>
            </w:pPr>
            <w:commentRangeStart w:id="3781"/>
            <w:del w:id="3782" w:author="Jillian Carson-Jackson" w:date="2020-12-27T16:56:00Z">
              <w:r w:rsidRPr="00110CAF" w:rsidDel="0092777B">
                <w:rPr>
                  <w:rFonts w:ascii="Calibri" w:hAnsi="Calibri"/>
                  <w:sz w:val="22"/>
                  <w:szCs w:val="22"/>
                </w:rPr>
                <w:delText>International, national, regional and local regulations</w:delText>
              </w:r>
            </w:del>
          </w:p>
          <w:p w14:paraId="01A69525" w14:textId="1090D80D" w:rsidR="00110CAF" w:rsidRPr="00110CAF" w:rsidDel="0092777B" w:rsidRDefault="00110CAF" w:rsidP="006039FF">
            <w:pPr>
              <w:pStyle w:val="Tablelevel2"/>
              <w:rPr>
                <w:del w:id="3783" w:author="Jillian Carson-Jackson" w:date="2020-12-27T16:56:00Z"/>
                <w:rFonts w:ascii="Calibri" w:hAnsi="Calibri"/>
                <w:sz w:val="22"/>
                <w:szCs w:val="22"/>
              </w:rPr>
            </w:pPr>
            <w:del w:id="3784" w:author="Jillian Carson-Jackson" w:date="2020-12-27T16:56:00Z">
              <w:r w:rsidRPr="00110CAF" w:rsidDel="0092777B">
                <w:rPr>
                  <w:rFonts w:ascii="Calibri" w:hAnsi="Calibri"/>
                  <w:sz w:val="22"/>
                  <w:szCs w:val="22"/>
                </w:rPr>
                <w:delText>Scope of responsibility and authority to act</w:delText>
              </w:r>
            </w:del>
          </w:p>
          <w:p w14:paraId="6EB47053" w14:textId="20471D0E" w:rsidR="00110CAF" w:rsidRPr="00110CAF" w:rsidRDefault="00110CAF" w:rsidP="006039FF">
            <w:pPr>
              <w:pStyle w:val="Tablelevel2"/>
              <w:rPr>
                <w:rFonts w:ascii="Calibri" w:hAnsi="Calibri"/>
                <w:sz w:val="22"/>
                <w:szCs w:val="22"/>
              </w:rPr>
            </w:pPr>
            <w:del w:id="3785" w:author="Jillian Carson-Jackson" w:date="2020-12-27T16:56:00Z">
              <w:r w:rsidRPr="00110CAF" w:rsidDel="0092777B">
                <w:rPr>
                  <w:rFonts w:ascii="Calibri" w:hAnsi="Calibri"/>
                  <w:sz w:val="22"/>
                  <w:szCs w:val="22"/>
                </w:rPr>
                <w:delText>Local regulations, bye laws</w:delText>
              </w:r>
              <w:commentRangeEnd w:id="3781"/>
              <w:r w:rsidR="0092777B" w:rsidDel="0092777B">
                <w:rPr>
                  <w:rStyle w:val="CommentReference"/>
                  <w:rFonts w:asciiTheme="minorHAnsi" w:eastAsiaTheme="minorHAnsi" w:hAnsiTheme="minorHAnsi"/>
                </w:rPr>
                <w:commentReference w:id="3781"/>
              </w:r>
            </w:del>
          </w:p>
        </w:tc>
        <w:tc>
          <w:tcPr>
            <w:tcW w:w="1842" w:type="dxa"/>
            <w:tcBorders>
              <w:top w:val="single" w:sz="12" w:space="0" w:color="auto"/>
              <w:left w:val="single" w:sz="6" w:space="0" w:color="auto"/>
              <w:bottom w:val="single" w:sz="6" w:space="0" w:color="auto"/>
            </w:tcBorders>
          </w:tcPr>
          <w:p w14:paraId="1B460FB9" w14:textId="7E02AAC4" w:rsidR="00110CAF" w:rsidRPr="00110CAF" w:rsidRDefault="00110CAF" w:rsidP="006039FF">
            <w:pPr>
              <w:pStyle w:val="Tablelevel1"/>
              <w:jc w:val="center"/>
              <w:rPr>
                <w:rFonts w:ascii="Calibri" w:hAnsi="Calibri"/>
                <w:szCs w:val="22"/>
              </w:rPr>
            </w:pPr>
            <w:del w:id="3786" w:author="Jillian Carson-Jackson" w:date="2020-12-27T16:56:00Z">
              <w:r w:rsidRPr="00110CAF" w:rsidDel="0092777B">
                <w:rPr>
                  <w:rFonts w:ascii="Calibri" w:hAnsi="Calibri"/>
                  <w:szCs w:val="22"/>
                </w:rPr>
                <w:delText>Level 2</w:delText>
              </w:r>
            </w:del>
          </w:p>
        </w:tc>
        <w:tc>
          <w:tcPr>
            <w:tcW w:w="1701" w:type="dxa"/>
            <w:tcBorders>
              <w:top w:val="single" w:sz="12" w:space="0" w:color="auto"/>
              <w:left w:val="single" w:sz="6" w:space="0" w:color="auto"/>
              <w:bottom w:val="single" w:sz="6" w:space="0" w:color="auto"/>
              <w:right w:val="single" w:sz="6" w:space="0" w:color="auto"/>
            </w:tcBorders>
          </w:tcPr>
          <w:p w14:paraId="69D5FD0D" w14:textId="77777777" w:rsidR="00110CAF" w:rsidRPr="00110CAF" w:rsidRDefault="00110CAF" w:rsidP="006039FF">
            <w:pPr>
              <w:pStyle w:val="Tablelevel1"/>
              <w:jc w:val="center"/>
              <w:rPr>
                <w:rFonts w:ascii="Calibri" w:hAnsi="Calibri"/>
                <w:szCs w:val="22"/>
              </w:rPr>
            </w:pPr>
          </w:p>
        </w:tc>
        <w:tc>
          <w:tcPr>
            <w:tcW w:w="1560" w:type="dxa"/>
            <w:tcBorders>
              <w:top w:val="single" w:sz="12" w:space="0" w:color="auto"/>
              <w:bottom w:val="single" w:sz="6" w:space="0" w:color="auto"/>
              <w:right w:val="single" w:sz="6" w:space="0" w:color="auto"/>
            </w:tcBorders>
          </w:tcPr>
          <w:p w14:paraId="5159DB8D" w14:textId="77777777" w:rsidR="00110CAF" w:rsidRPr="00110CAF" w:rsidRDefault="00110CAF" w:rsidP="006039FF">
            <w:pPr>
              <w:pStyle w:val="Tablelevel1"/>
              <w:jc w:val="center"/>
              <w:rPr>
                <w:rFonts w:ascii="Calibri" w:hAnsi="Calibri"/>
                <w:szCs w:val="22"/>
              </w:rPr>
            </w:pPr>
          </w:p>
        </w:tc>
      </w:tr>
      <w:tr w:rsidR="00110CAF" w:rsidRPr="00110CAF" w14:paraId="1E4B2FE5" w14:textId="77777777" w:rsidTr="00D32A0B">
        <w:trPr>
          <w:jc w:val="center"/>
        </w:trPr>
        <w:tc>
          <w:tcPr>
            <w:tcW w:w="4679" w:type="dxa"/>
            <w:tcBorders>
              <w:top w:val="single" w:sz="6" w:space="0" w:color="auto"/>
              <w:left w:val="single" w:sz="6" w:space="0" w:color="auto"/>
              <w:bottom w:val="single" w:sz="6" w:space="0" w:color="auto"/>
            </w:tcBorders>
          </w:tcPr>
          <w:p w14:paraId="1C33218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Contingency plans</w:t>
            </w:r>
          </w:p>
          <w:p w14:paraId="70991E3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preparation and implementation of contingency planning</w:t>
            </w:r>
          </w:p>
          <w:p w14:paraId="3D29015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Preparation and use of checklists</w:t>
            </w:r>
          </w:p>
        </w:tc>
        <w:tc>
          <w:tcPr>
            <w:tcW w:w="1842" w:type="dxa"/>
            <w:tcBorders>
              <w:top w:val="single" w:sz="6" w:space="0" w:color="auto"/>
              <w:left w:val="single" w:sz="6" w:space="0" w:color="auto"/>
              <w:bottom w:val="single" w:sz="6" w:space="0" w:color="auto"/>
            </w:tcBorders>
          </w:tcPr>
          <w:p w14:paraId="69254D08" w14:textId="77777777" w:rsidR="00110CAF" w:rsidRPr="00110CAF" w:rsidRDefault="00110CAF" w:rsidP="006039FF">
            <w:pPr>
              <w:pStyle w:val="Tablelevel1"/>
              <w:jc w:val="center"/>
              <w:rPr>
                <w:rFonts w:ascii="Calibri" w:hAnsi="Calibri"/>
                <w:color w:val="000000"/>
                <w:szCs w:val="22"/>
              </w:rPr>
            </w:pPr>
            <w:r w:rsidRPr="00110CAF">
              <w:rPr>
                <w:rFonts w:ascii="Calibri" w:hAnsi="Calibri"/>
                <w:color w:val="000000"/>
                <w:szCs w:val="22"/>
              </w:rPr>
              <w:t>Level 2</w:t>
            </w:r>
          </w:p>
        </w:tc>
        <w:tc>
          <w:tcPr>
            <w:tcW w:w="1701" w:type="dxa"/>
            <w:tcBorders>
              <w:top w:val="single" w:sz="6" w:space="0" w:color="auto"/>
              <w:left w:val="single" w:sz="6" w:space="0" w:color="auto"/>
              <w:bottom w:val="single" w:sz="6" w:space="0" w:color="auto"/>
              <w:right w:val="single" w:sz="6" w:space="0" w:color="auto"/>
            </w:tcBorders>
          </w:tcPr>
          <w:p w14:paraId="5709115C"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1EBCE04" w14:textId="77777777" w:rsidR="00110CAF" w:rsidRPr="00110CAF" w:rsidRDefault="00110CAF" w:rsidP="006039FF">
            <w:pPr>
              <w:pStyle w:val="Tablelevel1"/>
              <w:jc w:val="center"/>
              <w:rPr>
                <w:rFonts w:ascii="Calibri" w:hAnsi="Calibri"/>
                <w:szCs w:val="22"/>
              </w:rPr>
            </w:pPr>
          </w:p>
        </w:tc>
      </w:tr>
      <w:tr w:rsidR="00110CAF" w:rsidRPr="00110CAF" w14:paraId="20F6DDA4" w14:textId="77777777" w:rsidTr="00D32A0B">
        <w:trPr>
          <w:jc w:val="center"/>
        </w:trPr>
        <w:tc>
          <w:tcPr>
            <w:tcW w:w="4679" w:type="dxa"/>
            <w:tcBorders>
              <w:top w:val="single" w:sz="6" w:space="0" w:color="auto"/>
              <w:left w:val="single" w:sz="6" w:space="0" w:color="auto"/>
              <w:bottom w:val="single" w:sz="6" w:space="0" w:color="auto"/>
            </w:tcBorders>
          </w:tcPr>
          <w:p w14:paraId="45791FC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 xml:space="preserve">Prioritise and respond to situations </w:t>
            </w:r>
          </w:p>
          <w:p w14:paraId="52C43ED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Ascertain nature of incident</w:t>
            </w:r>
          </w:p>
          <w:p w14:paraId="4DAB0D5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Commence alerting procedures</w:t>
            </w:r>
          </w:p>
          <w:p w14:paraId="362B1FD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Navigational warnings</w:t>
            </w:r>
          </w:p>
          <w:p w14:paraId="2F714A2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Co-ordination with, and support to, allied services</w:t>
            </w:r>
          </w:p>
          <w:p w14:paraId="2836AC36"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Maintaining communications</w:t>
            </w:r>
          </w:p>
          <w:p w14:paraId="547958A0"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Updating of situation reports</w:t>
            </w:r>
          </w:p>
        </w:tc>
        <w:tc>
          <w:tcPr>
            <w:tcW w:w="1842" w:type="dxa"/>
            <w:tcBorders>
              <w:top w:val="single" w:sz="6" w:space="0" w:color="auto"/>
              <w:left w:val="single" w:sz="6" w:space="0" w:color="auto"/>
              <w:bottom w:val="single" w:sz="6" w:space="0" w:color="auto"/>
            </w:tcBorders>
          </w:tcPr>
          <w:p w14:paraId="4E49D721"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01CEE123"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89FAE83" w14:textId="77777777" w:rsidR="00110CAF" w:rsidRPr="00110CAF" w:rsidRDefault="00110CAF" w:rsidP="006039FF">
            <w:pPr>
              <w:pStyle w:val="Tablelevel1"/>
              <w:jc w:val="center"/>
              <w:rPr>
                <w:rFonts w:ascii="Calibri" w:hAnsi="Calibri"/>
                <w:szCs w:val="22"/>
              </w:rPr>
            </w:pPr>
          </w:p>
        </w:tc>
      </w:tr>
      <w:tr w:rsidR="00110CAF" w:rsidRPr="00110CAF" w14:paraId="4C1F1BD0" w14:textId="77777777" w:rsidTr="00D32A0B">
        <w:trPr>
          <w:jc w:val="center"/>
        </w:trPr>
        <w:tc>
          <w:tcPr>
            <w:tcW w:w="4679" w:type="dxa"/>
            <w:tcBorders>
              <w:top w:val="single" w:sz="6" w:space="0" w:color="auto"/>
              <w:left w:val="single" w:sz="6" w:space="0" w:color="auto"/>
              <w:bottom w:val="single" w:sz="6" w:space="0" w:color="auto"/>
            </w:tcBorders>
          </w:tcPr>
          <w:p w14:paraId="39A1A556"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p w14:paraId="0950960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Objective of recording activities during emergency situations</w:t>
            </w:r>
          </w:p>
          <w:p w14:paraId="739876D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to methods of recording activities during emergency situations</w:t>
            </w:r>
          </w:p>
          <w:p w14:paraId="3B12F57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Information which should be recorded</w:t>
            </w:r>
          </w:p>
          <w:p w14:paraId="615F78E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security of recorded information</w:t>
            </w:r>
          </w:p>
        </w:tc>
        <w:tc>
          <w:tcPr>
            <w:tcW w:w="1842" w:type="dxa"/>
            <w:tcBorders>
              <w:top w:val="single" w:sz="6" w:space="0" w:color="auto"/>
              <w:left w:val="single" w:sz="6" w:space="0" w:color="auto"/>
              <w:bottom w:val="single" w:sz="6" w:space="0" w:color="auto"/>
            </w:tcBorders>
          </w:tcPr>
          <w:p w14:paraId="26AED366"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BF0A57B"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A0926B6" w14:textId="77777777" w:rsidR="00110CAF" w:rsidRPr="00110CAF" w:rsidRDefault="00110CAF" w:rsidP="006039FF">
            <w:pPr>
              <w:pStyle w:val="Tablelevel1"/>
              <w:jc w:val="center"/>
              <w:rPr>
                <w:rFonts w:ascii="Calibri" w:hAnsi="Calibri"/>
                <w:szCs w:val="22"/>
              </w:rPr>
            </w:pPr>
          </w:p>
        </w:tc>
      </w:tr>
      <w:tr w:rsidR="00110CAF" w:rsidRPr="00110CAF" w14:paraId="1E79F69C" w14:textId="77777777" w:rsidTr="00D32A0B">
        <w:trPr>
          <w:jc w:val="center"/>
        </w:trPr>
        <w:tc>
          <w:tcPr>
            <w:tcW w:w="4679" w:type="dxa"/>
            <w:tcBorders>
              <w:top w:val="single" w:sz="6" w:space="0" w:color="auto"/>
              <w:left w:val="single" w:sz="6" w:space="0" w:color="auto"/>
              <w:bottom w:val="single" w:sz="6" w:space="0" w:color="auto"/>
            </w:tcBorders>
          </w:tcPr>
          <w:p w14:paraId="607AD29A"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p w14:paraId="62EE4831"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Maintaining traffic management and monitoring procedures</w:t>
            </w:r>
          </w:p>
        </w:tc>
        <w:tc>
          <w:tcPr>
            <w:tcW w:w="1842" w:type="dxa"/>
            <w:tcBorders>
              <w:top w:val="single" w:sz="6" w:space="0" w:color="auto"/>
              <w:left w:val="single" w:sz="6" w:space="0" w:color="auto"/>
              <w:bottom w:val="single" w:sz="6" w:space="0" w:color="auto"/>
            </w:tcBorders>
          </w:tcPr>
          <w:p w14:paraId="6A546F5E"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444154BF"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95CF6EF" w14:textId="77777777" w:rsidR="00110CAF" w:rsidRPr="00110CAF" w:rsidRDefault="00110CAF" w:rsidP="006039FF">
            <w:pPr>
              <w:pStyle w:val="Tablelevel1"/>
              <w:jc w:val="center"/>
              <w:rPr>
                <w:rFonts w:ascii="Calibri" w:hAnsi="Calibri"/>
                <w:szCs w:val="22"/>
              </w:rPr>
            </w:pPr>
          </w:p>
        </w:tc>
      </w:tr>
      <w:tr w:rsidR="00110CAF" w:rsidRPr="00110CAF" w14:paraId="67DD8EE2" w14:textId="77777777" w:rsidTr="00D32A0B">
        <w:trPr>
          <w:jc w:val="center"/>
        </w:trPr>
        <w:tc>
          <w:tcPr>
            <w:tcW w:w="4679" w:type="dxa"/>
            <w:tcBorders>
              <w:top w:val="single" w:sz="6" w:space="0" w:color="auto"/>
              <w:left w:val="single" w:sz="6" w:space="0" w:color="auto"/>
              <w:bottom w:val="single" w:sz="6" w:space="0" w:color="auto"/>
            </w:tcBorders>
          </w:tcPr>
          <w:p w14:paraId="47F67299" w14:textId="77777777" w:rsidR="00110CAF" w:rsidRPr="00110CAF" w:rsidRDefault="00110CAF" w:rsidP="006039FF">
            <w:pPr>
              <w:pStyle w:val="Tablelevel1bold"/>
              <w:rPr>
                <w:rFonts w:ascii="Calibri" w:hAnsi="Calibri"/>
                <w:sz w:val="22"/>
                <w:szCs w:val="22"/>
              </w:rPr>
            </w:pPr>
            <w:bookmarkStart w:id="3787" w:name="_Toc446917728"/>
            <w:r w:rsidRPr="00110CAF">
              <w:rPr>
                <w:rFonts w:ascii="Calibri" w:hAnsi="Calibri"/>
                <w:sz w:val="22"/>
                <w:szCs w:val="22"/>
              </w:rPr>
              <w:t>Internal/external emergencies</w:t>
            </w:r>
          </w:p>
          <w:p w14:paraId="54972CB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Procedures for individual emergencies</w:t>
            </w:r>
          </w:p>
          <w:p w14:paraId="469AB60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Maintenance of VTS Operations</w:t>
            </w:r>
          </w:p>
        </w:tc>
        <w:tc>
          <w:tcPr>
            <w:tcW w:w="1842" w:type="dxa"/>
            <w:tcBorders>
              <w:top w:val="single" w:sz="6" w:space="0" w:color="auto"/>
              <w:left w:val="single" w:sz="6" w:space="0" w:color="auto"/>
              <w:bottom w:val="single" w:sz="6" w:space="0" w:color="auto"/>
            </w:tcBorders>
          </w:tcPr>
          <w:p w14:paraId="3847078F"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7F9D5F0"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66911B9F" w14:textId="77777777" w:rsidR="00110CAF" w:rsidRPr="00110CAF" w:rsidRDefault="00110CAF" w:rsidP="006039FF">
            <w:pPr>
              <w:pStyle w:val="Tablelevel1"/>
              <w:jc w:val="center"/>
              <w:rPr>
                <w:rFonts w:ascii="Calibri" w:hAnsi="Calibri"/>
                <w:szCs w:val="22"/>
              </w:rPr>
            </w:pPr>
          </w:p>
        </w:tc>
      </w:tr>
      <w:tr w:rsidR="00110CAF" w:rsidRPr="00110CAF" w14:paraId="790D2CD1" w14:textId="77777777" w:rsidTr="00D32A0B">
        <w:trPr>
          <w:jc w:val="center"/>
        </w:trPr>
        <w:tc>
          <w:tcPr>
            <w:tcW w:w="4679" w:type="dxa"/>
            <w:tcBorders>
              <w:top w:val="single" w:sz="6" w:space="0" w:color="auto"/>
              <w:left w:val="single" w:sz="6" w:space="0" w:color="auto"/>
              <w:bottom w:val="single" w:sz="6" w:space="0" w:color="auto"/>
            </w:tcBorders>
          </w:tcPr>
          <w:p w14:paraId="39BF5210" w14:textId="77777777" w:rsidR="00110CAF" w:rsidRPr="00110CAF" w:rsidRDefault="00110CAF" w:rsidP="006039FF">
            <w:pPr>
              <w:pStyle w:val="Tablelevel1"/>
              <w:rPr>
                <w:rFonts w:ascii="Calibri" w:hAnsi="Calibri"/>
                <w:szCs w:val="22"/>
              </w:rPr>
            </w:pPr>
          </w:p>
        </w:tc>
        <w:tc>
          <w:tcPr>
            <w:tcW w:w="1842" w:type="dxa"/>
            <w:tcBorders>
              <w:top w:val="single" w:sz="6" w:space="0" w:color="auto"/>
              <w:left w:val="single" w:sz="6" w:space="0" w:color="auto"/>
              <w:bottom w:val="single" w:sz="6" w:space="0" w:color="auto"/>
            </w:tcBorders>
          </w:tcPr>
          <w:p w14:paraId="7BBC011B" w14:textId="77777777" w:rsidR="00110CAF" w:rsidRPr="00110CAF" w:rsidRDefault="00110CAF" w:rsidP="006039FF">
            <w:pPr>
              <w:pStyle w:val="Tablelevel1"/>
              <w:jc w:val="center"/>
              <w:rPr>
                <w:rFonts w:ascii="Calibri" w:hAnsi="Calibri"/>
                <w:szCs w:val="22"/>
              </w:rPr>
            </w:pPr>
          </w:p>
        </w:tc>
        <w:tc>
          <w:tcPr>
            <w:tcW w:w="1701" w:type="dxa"/>
            <w:tcBorders>
              <w:top w:val="single" w:sz="6" w:space="0" w:color="auto"/>
              <w:left w:val="single" w:sz="6" w:space="0" w:color="auto"/>
              <w:bottom w:val="single" w:sz="6" w:space="0" w:color="auto"/>
              <w:right w:val="single" w:sz="6" w:space="0" w:color="auto"/>
            </w:tcBorders>
          </w:tcPr>
          <w:p w14:paraId="76836C14"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12 hours</w:t>
            </w:r>
          </w:p>
        </w:tc>
        <w:tc>
          <w:tcPr>
            <w:tcW w:w="1560" w:type="dxa"/>
            <w:tcBorders>
              <w:top w:val="single" w:sz="6" w:space="0" w:color="auto"/>
              <w:bottom w:val="single" w:sz="6" w:space="0" w:color="auto"/>
              <w:right w:val="single" w:sz="6" w:space="0" w:color="auto"/>
            </w:tcBorders>
          </w:tcPr>
          <w:p w14:paraId="2AD64476"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10 hours</w:t>
            </w:r>
          </w:p>
        </w:tc>
      </w:tr>
    </w:tbl>
    <w:p w14:paraId="097D58D9" w14:textId="77777777" w:rsidR="00110CAF" w:rsidRPr="00C50983" w:rsidRDefault="00110CAF" w:rsidP="00272E98">
      <w:pPr>
        <w:pStyle w:val="Heading1"/>
        <w:keepLines w:val="0"/>
        <w:numPr>
          <w:ilvl w:val="0"/>
          <w:numId w:val="33"/>
        </w:numPr>
        <w:spacing w:after="120" w:line="240" w:lineRule="auto"/>
        <w:ind w:left="993"/>
        <w:sectPr w:rsidR="00110CAF" w:rsidRPr="00C50983" w:rsidSect="008263B3">
          <w:headerReference w:type="default" r:id="rId42"/>
          <w:headerReference w:type="first" r:id="rId43"/>
          <w:pgSz w:w="11906" w:h="16838"/>
          <w:pgMar w:top="1134" w:right="1134" w:bottom="1134" w:left="1134" w:header="708" w:footer="708" w:gutter="0"/>
          <w:cols w:space="708"/>
          <w:docGrid w:linePitch="360"/>
        </w:sectPr>
      </w:pPr>
    </w:p>
    <w:p w14:paraId="28C62751" w14:textId="76508E42" w:rsidR="00110CAF" w:rsidRDefault="00110CAF" w:rsidP="00F64B31">
      <w:pPr>
        <w:pStyle w:val="ModuleHeading1"/>
      </w:pPr>
      <w:bookmarkStart w:id="3788" w:name="_Toc111617535"/>
      <w:bookmarkStart w:id="3789" w:name="_Toc245254464"/>
      <w:bookmarkStart w:id="3790" w:name="_Toc6299063"/>
      <w:r w:rsidRPr="00C50983">
        <w:t>DETAILED TEACHING SYLLABUS</w:t>
      </w:r>
      <w:bookmarkEnd w:id="3787"/>
      <w:bookmarkEnd w:id="3788"/>
      <w:r w:rsidRPr="00C50983">
        <w:t xml:space="preserve"> OF MODULE </w:t>
      </w:r>
      <w:del w:id="3791" w:author="Jillian Carson-Jackson" w:date="2020-12-27T16:56:00Z">
        <w:r w:rsidRPr="00C50983" w:rsidDel="0008442E">
          <w:delText>8</w:delText>
        </w:r>
      </w:del>
      <w:bookmarkEnd w:id="3789"/>
      <w:bookmarkEnd w:id="3790"/>
      <w:ins w:id="3792" w:author="Jillian Carson-Jackson" w:date="2020-12-27T16:56:00Z">
        <w:r w:rsidR="0008442E">
          <w:t>7</w:t>
        </w:r>
      </w:ins>
    </w:p>
    <w:p w14:paraId="4CA7EBD6" w14:textId="77777777" w:rsidR="00110CAF" w:rsidRPr="00110CAF" w:rsidRDefault="00110CAF" w:rsidP="00110CAF">
      <w:pPr>
        <w:pStyle w:val="Heading1separatationline"/>
      </w:pPr>
    </w:p>
    <w:p w14:paraId="54DF27E4" w14:textId="77777777" w:rsidR="00110CAF" w:rsidRPr="00C50983" w:rsidRDefault="00110CAF" w:rsidP="00110CAF">
      <w:pPr>
        <w:pStyle w:val="Tablecaption"/>
      </w:pPr>
      <w:bookmarkStart w:id="3793" w:name="_Toc245254484"/>
      <w:bookmarkStart w:id="3794" w:name="_Toc531423244"/>
      <w:r w:rsidRPr="00C50983">
        <w:t xml:space="preserve">Detailed teaching syllabus – </w:t>
      </w:r>
      <w:commentRangeStart w:id="3795"/>
      <w:commentRangeStart w:id="3796"/>
      <w:r w:rsidRPr="00C50983">
        <w:t>Emergency situations</w:t>
      </w:r>
      <w:bookmarkEnd w:id="3793"/>
      <w:bookmarkEnd w:id="3794"/>
      <w:commentRangeEnd w:id="3795"/>
      <w:r w:rsidR="00973FD9">
        <w:rPr>
          <w:rStyle w:val="CommentReference"/>
          <w:b w:val="0"/>
          <w:bCs w:val="0"/>
          <w:i w:val="0"/>
          <w:color w:val="auto"/>
          <w:u w:val="none"/>
        </w:rPr>
        <w:commentReference w:id="3795"/>
      </w:r>
      <w:commentRangeEnd w:id="3796"/>
      <w:r w:rsidR="00A87457">
        <w:rPr>
          <w:rStyle w:val="CommentReference"/>
          <w:b w:val="0"/>
          <w:bCs w:val="0"/>
          <w:i w:val="0"/>
          <w:color w:val="auto"/>
          <w:u w:val="none"/>
        </w:rPr>
        <w:commentReference w:id="3796"/>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1D135572" w14:textId="77777777" w:rsidTr="00D32A0B">
        <w:trPr>
          <w:tblHeader/>
          <w:jc w:val="center"/>
        </w:trPr>
        <w:tc>
          <w:tcPr>
            <w:tcW w:w="8755" w:type="dxa"/>
            <w:tcBorders>
              <w:bottom w:val="single" w:sz="12" w:space="0" w:color="auto"/>
            </w:tcBorders>
          </w:tcPr>
          <w:p w14:paraId="100A2B06"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71214CCF"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258C93EB" w14:textId="77777777" w:rsidR="00110CAF" w:rsidRPr="00110CAF" w:rsidRDefault="00110CAF" w:rsidP="00110CAF">
            <w:pPr>
              <w:pStyle w:val="Tableheading"/>
            </w:pPr>
            <w:r w:rsidRPr="00110CAF">
              <w:t>Teaching Aid</w:t>
            </w:r>
          </w:p>
        </w:tc>
      </w:tr>
      <w:tr w:rsidR="00110CAF" w:rsidRPr="00110CAF" w14:paraId="60D0D191" w14:textId="77777777" w:rsidTr="00D32A0B">
        <w:trPr>
          <w:trHeight w:hRule="exact" w:val="519"/>
          <w:jc w:val="center"/>
        </w:trPr>
        <w:tc>
          <w:tcPr>
            <w:tcW w:w="8755" w:type="dxa"/>
            <w:tcBorders>
              <w:top w:val="single" w:sz="12" w:space="0" w:color="auto"/>
            </w:tcBorders>
            <w:vAlign w:val="center"/>
          </w:tcPr>
          <w:p w14:paraId="09C1BD4D" w14:textId="48FC4004" w:rsidR="00110CAF" w:rsidRPr="00110CAF" w:rsidRDefault="00110CAF" w:rsidP="006039FF">
            <w:pPr>
              <w:pStyle w:val="Tablelevel1bold"/>
              <w:rPr>
                <w:rFonts w:ascii="Calibri" w:hAnsi="Calibri"/>
                <w:sz w:val="22"/>
                <w:szCs w:val="22"/>
              </w:rPr>
            </w:pPr>
            <w:del w:id="3797" w:author="Jillian Carson-Jackson" w:date="2021-01-31T17:52:00Z">
              <w:r w:rsidRPr="00110CAF" w:rsidDel="003416DE">
                <w:rPr>
                  <w:rFonts w:ascii="Calibri" w:hAnsi="Calibri"/>
                  <w:sz w:val="22"/>
                  <w:szCs w:val="22"/>
                </w:rPr>
                <w:delText>International, regional and local regulations</w:delText>
              </w:r>
            </w:del>
          </w:p>
        </w:tc>
        <w:tc>
          <w:tcPr>
            <w:tcW w:w="2835" w:type="dxa"/>
            <w:tcBorders>
              <w:top w:val="single" w:sz="12" w:space="0" w:color="auto"/>
            </w:tcBorders>
          </w:tcPr>
          <w:p w14:paraId="6887E001" w14:textId="77777777" w:rsidR="00110CAF" w:rsidRPr="00110CAF" w:rsidRDefault="00110CAF" w:rsidP="006039FF">
            <w:pPr>
              <w:pStyle w:val="Tablelevel1"/>
              <w:jc w:val="center"/>
              <w:rPr>
                <w:rFonts w:ascii="Calibri" w:hAnsi="Calibri"/>
                <w:szCs w:val="22"/>
                <w:lang w:eastAsia="en-GB"/>
              </w:rPr>
            </w:pPr>
          </w:p>
        </w:tc>
        <w:tc>
          <w:tcPr>
            <w:tcW w:w="2835" w:type="dxa"/>
            <w:tcBorders>
              <w:top w:val="single" w:sz="12" w:space="0" w:color="auto"/>
            </w:tcBorders>
          </w:tcPr>
          <w:p w14:paraId="3FA96692" w14:textId="77777777" w:rsidR="00110CAF" w:rsidRPr="00110CAF" w:rsidRDefault="00110CAF" w:rsidP="006039FF">
            <w:pPr>
              <w:pStyle w:val="Tablelevel1"/>
              <w:jc w:val="center"/>
              <w:rPr>
                <w:rFonts w:ascii="Calibri" w:hAnsi="Calibri"/>
                <w:szCs w:val="22"/>
                <w:lang w:eastAsia="en-GB"/>
              </w:rPr>
            </w:pPr>
          </w:p>
        </w:tc>
      </w:tr>
      <w:tr w:rsidR="00110CAF" w:rsidRPr="00110CAF" w14:paraId="511C6C31" w14:textId="77777777" w:rsidTr="00D32A0B">
        <w:trPr>
          <w:trHeight w:hRule="exact" w:val="728"/>
          <w:jc w:val="center"/>
        </w:trPr>
        <w:tc>
          <w:tcPr>
            <w:tcW w:w="8755" w:type="dxa"/>
          </w:tcPr>
          <w:p w14:paraId="4604A269" w14:textId="58ECE304" w:rsidR="00110CAF" w:rsidRPr="00110CAF" w:rsidRDefault="00110CAF" w:rsidP="006039FF">
            <w:pPr>
              <w:pStyle w:val="Tablelevel1bold"/>
              <w:rPr>
                <w:rFonts w:ascii="Calibri" w:hAnsi="Calibri"/>
                <w:b w:val="0"/>
                <w:i/>
                <w:sz w:val="22"/>
                <w:szCs w:val="22"/>
              </w:rPr>
            </w:pPr>
            <w:del w:id="3798" w:author="Jillian Carson-Jackson" w:date="2021-01-31T17:52:00Z">
              <w:r w:rsidRPr="00110CAF" w:rsidDel="003416DE">
                <w:rPr>
                  <w:rFonts w:ascii="Calibri" w:hAnsi="Calibri"/>
                  <w:b w:val="0"/>
                  <w:i/>
                  <w:sz w:val="22"/>
                  <w:szCs w:val="22"/>
                </w:rPr>
                <w:delText>Explain national and international regulations and procedures relating to emergency situations, security alerts, pollution response and special circumstances</w:delText>
              </w:r>
            </w:del>
          </w:p>
        </w:tc>
        <w:tc>
          <w:tcPr>
            <w:tcW w:w="2835" w:type="dxa"/>
          </w:tcPr>
          <w:p w14:paraId="3AD75DDA" w14:textId="77777777" w:rsidR="00110CAF" w:rsidRPr="00110CAF" w:rsidRDefault="00110CAF" w:rsidP="006039FF">
            <w:pPr>
              <w:pStyle w:val="Tablelevel1"/>
              <w:jc w:val="center"/>
              <w:rPr>
                <w:rFonts w:ascii="Calibri" w:hAnsi="Calibri"/>
                <w:szCs w:val="22"/>
                <w:lang w:eastAsia="en-GB"/>
              </w:rPr>
            </w:pPr>
          </w:p>
        </w:tc>
        <w:tc>
          <w:tcPr>
            <w:tcW w:w="2835" w:type="dxa"/>
          </w:tcPr>
          <w:p w14:paraId="73384783" w14:textId="77777777" w:rsidR="00110CAF" w:rsidRPr="00110CAF" w:rsidRDefault="00110CAF" w:rsidP="006039FF">
            <w:pPr>
              <w:pStyle w:val="Tablelevel1"/>
              <w:jc w:val="center"/>
              <w:rPr>
                <w:rFonts w:ascii="Calibri" w:hAnsi="Calibri"/>
                <w:szCs w:val="22"/>
                <w:lang w:eastAsia="en-GB"/>
              </w:rPr>
            </w:pPr>
          </w:p>
        </w:tc>
      </w:tr>
      <w:tr w:rsidR="00110CAF" w:rsidRPr="00110CAF" w14:paraId="14FA810F" w14:textId="77777777" w:rsidTr="00D32A0B">
        <w:trPr>
          <w:trHeight w:hRule="exact" w:val="943"/>
          <w:jc w:val="center"/>
        </w:trPr>
        <w:tc>
          <w:tcPr>
            <w:tcW w:w="8755" w:type="dxa"/>
          </w:tcPr>
          <w:p w14:paraId="4A6F7A87" w14:textId="3A79B670" w:rsidR="00110CAF" w:rsidRPr="00110CAF" w:rsidDel="003416DE" w:rsidRDefault="00110CAF" w:rsidP="006039FF">
            <w:pPr>
              <w:pStyle w:val="Tablelevel1bold"/>
              <w:rPr>
                <w:del w:id="3799" w:author="Jillian Carson-Jackson" w:date="2021-01-31T17:52:00Z"/>
                <w:rFonts w:ascii="Calibri" w:hAnsi="Calibri"/>
                <w:b w:val="0"/>
                <w:sz w:val="22"/>
                <w:szCs w:val="22"/>
              </w:rPr>
            </w:pPr>
            <w:bookmarkStart w:id="3800" w:name="_Toc446917730"/>
            <w:bookmarkStart w:id="3801" w:name="_Toc111617537"/>
            <w:del w:id="3802" w:author="Jillian Carson-Jackson" w:date="2021-01-31T17:52:00Z">
              <w:r w:rsidRPr="00110CAF" w:rsidDel="003416DE">
                <w:rPr>
                  <w:rFonts w:ascii="Calibri" w:hAnsi="Calibri"/>
                  <w:b w:val="0"/>
                  <w:sz w:val="22"/>
                  <w:szCs w:val="22"/>
                </w:rPr>
                <w:delText>Scope of responsibilities and authority to act in emergency situations</w:delText>
              </w:r>
            </w:del>
          </w:p>
          <w:p w14:paraId="31BC6802" w14:textId="277F858E" w:rsidR="00110CAF" w:rsidRPr="00110CAF" w:rsidRDefault="00110CAF" w:rsidP="006039FF">
            <w:pPr>
              <w:pStyle w:val="Tablelevel2"/>
              <w:rPr>
                <w:rFonts w:ascii="Calibri" w:hAnsi="Calibri"/>
                <w:sz w:val="22"/>
                <w:szCs w:val="22"/>
              </w:rPr>
            </w:pPr>
            <w:del w:id="3803" w:author="Jillian Carson-Jackson" w:date="2021-01-31T17:52:00Z">
              <w:r w:rsidRPr="00110CAF" w:rsidDel="003416DE">
                <w:rPr>
                  <w:rFonts w:ascii="Calibri" w:hAnsi="Calibri"/>
                  <w:sz w:val="22"/>
                  <w:szCs w:val="22"/>
                </w:rPr>
                <w:delText>(local/regional/national/international)</w:delText>
              </w:r>
            </w:del>
            <w:bookmarkEnd w:id="3800"/>
            <w:bookmarkEnd w:id="3801"/>
          </w:p>
        </w:tc>
        <w:tc>
          <w:tcPr>
            <w:tcW w:w="2835" w:type="dxa"/>
          </w:tcPr>
          <w:p w14:paraId="23EEDBD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R5, R6, R7, R13, R24, R28, R35, R38, R39, R40</w:t>
            </w:r>
          </w:p>
        </w:tc>
        <w:tc>
          <w:tcPr>
            <w:tcW w:w="2835" w:type="dxa"/>
          </w:tcPr>
          <w:p w14:paraId="1D7462AE" w14:textId="77777777" w:rsidR="00110CAF" w:rsidRPr="00110CAF" w:rsidRDefault="00110CAF" w:rsidP="006039FF">
            <w:pPr>
              <w:pStyle w:val="Tablelevel1"/>
              <w:jc w:val="center"/>
              <w:rPr>
                <w:rFonts w:ascii="Calibri" w:hAnsi="Calibri"/>
                <w:szCs w:val="22"/>
                <w:lang w:eastAsia="en-GB"/>
              </w:rPr>
            </w:pPr>
          </w:p>
        </w:tc>
      </w:tr>
      <w:tr w:rsidR="00110CAF" w:rsidRPr="00110CAF" w14:paraId="08C43AA1" w14:textId="77777777" w:rsidTr="00D32A0B">
        <w:trPr>
          <w:trHeight w:hRule="exact" w:val="1241"/>
          <w:jc w:val="center"/>
        </w:trPr>
        <w:tc>
          <w:tcPr>
            <w:tcW w:w="8755" w:type="dxa"/>
          </w:tcPr>
          <w:p w14:paraId="1B0F7DCB" w14:textId="092541BF" w:rsidR="00110CAF" w:rsidRPr="00110CAF" w:rsidRDefault="00110CAF" w:rsidP="006039FF">
            <w:pPr>
              <w:pStyle w:val="Tablelevel3"/>
              <w:rPr>
                <w:rFonts w:ascii="Calibri" w:hAnsi="Calibri"/>
                <w:sz w:val="22"/>
                <w:szCs w:val="22"/>
              </w:rPr>
            </w:pPr>
          </w:p>
        </w:tc>
        <w:tc>
          <w:tcPr>
            <w:tcW w:w="2835" w:type="dxa"/>
          </w:tcPr>
          <w:p w14:paraId="3C599F8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R35</w:t>
            </w:r>
          </w:p>
        </w:tc>
        <w:tc>
          <w:tcPr>
            <w:tcW w:w="2835" w:type="dxa"/>
          </w:tcPr>
          <w:p w14:paraId="5549BC28" w14:textId="77777777" w:rsidR="00110CAF" w:rsidRPr="00110CAF" w:rsidRDefault="00110CAF" w:rsidP="006039FF">
            <w:pPr>
              <w:pStyle w:val="Tablelevel1"/>
              <w:jc w:val="center"/>
              <w:rPr>
                <w:rFonts w:ascii="Calibri" w:hAnsi="Calibri"/>
                <w:szCs w:val="22"/>
                <w:lang w:eastAsia="en-GB"/>
              </w:rPr>
            </w:pPr>
          </w:p>
        </w:tc>
      </w:tr>
      <w:tr w:rsidR="00110CAF" w:rsidRPr="00110CAF" w14:paraId="0717D5AB" w14:textId="77777777" w:rsidTr="00D32A0B">
        <w:trPr>
          <w:trHeight w:hRule="exact" w:val="394"/>
          <w:jc w:val="center"/>
        </w:trPr>
        <w:tc>
          <w:tcPr>
            <w:tcW w:w="8755" w:type="dxa"/>
          </w:tcPr>
          <w:p w14:paraId="6B09DBC5" w14:textId="4D9748E4" w:rsidR="00110CAF" w:rsidRPr="00110CAF" w:rsidRDefault="00110CAF" w:rsidP="006039FF">
            <w:pPr>
              <w:pStyle w:val="Tablelevel1"/>
              <w:rPr>
                <w:rFonts w:ascii="Calibri" w:hAnsi="Calibri"/>
                <w:b/>
                <w:szCs w:val="22"/>
              </w:rPr>
            </w:pPr>
            <w:del w:id="3804" w:author="Jillian Carson-Jackson" w:date="2021-06-30T21:15:00Z">
              <w:r w:rsidRPr="00110CAF" w:rsidDel="00EA2904">
                <w:rPr>
                  <w:rFonts w:ascii="Calibri" w:hAnsi="Calibri"/>
                  <w:b/>
                  <w:szCs w:val="22"/>
                </w:rPr>
                <w:delText>Contingency plans</w:delText>
              </w:r>
            </w:del>
          </w:p>
        </w:tc>
        <w:tc>
          <w:tcPr>
            <w:tcW w:w="2835" w:type="dxa"/>
          </w:tcPr>
          <w:p w14:paraId="744117FD" w14:textId="77777777" w:rsidR="00110CAF" w:rsidRPr="00110CAF" w:rsidRDefault="00110CAF" w:rsidP="006039FF">
            <w:pPr>
              <w:pStyle w:val="Tablelevel1"/>
              <w:jc w:val="center"/>
              <w:rPr>
                <w:rFonts w:ascii="Calibri" w:hAnsi="Calibri"/>
                <w:szCs w:val="22"/>
                <w:lang w:eastAsia="en-GB"/>
              </w:rPr>
            </w:pPr>
          </w:p>
        </w:tc>
        <w:tc>
          <w:tcPr>
            <w:tcW w:w="2835" w:type="dxa"/>
          </w:tcPr>
          <w:p w14:paraId="004235D5" w14:textId="77777777" w:rsidR="00110CAF" w:rsidRPr="00110CAF" w:rsidRDefault="00110CAF" w:rsidP="006039FF">
            <w:pPr>
              <w:pStyle w:val="Tablelevel1"/>
              <w:jc w:val="center"/>
              <w:rPr>
                <w:rFonts w:ascii="Calibri" w:hAnsi="Calibri"/>
                <w:szCs w:val="22"/>
                <w:lang w:eastAsia="en-GB"/>
              </w:rPr>
            </w:pPr>
          </w:p>
        </w:tc>
      </w:tr>
      <w:tr w:rsidR="00110CAF" w:rsidRPr="00110CAF" w14:paraId="18564D21" w14:textId="77777777" w:rsidTr="00D32A0B">
        <w:trPr>
          <w:trHeight w:hRule="exact" w:val="394"/>
          <w:jc w:val="center"/>
        </w:trPr>
        <w:tc>
          <w:tcPr>
            <w:tcW w:w="8755" w:type="dxa"/>
          </w:tcPr>
          <w:p w14:paraId="386CB7D2" w14:textId="38EDCE51" w:rsidR="00110CAF" w:rsidRPr="00110CAF" w:rsidRDefault="00110CAF" w:rsidP="006039FF">
            <w:pPr>
              <w:pStyle w:val="Tablelevel1"/>
              <w:rPr>
                <w:rFonts w:ascii="Calibri" w:hAnsi="Calibri"/>
                <w:i/>
                <w:szCs w:val="22"/>
              </w:rPr>
            </w:pPr>
            <w:del w:id="3805" w:author="Jillian Carson-Jackson" w:date="2021-06-30T21:15:00Z">
              <w:r w:rsidRPr="00110CAF" w:rsidDel="00EA2904">
                <w:rPr>
                  <w:rFonts w:ascii="Calibri" w:hAnsi="Calibri"/>
                  <w:i/>
                  <w:szCs w:val="22"/>
                </w:rPr>
                <w:delText xml:space="preserve">Describe the preparation and </w:delText>
              </w:r>
              <w:r w:rsidRPr="00C14B97" w:rsidDel="00EA2904">
                <w:rPr>
                  <w:rFonts w:ascii="Calibri" w:hAnsi="Calibri"/>
                  <w:i/>
                  <w:szCs w:val="22"/>
                  <w:highlight w:val="yellow"/>
                </w:rPr>
                <w:delText>implementation of contingency plans</w:delText>
              </w:r>
            </w:del>
          </w:p>
        </w:tc>
        <w:tc>
          <w:tcPr>
            <w:tcW w:w="2835" w:type="dxa"/>
          </w:tcPr>
          <w:p w14:paraId="3DD4CC12" w14:textId="77777777" w:rsidR="00110CAF" w:rsidRPr="00110CAF" w:rsidRDefault="00110CAF" w:rsidP="006039FF">
            <w:pPr>
              <w:pStyle w:val="Tablelevel1"/>
              <w:jc w:val="center"/>
              <w:rPr>
                <w:rFonts w:ascii="Calibri" w:hAnsi="Calibri"/>
                <w:szCs w:val="22"/>
                <w:lang w:eastAsia="en-GB"/>
              </w:rPr>
            </w:pPr>
          </w:p>
        </w:tc>
        <w:tc>
          <w:tcPr>
            <w:tcW w:w="2835" w:type="dxa"/>
          </w:tcPr>
          <w:p w14:paraId="27A5A276" w14:textId="77777777" w:rsidR="00110CAF" w:rsidRPr="00110CAF" w:rsidRDefault="00110CAF" w:rsidP="006039FF">
            <w:pPr>
              <w:pStyle w:val="Tablelevel1"/>
              <w:jc w:val="center"/>
              <w:rPr>
                <w:rFonts w:ascii="Calibri" w:hAnsi="Calibri"/>
                <w:szCs w:val="22"/>
                <w:lang w:eastAsia="en-GB"/>
              </w:rPr>
            </w:pPr>
          </w:p>
        </w:tc>
      </w:tr>
      <w:tr w:rsidR="00110CAF" w:rsidRPr="00110CAF" w14:paraId="37BE5CC1" w14:textId="77777777" w:rsidTr="00D32A0B">
        <w:trPr>
          <w:trHeight w:hRule="exact" w:val="3118"/>
          <w:jc w:val="center"/>
        </w:trPr>
        <w:tc>
          <w:tcPr>
            <w:tcW w:w="8755" w:type="dxa"/>
          </w:tcPr>
          <w:p w14:paraId="41D9B0AC" w14:textId="77777777" w:rsidR="00110CAF" w:rsidRPr="008410DD" w:rsidRDefault="00110CAF" w:rsidP="006039FF">
            <w:pPr>
              <w:pStyle w:val="Tablelevel1bold"/>
              <w:rPr>
                <w:rFonts w:ascii="Calibri" w:hAnsi="Calibri"/>
                <w:b w:val="0"/>
                <w:sz w:val="22"/>
                <w:szCs w:val="22"/>
                <w:highlight w:val="yellow"/>
              </w:rPr>
            </w:pPr>
            <w:bookmarkStart w:id="3806" w:name="_Toc446917733"/>
            <w:bookmarkStart w:id="3807" w:name="_Toc111617540"/>
            <w:r w:rsidRPr="008410DD">
              <w:rPr>
                <w:rFonts w:ascii="Calibri" w:hAnsi="Calibri"/>
                <w:b w:val="0"/>
                <w:sz w:val="22"/>
                <w:szCs w:val="22"/>
                <w:highlight w:val="yellow"/>
              </w:rPr>
              <w:t>Introduction, preparation and implementation of contingency plans</w:t>
            </w:r>
            <w:bookmarkEnd w:id="3806"/>
            <w:bookmarkEnd w:id="3807"/>
          </w:p>
          <w:p w14:paraId="575B8D7A" w14:textId="77777777" w:rsidR="00110CAF" w:rsidRPr="008410DD" w:rsidRDefault="00110CAF" w:rsidP="006039FF">
            <w:pPr>
              <w:pStyle w:val="Tablelevel2"/>
              <w:rPr>
                <w:rFonts w:ascii="Calibri" w:hAnsi="Calibri"/>
                <w:sz w:val="22"/>
                <w:szCs w:val="22"/>
                <w:highlight w:val="yellow"/>
              </w:rPr>
            </w:pPr>
            <w:r w:rsidRPr="008410DD">
              <w:rPr>
                <w:rFonts w:ascii="Calibri" w:hAnsi="Calibri"/>
                <w:sz w:val="22"/>
                <w:szCs w:val="22"/>
                <w:highlight w:val="yellow"/>
              </w:rPr>
              <w:t>Collisions</w:t>
            </w:r>
          </w:p>
          <w:p w14:paraId="6E4F56BC" w14:textId="77777777" w:rsidR="00110CAF" w:rsidRPr="008410DD" w:rsidRDefault="00110CAF" w:rsidP="006039FF">
            <w:pPr>
              <w:pStyle w:val="Tablelevel2"/>
              <w:rPr>
                <w:rFonts w:ascii="Calibri" w:hAnsi="Calibri"/>
                <w:sz w:val="22"/>
                <w:szCs w:val="22"/>
                <w:highlight w:val="yellow"/>
              </w:rPr>
            </w:pPr>
            <w:r w:rsidRPr="008410DD">
              <w:rPr>
                <w:rFonts w:ascii="Calibri" w:hAnsi="Calibri"/>
                <w:sz w:val="22"/>
                <w:szCs w:val="22"/>
                <w:highlight w:val="yellow"/>
              </w:rPr>
              <w:t>Groundings</w:t>
            </w:r>
          </w:p>
          <w:p w14:paraId="74BF6D32" w14:textId="77777777" w:rsidR="00110CAF" w:rsidRPr="008410DD" w:rsidRDefault="00110CAF" w:rsidP="006039FF">
            <w:pPr>
              <w:pStyle w:val="Tablelevel2"/>
              <w:rPr>
                <w:rFonts w:ascii="Calibri" w:hAnsi="Calibri"/>
                <w:sz w:val="22"/>
                <w:szCs w:val="22"/>
                <w:highlight w:val="yellow"/>
              </w:rPr>
            </w:pPr>
            <w:r w:rsidRPr="008410DD">
              <w:rPr>
                <w:rFonts w:ascii="Calibri" w:hAnsi="Calibri"/>
                <w:sz w:val="22"/>
                <w:szCs w:val="22"/>
                <w:highlight w:val="yellow"/>
              </w:rPr>
              <w:t>Marine pollution (air/water)</w:t>
            </w:r>
          </w:p>
          <w:p w14:paraId="6ECCFD97" w14:textId="77777777" w:rsidR="00110CAF" w:rsidRPr="008410DD" w:rsidRDefault="00110CAF" w:rsidP="006039FF">
            <w:pPr>
              <w:pStyle w:val="Tablelevel2"/>
              <w:rPr>
                <w:rFonts w:ascii="Calibri" w:hAnsi="Calibri"/>
                <w:sz w:val="22"/>
                <w:szCs w:val="22"/>
                <w:highlight w:val="yellow"/>
              </w:rPr>
            </w:pPr>
            <w:r w:rsidRPr="008410DD">
              <w:rPr>
                <w:rFonts w:ascii="Calibri" w:hAnsi="Calibri"/>
                <w:sz w:val="22"/>
                <w:szCs w:val="22"/>
                <w:highlight w:val="yellow"/>
              </w:rPr>
              <w:t>Fire</w:t>
            </w:r>
          </w:p>
          <w:p w14:paraId="49296F62" w14:textId="77777777" w:rsidR="00110CAF" w:rsidRPr="008410DD" w:rsidRDefault="00110CAF" w:rsidP="006039FF">
            <w:pPr>
              <w:pStyle w:val="Tablelevel2"/>
              <w:rPr>
                <w:rFonts w:ascii="Calibri" w:hAnsi="Calibri"/>
                <w:sz w:val="22"/>
                <w:szCs w:val="22"/>
                <w:highlight w:val="yellow"/>
              </w:rPr>
            </w:pPr>
            <w:r w:rsidRPr="008410DD">
              <w:rPr>
                <w:rFonts w:ascii="Calibri" w:hAnsi="Calibri"/>
                <w:sz w:val="22"/>
                <w:szCs w:val="22"/>
                <w:highlight w:val="yellow"/>
              </w:rPr>
              <w:t>Hazardous cargoes</w:t>
            </w:r>
          </w:p>
          <w:p w14:paraId="55A2E13C" w14:textId="77777777" w:rsidR="00110CAF" w:rsidRPr="008410DD" w:rsidRDefault="00110CAF" w:rsidP="006039FF">
            <w:pPr>
              <w:pStyle w:val="Tablelevel2"/>
              <w:rPr>
                <w:rFonts w:ascii="Calibri" w:hAnsi="Calibri"/>
                <w:sz w:val="22"/>
                <w:szCs w:val="22"/>
                <w:highlight w:val="yellow"/>
              </w:rPr>
            </w:pPr>
            <w:r w:rsidRPr="008410DD">
              <w:rPr>
                <w:rFonts w:ascii="Calibri" w:hAnsi="Calibri"/>
                <w:sz w:val="22"/>
                <w:szCs w:val="22"/>
                <w:highlight w:val="yellow"/>
              </w:rPr>
              <w:t>SAR incidents, including man overboard</w:t>
            </w:r>
          </w:p>
          <w:p w14:paraId="64A7A472" w14:textId="77777777" w:rsidR="00110CAF" w:rsidRPr="008410DD" w:rsidRDefault="00110CAF" w:rsidP="006039FF">
            <w:pPr>
              <w:pStyle w:val="Tablelevel2"/>
              <w:rPr>
                <w:rFonts w:ascii="Calibri" w:hAnsi="Calibri"/>
                <w:sz w:val="22"/>
                <w:szCs w:val="22"/>
                <w:highlight w:val="yellow"/>
              </w:rPr>
            </w:pPr>
            <w:r w:rsidRPr="008410DD">
              <w:rPr>
                <w:rFonts w:ascii="Calibri" w:hAnsi="Calibri"/>
                <w:sz w:val="22"/>
                <w:szCs w:val="22"/>
                <w:highlight w:val="yellow"/>
              </w:rPr>
              <w:t>Other contingency plans including, but not limited to the following: medical, casualty evacuation, special weather conditions</w:t>
            </w:r>
          </w:p>
          <w:p w14:paraId="0E5C879A" w14:textId="77777777" w:rsidR="00110CAF" w:rsidRPr="008410DD" w:rsidRDefault="00110CAF" w:rsidP="006039FF">
            <w:pPr>
              <w:pStyle w:val="Tablelevel3"/>
              <w:rPr>
                <w:rFonts w:ascii="Calibri" w:hAnsi="Calibri"/>
                <w:sz w:val="22"/>
                <w:szCs w:val="22"/>
                <w:highlight w:val="yellow"/>
              </w:rPr>
            </w:pPr>
            <w:r w:rsidRPr="008410DD">
              <w:rPr>
                <w:rFonts w:ascii="Calibri" w:hAnsi="Calibri"/>
                <w:sz w:val="22"/>
                <w:szCs w:val="22"/>
                <w:highlight w:val="yellow"/>
              </w:rPr>
              <w:t>Organisations to be alerted</w:t>
            </w:r>
          </w:p>
          <w:p w14:paraId="0ECADECA" w14:textId="77777777" w:rsidR="00110CAF" w:rsidRPr="00110CAF" w:rsidRDefault="00110CAF" w:rsidP="006039FF">
            <w:pPr>
              <w:pStyle w:val="Tablelevel2"/>
              <w:rPr>
                <w:rFonts w:ascii="Calibri" w:hAnsi="Calibri"/>
                <w:sz w:val="22"/>
                <w:szCs w:val="22"/>
              </w:rPr>
            </w:pPr>
            <w:r w:rsidRPr="008410DD">
              <w:rPr>
                <w:rFonts w:ascii="Calibri" w:hAnsi="Calibri"/>
                <w:sz w:val="22"/>
                <w:szCs w:val="22"/>
                <w:highlight w:val="yellow"/>
              </w:rPr>
              <w:t>Simultaneous emergencies</w:t>
            </w:r>
          </w:p>
        </w:tc>
        <w:tc>
          <w:tcPr>
            <w:tcW w:w="2835" w:type="dxa"/>
          </w:tcPr>
          <w:p w14:paraId="17D1959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R35, R36, R38, R39, R40, R41</w:t>
            </w:r>
          </w:p>
          <w:p w14:paraId="5E63BFA1" w14:textId="77777777" w:rsidR="00110CAF" w:rsidRPr="00110CAF" w:rsidRDefault="00110CAF" w:rsidP="006039FF">
            <w:pPr>
              <w:pStyle w:val="Tablelevel1"/>
              <w:jc w:val="center"/>
              <w:rPr>
                <w:rFonts w:ascii="Calibri" w:hAnsi="Calibri"/>
                <w:szCs w:val="22"/>
                <w:lang w:eastAsia="en-GB"/>
              </w:rPr>
            </w:pPr>
          </w:p>
        </w:tc>
        <w:tc>
          <w:tcPr>
            <w:tcW w:w="2835" w:type="dxa"/>
          </w:tcPr>
          <w:p w14:paraId="33BB692B" w14:textId="77777777" w:rsidR="00110CAF" w:rsidRPr="00110CAF" w:rsidRDefault="00110CAF" w:rsidP="006039FF">
            <w:pPr>
              <w:pStyle w:val="Tablelevel1"/>
              <w:jc w:val="center"/>
              <w:rPr>
                <w:rFonts w:ascii="Calibri" w:hAnsi="Calibri"/>
                <w:szCs w:val="22"/>
                <w:lang w:eastAsia="en-GB"/>
              </w:rPr>
            </w:pPr>
          </w:p>
        </w:tc>
      </w:tr>
      <w:tr w:rsidR="00110CAF" w:rsidRPr="00110CAF" w14:paraId="35292A4F" w14:textId="77777777" w:rsidTr="00D32A0B">
        <w:tblPrEx>
          <w:tblLook w:val="01E0" w:firstRow="1" w:lastRow="1" w:firstColumn="1" w:lastColumn="1" w:noHBand="0" w:noVBand="0"/>
        </w:tblPrEx>
        <w:trPr>
          <w:cantSplit/>
          <w:trHeight w:val="1180"/>
          <w:jc w:val="center"/>
        </w:trPr>
        <w:tc>
          <w:tcPr>
            <w:tcW w:w="8755" w:type="dxa"/>
          </w:tcPr>
          <w:p w14:paraId="1CF9328E" w14:textId="77777777" w:rsidR="00110CAF" w:rsidRPr="00110CAF" w:rsidRDefault="00110CAF" w:rsidP="006039FF">
            <w:pPr>
              <w:pStyle w:val="Tablelevel1bold"/>
              <w:rPr>
                <w:rFonts w:ascii="Calibri" w:hAnsi="Calibri"/>
                <w:b w:val="0"/>
                <w:sz w:val="22"/>
                <w:szCs w:val="22"/>
              </w:rPr>
            </w:pPr>
            <w:bookmarkStart w:id="3808" w:name="_Toc446917734"/>
            <w:bookmarkStart w:id="3809" w:name="_Toc111617541"/>
            <w:commentRangeStart w:id="3810"/>
            <w:r w:rsidRPr="00110CAF">
              <w:rPr>
                <w:rFonts w:ascii="Calibri" w:hAnsi="Calibri"/>
                <w:b w:val="0"/>
                <w:sz w:val="22"/>
                <w:szCs w:val="22"/>
              </w:rPr>
              <w:t>Describe the</w:t>
            </w:r>
            <w:r w:rsidRPr="00110CAF">
              <w:rPr>
                <w:rFonts w:ascii="Calibri" w:hAnsi="Calibri"/>
                <w:b w:val="0"/>
                <w:i/>
                <w:sz w:val="22"/>
                <w:szCs w:val="22"/>
              </w:rPr>
              <w:t xml:space="preserve"> </w:t>
            </w:r>
            <w:r w:rsidRPr="00110CAF">
              <w:rPr>
                <w:rFonts w:ascii="Calibri" w:hAnsi="Calibri"/>
                <w:b w:val="0"/>
                <w:sz w:val="22"/>
                <w:szCs w:val="22"/>
              </w:rPr>
              <w:t>preparation and use of checklists</w:t>
            </w:r>
            <w:commentRangeEnd w:id="3810"/>
            <w:r w:rsidR="00597FE6">
              <w:rPr>
                <w:rStyle w:val="CommentReference"/>
                <w:rFonts w:asciiTheme="minorHAnsi" w:eastAsiaTheme="minorHAnsi" w:hAnsiTheme="minorHAnsi"/>
                <w:b w:val="0"/>
              </w:rPr>
              <w:commentReference w:id="3810"/>
            </w:r>
          </w:p>
          <w:bookmarkEnd w:id="3808"/>
          <w:bookmarkEnd w:id="3809"/>
          <w:p w14:paraId="1F152E48" w14:textId="32BDF185" w:rsidR="00110CAF" w:rsidRPr="00110CAF" w:rsidDel="003276F6" w:rsidRDefault="00110CAF" w:rsidP="006039FF">
            <w:pPr>
              <w:pStyle w:val="Tablelevel2"/>
              <w:rPr>
                <w:del w:id="3811" w:author="Jillian Carson-Jackson" w:date="2021-06-30T21:02:00Z"/>
                <w:rFonts w:ascii="Calibri" w:hAnsi="Calibri"/>
                <w:sz w:val="22"/>
                <w:szCs w:val="22"/>
              </w:rPr>
            </w:pPr>
            <w:del w:id="3812" w:author="Jillian Carson-Jackson" w:date="2021-06-30T21:02:00Z">
              <w:r w:rsidRPr="00110CAF" w:rsidDel="003276F6">
                <w:rPr>
                  <w:rFonts w:ascii="Calibri" w:hAnsi="Calibri"/>
                  <w:sz w:val="22"/>
                  <w:szCs w:val="22"/>
                </w:rPr>
                <w:delText>Introduction and use of checklists</w:delText>
              </w:r>
            </w:del>
          </w:p>
          <w:p w14:paraId="0A9D3895" w14:textId="33B23D1A" w:rsidR="00110CAF" w:rsidRPr="00110CAF" w:rsidDel="003276F6" w:rsidRDefault="00110CAF" w:rsidP="006039FF">
            <w:pPr>
              <w:pStyle w:val="Tablelevel3"/>
              <w:rPr>
                <w:del w:id="3813" w:author="Jillian Carson-Jackson" w:date="2021-06-30T21:02:00Z"/>
                <w:rFonts w:ascii="Calibri" w:hAnsi="Calibri"/>
                <w:sz w:val="22"/>
                <w:szCs w:val="22"/>
                <w:lang w:eastAsia="en-GB"/>
              </w:rPr>
            </w:pPr>
            <w:del w:id="3814" w:author="Jillian Carson-Jackson" w:date="2021-06-30T21:02:00Z">
              <w:r w:rsidRPr="00110CAF" w:rsidDel="003276F6">
                <w:rPr>
                  <w:rFonts w:ascii="Calibri" w:hAnsi="Calibri"/>
                  <w:sz w:val="22"/>
                  <w:szCs w:val="22"/>
                  <w:lang w:eastAsia="en-GB"/>
                </w:rPr>
                <w:delText>Description of a checklist</w:delText>
              </w:r>
            </w:del>
          </w:p>
          <w:p w14:paraId="4C9056FD" w14:textId="53F84BD9" w:rsidR="00110CAF" w:rsidRPr="00110CAF" w:rsidRDefault="00110CAF" w:rsidP="006039FF">
            <w:pPr>
              <w:pStyle w:val="Tablelevel2"/>
              <w:rPr>
                <w:rFonts w:ascii="Calibri" w:hAnsi="Calibri"/>
                <w:sz w:val="22"/>
                <w:szCs w:val="22"/>
              </w:rPr>
            </w:pPr>
            <w:del w:id="3815" w:author="Jillian Carson-Jackson" w:date="2021-06-30T21:01:00Z">
              <w:r w:rsidRPr="00110CAF" w:rsidDel="00826A1B">
                <w:rPr>
                  <w:rFonts w:ascii="Calibri" w:hAnsi="Calibri"/>
                  <w:sz w:val="22"/>
                  <w:szCs w:val="22"/>
                </w:rPr>
                <w:delText>Authority to prepare, implement, issue and update checklists</w:delText>
              </w:r>
            </w:del>
          </w:p>
        </w:tc>
        <w:tc>
          <w:tcPr>
            <w:tcW w:w="2835" w:type="dxa"/>
          </w:tcPr>
          <w:p w14:paraId="5865FDDA"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R37</w:t>
            </w:r>
          </w:p>
        </w:tc>
        <w:tc>
          <w:tcPr>
            <w:tcW w:w="2835" w:type="dxa"/>
          </w:tcPr>
          <w:p w14:paraId="5BC87B25" w14:textId="77777777" w:rsidR="00110CAF" w:rsidRPr="00110CAF" w:rsidRDefault="00110CAF" w:rsidP="006039FF">
            <w:pPr>
              <w:pStyle w:val="Tablelevel1"/>
              <w:jc w:val="center"/>
              <w:rPr>
                <w:rFonts w:ascii="Calibri" w:hAnsi="Calibri"/>
                <w:szCs w:val="22"/>
                <w:lang w:eastAsia="en-GB"/>
              </w:rPr>
            </w:pPr>
          </w:p>
        </w:tc>
      </w:tr>
      <w:tr w:rsidR="00110CAF" w:rsidRPr="00110CAF" w14:paraId="17BE2BF7" w14:textId="77777777" w:rsidTr="00D32A0B">
        <w:tblPrEx>
          <w:tblLook w:val="01E0" w:firstRow="1" w:lastRow="1" w:firstColumn="1" w:lastColumn="1" w:noHBand="0" w:noVBand="0"/>
        </w:tblPrEx>
        <w:trPr>
          <w:trHeight w:hRule="exact" w:val="498"/>
          <w:jc w:val="center"/>
        </w:trPr>
        <w:tc>
          <w:tcPr>
            <w:tcW w:w="8755" w:type="dxa"/>
            <w:vAlign w:val="center"/>
          </w:tcPr>
          <w:p w14:paraId="0748F9CF" w14:textId="31A03C25" w:rsidR="00110CAF" w:rsidRPr="00110CAF" w:rsidRDefault="00110CAF" w:rsidP="006039FF">
            <w:pPr>
              <w:pStyle w:val="Tablelevel1bold"/>
              <w:rPr>
                <w:rFonts w:ascii="Calibri" w:hAnsi="Calibri"/>
                <w:sz w:val="22"/>
                <w:szCs w:val="22"/>
              </w:rPr>
            </w:pPr>
            <w:bookmarkStart w:id="3816" w:name="_Toc446917735"/>
            <w:bookmarkStart w:id="3817" w:name="_Toc111617542"/>
            <w:commentRangeStart w:id="3818"/>
            <w:r w:rsidRPr="00110CAF">
              <w:rPr>
                <w:rFonts w:ascii="Calibri" w:hAnsi="Calibri"/>
                <w:sz w:val="22"/>
                <w:szCs w:val="22"/>
              </w:rPr>
              <w:t>Prioritise and respond to incidents</w:t>
            </w:r>
            <w:bookmarkEnd w:id="3816"/>
            <w:bookmarkEnd w:id="3817"/>
            <w:commentRangeEnd w:id="3818"/>
            <w:r w:rsidR="00E55A84">
              <w:rPr>
                <w:rStyle w:val="CommentReference"/>
                <w:rFonts w:asciiTheme="minorHAnsi" w:eastAsiaTheme="minorHAnsi" w:hAnsiTheme="minorHAnsi"/>
                <w:b w:val="0"/>
              </w:rPr>
              <w:commentReference w:id="3818"/>
            </w:r>
            <w:ins w:id="3819" w:author="Jillian Carson-Jackson" w:date="2021-06-30T21:09:00Z">
              <w:r w:rsidR="00046C0F">
                <w:rPr>
                  <w:rFonts w:ascii="Calibri" w:hAnsi="Calibri"/>
                  <w:sz w:val="22"/>
                  <w:szCs w:val="22"/>
                </w:rPr>
                <w:t xml:space="preserve"> and developing </w:t>
              </w:r>
              <w:commentRangeStart w:id="3820"/>
              <w:r w:rsidR="00046C0F">
                <w:rPr>
                  <w:rFonts w:ascii="Calibri" w:hAnsi="Calibri"/>
                  <w:sz w:val="22"/>
                  <w:szCs w:val="22"/>
                </w:rPr>
                <w:t>unsafe situations</w:t>
              </w:r>
            </w:ins>
            <w:commentRangeEnd w:id="3820"/>
            <w:ins w:id="3821" w:author="Jillian Carson-Jackson" w:date="2021-06-30T21:15:00Z">
              <w:r w:rsidR="004D0655">
                <w:rPr>
                  <w:rStyle w:val="CommentReference"/>
                  <w:rFonts w:asciiTheme="minorHAnsi" w:eastAsiaTheme="minorHAnsi" w:hAnsiTheme="minorHAnsi"/>
                  <w:b w:val="0"/>
                </w:rPr>
                <w:commentReference w:id="3820"/>
              </w:r>
            </w:ins>
          </w:p>
        </w:tc>
        <w:tc>
          <w:tcPr>
            <w:tcW w:w="2835" w:type="dxa"/>
            <w:vAlign w:val="center"/>
          </w:tcPr>
          <w:p w14:paraId="15A43D43"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R41, R58</w:t>
            </w:r>
          </w:p>
        </w:tc>
        <w:tc>
          <w:tcPr>
            <w:tcW w:w="2835" w:type="dxa"/>
            <w:vAlign w:val="center"/>
          </w:tcPr>
          <w:p w14:paraId="58CEFC9E"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A14</w:t>
            </w:r>
          </w:p>
        </w:tc>
      </w:tr>
      <w:tr w:rsidR="00110CAF" w:rsidRPr="00110CAF" w14:paraId="45B80E24" w14:textId="77777777" w:rsidTr="00D32A0B">
        <w:tblPrEx>
          <w:tblLook w:val="01E0" w:firstRow="1" w:lastRow="1" w:firstColumn="1" w:lastColumn="1" w:noHBand="0" w:noVBand="0"/>
        </w:tblPrEx>
        <w:trPr>
          <w:cantSplit/>
          <w:jc w:val="center"/>
        </w:trPr>
        <w:tc>
          <w:tcPr>
            <w:tcW w:w="8755" w:type="dxa"/>
          </w:tcPr>
          <w:p w14:paraId="75A97227" w14:textId="50E60542" w:rsidR="00110CAF" w:rsidRPr="00110CAF" w:rsidRDefault="00110CAF" w:rsidP="006039FF">
            <w:pPr>
              <w:pStyle w:val="Tablelevel1bold"/>
              <w:rPr>
                <w:rFonts w:ascii="Calibri" w:hAnsi="Calibri"/>
                <w:b w:val="0"/>
                <w:i/>
                <w:sz w:val="22"/>
                <w:szCs w:val="22"/>
              </w:rPr>
            </w:pPr>
            <w:commentRangeStart w:id="3822"/>
            <w:r w:rsidRPr="00110CAF">
              <w:rPr>
                <w:rFonts w:ascii="Calibri" w:hAnsi="Calibri"/>
                <w:b w:val="0"/>
                <w:i/>
                <w:sz w:val="22"/>
                <w:szCs w:val="22"/>
              </w:rPr>
              <w:t xml:space="preserve">Explain the steps in classification of an emergency situation and </w:t>
            </w:r>
            <w:del w:id="3823" w:author="Jillian Carson-Jackson" w:date="2021-06-30T21:39:00Z">
              <w:r w:rsidRPr="00110CAF" w:rsidDel="00D70668">
                <w:rPr>
                  <w:rFonts w:ascii="Calibri" w:hAnsi="Calibri"/>
                  <w:b w:val="0"/>
                  <w:i/>
                  <w:sz w:val="22"/>
                  <w:szCs w:val="22"/>
                </w:rPr>
                <w:delText xml:space="preserve">explain the </w:delText>
              </w:r>
            </w:del>
            <w:r w:rsidRPr="00110CAF">
              <w:rPr>
                <w:rFonts w:ascii="Calibri" w:hAnsi="Calibri"/>
                <w:b w:val="0"/>
                <w:i/>
                <w:sz w:val="22"/>
                <w:szCs w:val="22"/>
              </w:rPr>
              <w:t>activation of the relevant contingency plans</w:t>
            </w:r>
            <w:commentRangeEnd w:id="3822"/>
            <w:r w:rsidR="00D70668">
              <w:rPr>
                <w:rStyle w:val="CommentReference"/>
                <w:rFonts w:asciiTheme="minorHAnsi" w:eastAsiaTheme="minorHAnsi" w:hAnsiTheme="minorHAnsi"/>
                <w:b w:val="0"/>
              </w:rPr>
              <w:commentReference w:id="3822"/>
            </w:r>
          </w:p>
        </w:tc>
        <w:tc>
          <w:tcPr>
            <w:tcW w:w="2835" w:type="dxa"/>
          </w:tcPr>
          <w:p w14:paraId="008D30B1" w14:textId="77777777" w:rsidR="00110CAF" w:rsidRPr="00110CAF" w:rsidRDefault="00110CAF" w:rsidP="006039FF">
            <w:pPr>
              <w:pStyle w:val="Tablelevel1"/>
              <w:jc w:val="center"/>
              <w:rPr>
                <w:rFonts w:ascii="Calibri" w:hAnsi="Calibri"/>
                <w:szCs w:val="22"/>
                <w:lang w:eastAsia="en-GB"/>
              </w:rPr>
            </w:pPr>
          </w:p>
        </w:tc>
        <w:tc>
          <w:tcPr>
            <w:tcW w:w="2835" w:type="dxa"/>
          </w:tcPr>
          <w:p w14:paraId="4391A6C8" w14:textId="77777777" w:rsidR="00110CAF" w:rsidRPr="00110CAF" w:rsidRDefault="00110CAF" w:rsidP="006039FF">
            <w:pPr>
              <w:pStyle w:val="Tablelevel1"/>
              <w:jc w:val="center"/>
              <w:rPr>
                <w:rFonts w:ascii="Calibri" w:hAnsi="Calibri"/>
                <w:szCs w:val="22"/>
                <w:lang w:eastAsia="en-GB"/>
              </w:rPr>
            </w:pPr>
          </w:p>
        </w:tc>
      </w:tr>
      <w:tr w:rsidR="00110CAF" w:rsidRPr="00110CAF" w14:paraId="777A40B7" w14:textId="77777777" w:rsidTr="00D32A0B">
        <w:tblPrEx>
          <w:tblLook w:val="01E0" w:firstRow="1" w:lastRow="1" w:firstColumn="1" w:lastColumn="1" w:noHBand="0" w:noVBand="0"/>
        </w:tblPrEx>
        <w:trPr>
          <w:cantSplit/>
          <w:trHeight w:val="4937"/>
          <w:jc w:val="center"/>
        </w:trPr>
        <w:tc>
          <w:tcPr>
            <w:tcW w:w="8755" w:type="dxa"/>
          </w:tcPr>
          <w:p w14:paraId="410344F5" w14:textId="77777777" w:rsidR="00110CAF" w:rsidRPr="00110CAF" w:rsidRDefault="00110CAF" w:rsidP="006039FF">
            <w:pPr>
              <w:pStyle w:val="Tablelevel1bold"/>
              <w:rPr>
                <w:rFonts w:ascii="Calibri" w:hAnsi="Calibri"/>
                <w:b w:val="0"/>
                <w:sz w:val="22"/>
                <w:szCs w:val="22"/>
              </w:rPr>
            </w:pPr>
            <w:bookmarkStart w:id="3824" w:name="_Toc446917736"/>
            <w:bookmarkStart w:id="3825" w:name="_Toc111617543"/>
            <w:r w:rsidRPr="00110CAF">
              <w:rPr>
                <w:rFonts w:ascii="Calibri" w:hAnsi="Calibri"/>
                <w:b w:val="0"/>
                <w:sz w:val="22"/>
                <w:szCs w:val="22"/>
              </w:rPr>
              <w:t>Prioritise incident:</w:t>
            </w:r>
          </w:p>
          <w:p w14:paraId="357948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Data collection</w:t>
            </w:r>
          </w:p>
          <w:p w14:paraId="08E29DAE"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Evaluation</w:t>
            </w:r>
            <w:bookmarkEnd w:id="3824"/>
            <w:bookmarkEnd w:id="3825"/>
          </w:p>
          <w:p w14:paraId="78C7C0F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xml:space="preserve">- Classification </w:t>
            </w:r>
            <w:commentRangeStart w:id="3826"/>
            <w:r w:rsidRPr="00110CAF">
              <w:rPr>
                <w:rFonts w:ascii="Calibri" w:hAnsi="Calibri"/>
                <w:sz w:val="22"/>
                <w:szCs w:val="22"/>
              </w:rPr>
              <w:t>of incident</w:t>
            </w:r>
            <w:commentRangeEnd w:id="3826"/>
            <w:r w:rsidR="00B440A4">
              <w:rPr>
                <w:rStyle w:val="CommentReference"/>
                <w:rFonts w:asciiTheme="minorHAnsi" w:eastAsiaTheme="minorHAnsi" w:hAnsiTheme="minorHAnsi"/>
              </w:rPr>
              <w:commentReference w:id="3826"/>
            </w:r>
          </w:p>
          <w:p w14:paraId="2243FDF6" w14:textId="77777777" w:rsidR="00110CAF" w:rsidRPr="00110CAF" w:rsidRDefault="00110CAF" w:rsidP="006039FF">
            <w:pPr>
              <w:pStyle w:val="Tablelevel1bold"/>
              <w:rPr>
                <w:rFonts w:ascii="Calibri" w:hAnsi="Calibri"/>
                <w:b w:val="0"/>
                <w:sz w:val="22"/>
                <w:szCs w:val="22"/>
              </w:rPr>
            </w:pPr>
            <w:r w:rsidRPr="00110CAF">
              <w:rPr>
                <w:rFonts w:ascii="Calibri" w:hAnsi="Calibri"/>
                <w:b w:val="0"/>
                <w:sz w:val="22"/>
                <w:szCs w:val="22"/>
              </w:rPr>
              <w:t>Response planning and action:</w:t>
            </w:r>
          </w:p>
          <w:p w14:paraId="25727BA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Commence alerting procedures</w:t>
            </w:r>
          </w:p>
          <w:p w14:paraId="33FE220A"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Maintaining safe and efficient flow of traffic</w:t>
            </w:r>
          </w:p>
          <w:p w14:paraId="376C9CD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Co-ordination with, and support to, allied services</w:t>
            </w:r>
          </w:p>
          <w:p w14:paraId="5CC9E1A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Updating of situation reports</w:t>
            </w:r>
          </w:p>
          <w:p w14:paraId="47E3E0E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Navigational warnings (if required)</w:t>
            </w:r>
          </w:p>
          <w:p w14:paraId="797B7602" w14:textId="32378954" w:rsidR="006F15B6" w:rsidRPr="004D0655" w:rsidRDefault="006F15B6" w:rsidP="006039FF">
            <w:pPr>
              <w:pStyle w:val="Tablelevel1"/>
              <w:rPr>
                <w:ins w:id="3827" w:author="Jillian Carson-Jackson" w:date="2021-06-30T21:05:00Z"/>
                <w:rFonts w:ascii="Calibri" w:hAnsi="Calibri"/>
                <w:iCs/>
                <w:szCs w:val="22"/>
                <w:lang w:eastAsia="en-GB"/>
              </w:rPr>
            </w:pPr>
            <w:ins w:id="3828" w:author="Jillian Carson-Jackson" w:date="2021-06-30T21:05:00Z">
              <w:r w:rsidRPr="004D0655">
                <w:rPr>
                  <w:rFonts w:ascii="Calibri" w:hAnsi="Calibri"/>
                  <w:iCs/>
                  <w:szCs w:val="22"/>
                </w:rPr>
                <w:t xml:space="preserve">Describe the preparation and </w:t>
              </w:r>
              <w:r w:rsidRPr="004D0655">
                <w:rPr>
                  <w:rFonts w:ascii="Calibri" w:hAnsi="Calibri"/>
                  <w:iCs/>
                  <w:szCs w:val="22"/>
                  <w:highlight w:val="yellow"/>
                </w:rPr>
                <w:t>implementation of contingency plans</w:t>
              </w:r>
            </w:ins>
          </w:p>
          <w:p w14:paraId="0C37A7BB" w14:textId="7E5E6256" w:rsidR="00110CAF" w:rsidRPr="00476A58" w:rsidRDefault="00110CAF" w:rsidP="006039FF">
            <w:pPr>
              <w:pStyle w:val="Tablelevel1"/>
              <w:rPr>
                <w:rFonts w:ascii="Calibri" w:hAnsi="Calibri"/>
                <w:i/>
                <w:iCs/>
                <w:szCs w:val="22"/>
                <w:lang w:eastAsia="en-GB"/>
              </w:rPr>
            </w:pPr>
            <w:del w:id="3829" w:author="Jillian Carson-Jackson" w:date="2021-06-30T21:22:00Z">
              <w:r w:rsidRPr="00476A58" w:rsidDel="00F65F03">
                <w:rPr>
                  <w:rFonts w:ascii="Calibri" w:hAnsi="Calibri"/>
                  <w:i/>
                  <w:iCs/>
                  <w:szCs w:val="22"/>
                  <w:lang w:eastAsia="en-GB"/>
                </w:rPr>
                <w:delText>May include but not be limited to:</w:delText>
              </w:r>
            </w:del>
            <w:ins w:id="3830" w:author="Jillian Carson-Jackson" w:date="2021-06-30T21:22:00Z">
              <w:r w:rsidR="00F65F03">
                <w:rPr>
                  <w:rFonts w:ascii="Calibri" w:hAnsi="Calibri"/>
                  <w:i/>
                  <w:iCs/>
                  <w:szCs w:val="22"/>
                  <w:lang w:eastAsia="en-GB"/>
                </w:rPr>
                <w:t xml:space="preserve">Use of standard operating procedures to </w:t>
              </w:r>
            </w:ins>
            <w:ins w:id="3831" w:author="Jillian Carson-Jackson" w:date="2021-06-30T21:23:00Z">
              <w:r w:rsidR="00F65F03">
                <w:rPr>
                  <w:rFonts w:ascii="Calibri" w:hAnsi="Calibri"/>
                  <w:i/>
                  <w:iCs/>
                  <w:szCs w:val="22"/>
                  <w:lang w:eastAsia="en-GB"/>
                </w:rPr>
                <w:t xml:space="preserve">respond to emergency situations such as: </w:t>
              </w:r>
            </w:ins>
          </w:p>
          <w:p w14:paraId="4E2A720C" w14:textId="576A00F7" w:rsidR="00110CAF" w:rsidRDefault="00110CAF" w:rsidP="006039FF">
            <w:pPr>
              <w:pStyle w:val="Tablelevel2"/>
              <w:rPr>
                <w:ins w:id="3832" w:author="Jillian Carson-Jackson" w:date="2021-06-30T21:31:00Z"/>
                <w:rFonts w:ascii="Calibri" w:hAnsi="Calibri"/>
                <w:i/>
                <w:iCs/>
                <w:sz w:val="22"/>
                <w:szCs w:val="22"/>
              </w:rPr>
            </w:pPr>
            <w:r w:rsidRPr="00476A58">
              <w:rPr>
                <w:rFonts w:ascii="Calibri" w:hAnsi="Calibri"/>
                <w:i/>
                <w:iCs/>
                <w:sz w:val="22"/>
                <w:szCs w:val="22"/>
              </w:rPr>
              <w:t>- Collisions</w:t>
            </w:r>
          </w:p>
          <w:p w14:paraId="18B3D781" w14:textId="03AD067C" w:rsidR="0087271C" w:rsidRPr="00476A58" w:rsidRDefault="0087271C" w:rsidP="006039FF">
            <w:pPr>
              <w:pStyle w:val="Tablelevel2"/>
              <w:rPr>
                <w:rFonts w:ascii="Calibri" w:hAnsi="Calibri"/>
                <w:i/>
                <w:iCs/>
                <w:sz w:val="22"/>
                <w:szCs w:val="22"/>
              </w:rPr>
            </w:pPr>
            <w:ins w:id="3833" w:author="Jillian Carson-Jackson" w:date="2021-06-30T21:31:00Z">
              <w:r>
                <w:rPr>
                  <w:rFonts w:ascii="Calibri" w:hAnsi="Calibri"/>
                  <w:i/>
                  <w:iCs/>
                  <w:sz w:val="22"/>
                  <w:szCs w:val="22"/>
                </w:rPr>
                <w:t>- Allisions</w:t>
              </w:r>
            </w:ins>
          </w:p>
          <w:p w14:paraId="4D660A47" w14:textId="77777777" w:rsidR="00110CAF" w:rsidRPr="00476A58" w:rsidRDefault="00110CAF" w:rsidP="006039FF">
            <w:pPr>
              <w:pStyle w:val="Tablelevel2"/>
              <w:rPr>
                <w:rFonts w:ascii="Calibri" w:hAnsi="Calibri"/>
                <w:i/>
                <w:iCs/>
                <w:sz w:val="22"/>
                <w:szCs w:val="22"/>
              </w:rPr>
            </w:pPr>
            <w:r w:rsidRPr="00476A58">
              <w:rPr>
                <w:rFonts w:ascii="Calibri" w:hAnsi="Calibri"/>
                <w:i/>
                <w:iCs/>
                <w:sz w:val="22"/>
                <w:szCs w:val="22"/>
              </w:rPr>
              <w:t>- Groundings</w:t>
            </w:r>
          </w:p>
          <w:p w14:paraId="5EA5306A" w14:textId="77777777" w:rsidR="00110CAF" w:rsidRPr="00476A58" w:rsidRDefault="00110CAF" w:rsidP="006039FF">
            <w:pPr>
              <w:pStyle w:val="Tablelevel2"/>
              <w:rPr>
                <w:rFonts w:ascii="Calibri" w:hAnsi="Calibri"/>
                <w:i/>
                <w:iCs/>
                <w:sz w:val="22"/>
                <w:szCs w:val="22"/>
              </w:rPr>
            </w:pPr>
            <w:r w:rsidRPr="00476A58">
              <w:rPr>
                <w:rFonts w:ascii="Calibri" w:hAnsi="Calibri"/>
                <w:i/>
                <w:iCs/>
                <w:sz w:val="22"/>
                <w:szCs w:val="22"/>
              </w:rPr>
              <w:t>- Marine Pollution</w:t>
            </w:r>
          </w:p>
          <w:p w14:paraId="023F3E8F" w14:textId="77777777" w:rsidR="00110CAF" w:rsidRPr="00476A58" w:rsidRDefault="00110CAF" w:rsidP="006039FF">
            <w:pPr>
              <w:pStyle w:val="Tablelevel2"/>
              <w:rPr>
                <w:rFonts w:ascii="Calibri" w:hAnsi="Calibri"/>
                <w:i/>
                <w:iCs/>
                <w:sz w:val="22"/>
                <w:szCs w:val="22"/>
              </w:rPr>
            </w:pPr>
            <w:r w:rsidRPr="00476A58">
              <w:rPr>
                <w:rFonts w:ascii="Calibri" w:hAnsi="Calibri"/>
                <w:i/>
                <w:iCs/>
                <w:sz w:val="22"/>
                <w:szCs w:val="22"/>
              </w:rPr>
              <w:t>- Fire</w:t>
            </w:r>
          </w:p>
          <w:p w14:paraId="4F4FA494" w14:textId="77777777" w:rsidR="00110CAF" w:rsidRPr="00476A58" w:rsidRDefault="00110CAF" w:rsidP="006039FF">
            <w:pPr>
              <w:pStyle w:val="Tablelevel2"/>
              <w:rPr>
                <w:rFonts w:ascii="Calibri" w:hAnsi="Calibri"/>
                <w:i/>
                <w:iCs/>
                <w:sz w:val="22"/>
                <w:szCs w:val="22"/>
              </w:rPr>
            </w:pPr>
            <w:r w:rsidRPr="00476A58">
              <w:rPr>
                <w:rFonts w:ascii="Calibri" w:hAnsi="Calibri"/>
                <w:i/>
                <w:iCs/>
                <w:sz w:val="22"/>
                <w:szCs w:val="22"/>
              </w:rPr>
              <w:t>- Hazardous cargoes</w:t>
            </w:r>
          </w:p>
          <w:p w14:paraId="3D699730" w14:textId="38E27860" w:rsidR="00110CAF" w:rsidRDefault="00110CAF" w:rsidP="006039FF">
            <w:pPr>
              <w:pStyle w:val="Tablelevel2"/>
              <w:rPr>
                <w:ins w:id="3834" w:author="Jillian Carson-Jackson" w:date="2021-06-30T21:23:00Z"/>
                <w:rFonts w:ascii="Calibri" w:hAnsi="Calibri"/>
                <w:i/>
                <w:iCs/>
                <w:sz w:val="22"/>
                <w:szCs w:val="22"/>
              </w:rPr>
            </w:pPr>
            <w:r w:rsidRPr="00476A58">
              <w:rPr>
                <w:rFonts w:ascii="Calibri" w:hAnsi="Calibri"/>
                <w:i/>
                <w:iCs/>
                <w:sz w:val="22"/>
                <w:szCs w:val="22"/>
              </w:rPr>
              <w:t>- SAR incidents</w:t>
            </w:r>
          </w:p>
          <w:p w14:paraId="6330C940" w14:textId="33D5024C" w:rsidR="00202D80" w:rsidRPr="00476A58" w:rsidRDefault="00202D80" w:rsidP="006039FF">
            <w:pPr>
              <w:pStyle w:val="Tablelevel2"/>
              <w:rPr>
                <w:rFonts w:ascii="Calibri" w:hAnsi="Calibri"/>
                <w:i/>
                <w:iCs/>
                <w:sz w:val="22"/>
                <w:szCs w:val="22"/>
              </w:rPr>
            </w:pPr>
            <w:ins w:id="3835" w:author="Jillian Carson-Jackson" w:date="2021-06-30T21:23:00Z">
              <w:r>
                <w:rPr>
                  <w:rFonts w:ascii="Calibri" w:hAnsi="Calibri"/>
                  <w:i/>
                  <w:iCs/>
                  <w:sz w:val="22"/>
                  <w:szCs w:val="22"/>
                </w:rPr>
                <w:t>- Severe weather events</w:t>
              </w:r>
            </w:ins>
          </w:p>
          <w:p w14:paraId="16D9D99E" w14:textId="77777777" w:rsidR="00110CAF" w:rsidRPr="00110CAF" w:rsidRDefault="00110CAF" w:rsidP="006039FF">
            <w:pPr>
              <w:pStyle w:val="Tablelevel2"/>
              <w:rPr>
                <w:rFonts w:ascii="Calibri" w:hAnsi="Calibri"/>
                <w:sz w:val="22"/>
                <w:szCs w:val="22"/>
              </w:rPr>
            </w:pPr>
            <w:r w:rsidRPr="00476A58">
              <w:rPr>
                <w:rFonts w:ascii="Calibri" w:hAnsi="Calibri"/>
                <w:i/>
                <w:iCs/>
                <w:sz w:val="22"/>
                <w:szCs w:val="22"/>
              </w:rPr>
              <w:t>- Other special circumstances</w:t>
            </w:r>
          </w:p>
        </w:tc>
        <w:tc>
          <w:tcPr>
            <w:tcW w:w="2835" w:type="dxa"/>
          </w:tcPr>
          <w:p w14:paraId="3E7E395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R23, R28, R35, R37, R41, R53, R55, R58</w:t>
            </w:r>
          </w:p>
        </w:tc>
        <w:tc>
          <w:tcPr>
            <w:tcW w:w="2835" w:type="dxa"/>
          </w:tcPr>
          <w:p w14:paraId="0B69DE1A" w14:textId="77777777" w:rsidR="00110CAF" w:rsidRPr="00110CAF" w:rsidRDefault="00110CAF" w:rsidP="006039FF">
            <w:pPr>
              <w:pStyle w:val="Tablelevel1"/>
              <w:jc w:val="center"/>
              <w:rPr>
                <w:rFonts w:ascii="Calibri" w:hAnsi="Calibri"/>
                <w:szCs w:val="22"/>
                <w:lang w:eastAsia="en-GB"/>
              </w:rPr>
            </w:pPr>
          </w:p>
        </w:tc>
      </w:tr>
    </w:tbl>
    <w:p w14:paraId="2811B24E" w14:textId="77777777" w:rsidR="00110CAF" w:rsidRDefault="00110CAF" w:rsidP="00110CAF">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40546BA6" w14:textId="77777777" w:rsidTr="00D32A0B">
        <w:trPr>
          <w:tblHeader/>
          <w:jc w:val="center"/>
        </w:trPr>
        <w:tc>
          <w:tcPr>
            <w:tcW w:w="8755" w:type="dxa"/>
            <w:tcBorders>
              <w:bottom w:val="single" w:sz="12" w:space="0" w:color="auto"/>
            </w:tcBorders>
          </w:tcPr>
          <w:p w14:paraId="49F21DB2"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686A1AD1"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4993A602" w14:textId="77777777" w:rsidR="00110CAF" w:rsidRPr="00110CAF" w:rsidRDefault="00110CAF" w:rsidP="00110CAF">
            <w:pPr>
              <w:pStyle w:val="Tableheading"/>
            </w:pPr>
            <w:r w:rsidRPr="00110CAF">
              <w:t>Teaching Aid</w:t>
            </w:r>
          </w:p>
        </w:tc>
      </w:tr>
      <w:tr w:rsidR="00110CAF" w:rsidRPr="00110CAF" w14:paraId="7E09CA2A" w14:textId="77777777" w:rsidTr="00D32A0B">
        <w:trPr>
          <w:trHeight w:hRule="exact" w:val="523"/>
          <w:jc w:val="center"/>
        </w:trPr>
        <w:tc>
          <w:tcPr>
            <w:tcW w:w="8755" w:type="dxa"/>
            <w:vAlign w:val="center"/>
          </w:tcPr>
          <w:p w14:paraId="01B29FBE" w14:textId="77777777" w:rsidR="00110CAF" w:rsidRPr="00F65F03" w:rsidRDefault="00110CAF" w:rsidP="006039FF">
            <w:pPr>
              <w:pStyle w:val="Tablelevel1bold"/>
              <w:rPr>
                <w:rFonts w:ascii="Calibri" w:hAnsi="Calibri"/>
                <w:sz w:val="22"/>
                <w:szCs w:val="22"/>
              </w:rPr>
            </w:pPr>
            <w:r w:rsidRPr="00F65F03">
              <w:rPr>
                <w:rFonts w:ascii="Calibri" w:hAnsi="Calibri"/>
                <w:sz w:val="22"/>
                <w:szCs w:val="22"/>
              </w:rPr>
              <w:t>Record activities concerning emergencies</w:t>
            </w:r>
          </w:p>
        </w:tc>
        <w:tc>
          <w:tcPr>
            <w:tcW w:w="2835" w:type="dxa"/>
          </w:tcPr>
          <w:p w14:paraId="3CA6E6BC" w14:textId="77777777" w:rsidR="00110CAF" w:rsidRPr="00110CAF" w:rsidRDefault="00110CAF" w:rsidP="006039FF">
            <w:pPr>
              <w:pStyle w:val="Tablelevel1"/>
              <w:jc w:val="center"/>
              <w:rPr>
                <w:rFonts w:ascii="Calibri" w:hAnsi="Calibri"/>
                <w:szCs w:val="22"/>
                <w:lang w:eastAsia="en-GB"/>
              </w:rPr>
            </w:pPr>
          </w:p>
        </w:tc>
        <w:tc>
          <w:tcPr>
            <w:tcW w:w="2835" w:type="dxa"/>
          </w:tcPr>
          <w:p w14:paraId="69EE824E" w14:textId="77777777" w:rsidR="00110CAF" w:rsidRPr="00110CAF" w:rsidRDefault="00110CAF" w:rsidP="006039FF">
            <w:pPr>
              <w:pStyle w:val="Tablelevel1"/>
              <w:jc w:val="center"/>
              <w:rPr>
                <w:rFonts w:ascii="Calibri" w:hAnsi="Calibri"/>
                <w:szCs w:val="22"/>
                <w:lang w:eastAsia="en-GB"/>
              </w:rPr>
            </w:pPr>
          </w:p>
        </w:tc>
      </w:tr>
      <w:tr w:rsidR="00110CAF" w:rsidRPr="00110CAF" w14:paraId="372BB3BD" w14:textId="77777777" w:rsidTr="00D32A0B">
        <w:trPr>
          <w:trHeight w:hRule="exact" w:val="800"/>
          <w:jc w:val="center"/>
        </w:trPr>
        <w:tc>
          <w:tcPr>
            <w:tcW w:w="8755" w:type="dxa"/>
          </w:tcPr>
          <w:p w14:paraId="589DB9AC" w14:textId="651DD1E9" w:rsidR="00110CAF" w:rsidRPr="00F65F03" w:rsidRDefault="00110CAF" w:rsidP="006039FF">
            <w:pPr>
              <w:pStyle w:val="Tablelevel1bold"/>
              <w:rPr>
                <w:rFonts w:ascii="Calibri" w:hAnsi="Calibri"/>
                <w:b w:val="0"/>
                <w:i/>
                <w:sz w:val="22"/>
                <w:szCs w:val="22"/>
                <w:u w:val="single"/>
              </w:rPr>
            </w:pPr>
            <w:bookmarkStart w:id="3836" w:name="_Toc446917742"/>
            <w:bookmarkStart w:id="3837" w:name="_Toc111617549"/>
            <w:r w:rsidRPr="00F65F03">
              <w:rPr>
                <w:rFonts w:ascii="Calibri" w:hAnsi="Calibri"/>
                <w:b w:val="0"/>
                <w:i/>
                <w:sz w:val="22"/>
                <w:szCs w:val="22"/>
              </w:rPr>
              <w:t xml:space="preserve">Describe objectives and procedures for recording activities during emergency situations, including methods, the information </w:t>
            </w:r>
            <w:r w:rsidR="00722185" w:rsidRPr="00F65F03">
              <w:rPr>
                <w:rFonts w:ascii="Calibri" w:hAnsi="Calibri"/>
                <w:b w:val="0"/>
                <w:i/>
                <w:sz w:val="22"/>
                <w:szCs w:val="22"/>
              </w:rPr>
              <w:t>recorded and</w:t>
            </w:r>
            <w:r w:rsidRPr="00F65F03">
              <w:rPr>
                <w:rFonts w:ascii="Calibri" w:hAnsi="Calibri"/>
                <w:b w:val="0"/>
                <w:i/>
                <w:sz w:val="22"/>
                <w:szCs w:val="22"/>
              </w:rPr>
              <w:t xml:space="preserve"> security</w:t>
            </w:r>
            <w:bookmarkEnd w:id="3836"/>
            <w:bookmarkEnd w:id="3837"/>
            <w:r w:rsidRPr="00F65F03">
              <w:rPr>
                <w:rFonts w:ascii="Calibri" w:hAnsi="Calibri"/>
                <w:b w:val="0"/>
                <w:i/>
                <w:sz w:val="22"/>
                <w:szCs w:val="22"/>
              </w:rPr>
              <w:t xml:space="preserve"> of information</w:t>
            </w:r>
          </w:p>
        </w:tc>
        <w:tc>
          <w:tcPr>
            <w:tcW w:w="2835" w:type="dxa"/>
          </w:tcPr>
          <w:p w14:paraId="35E8E49C" w14:textId="77777777" w:rsidR="00110CAF" w:rsidRPr="00110CAF" w:rsidRDefault="00110CAF" w:rsidP="006039FF">
            <w:pPr>
              <w:pStyle w:val="Tablelevel1"/>
              <w:jc w:val="center"/>
              <w:rPr>
                <w:rFonts w:ascii="Calibri" w:hAnsi="Calibri"/>
                <w:szCs w:val="22"/>
                <w:lang w:eastAsia="en-GB"/>
              </w:rPr>
            </w:pPr>
          </w:p>
        </w:tc>
        <w:tc>
          <w:tcPr>
            <w:tcW w:w="2835" w:type="dxa"/>
          </w:tcPr>
          <w:p w14:paraId="42970871" w14:textId="77777777" w:rsidR="00110CAF" w:rsidRPr="00110CAF" w:rsidRDefault="00110CAF" w:rsidP="006039FF">
            <w:pPr>
              <w:pStyle w:val="Tablelevel1"/>
              <w:jc w:val="center"/>
              <w:rPr>
                <w:rFonts w:ascii="Calibri" w:hAnsi="Calibri"/>
                <w:szCs w:val="22"/>
                <w:lang w:eastAsia="en-GB"/>
              </w:rPr>
            </w:pPr>
          </w:p>
        </w:tc>
      </w:tr>
      <w:tr w:rsidR="00110CAF" w:rsidRPr="00110CAF" w14:paraId="766FB72F" w14:textId="77777777" w:rsidTr="00D32A0B">
        <w:trPr>
          <w:jc w:val="center"/>
        </w:trPr>
        <w:tc>
          <w:tcPr>
            <w:tcW w:w="8755" w:type="dxa"/>
          </w:tcPr>
          <w:p w14:paraId="229B2796" w14:textId="77777777" w:rsidR="00110CAF" w:rsidRPr="00C23301" w:rsidRDefault="00110CAF" w:rsidP="006039FF">
            <w:pPr>
              <w:pStyle w:val="Tablelevel1bold"/>
              <w:rPr>
                <w:rFonts w:ascii="Calibri" w:hAnsi="Calibri"/>
                <w:b w:val="0"/>
                <w:sz w:val="22"/>
                <w:szCs w:val="22"/>
                <w:highlight w:val="yellow"/>
              </w:rPr>
            </w:pPr>
            <w:bookmarkStart w:id="3838" w:name="_Toc446917743"/>
            <w:bookmarkStart w:id="3839" w:name="_Toc111617550"/>
            <w:commentRangeStart w:id="3840"/>
            <w:r w:rsidRPr="00C23301">
              <w:rPr>
                <w:rFonts w:ascii="Calibri" w:hAnsi="Calibri"/>
                <w:b w:val="0"/>
                <w:sz w:val="22"/>
                <w:szCs w:val="22"/>
                <w:highlight w:val="yellow"/>
              </w:rPr>
              <w:t>Objective of recording activities during emergency situations</w:t>
            </w:r>
            <w:bookmarkEnd w:id="3838"/>
            <w:bookmarkEnd w:id="3839"/>
          </w:p>
          <w:p w14:paraId="354A7BBC" w14:textId="77777777" w:rsidR="00110CAF" w:rsidRPr="00C23301" w:rsidRDefault="00110CAF" w:rsidP="006039FF">
            <w:pPr>
              <w:pStyle w:val="Tablelevel2"/>
              <w:rPr>
                <w:rFonts w:ascii="Calibri" w:hAnsi="Calibri"/>
                <w:sz w:val="22"/>
                <w:szCs w:val="22"/>
                <w:highlight w:val="yellow"/>
              </w:rPr>
            </w:pPr>
            <w:bookmarkStart w:id="3841" w:name="_Toc446917744"/>
            <w:bookmarkStart w:id="3842" w:name="_Toc111617551"/>
            <w:r w:rsidRPr="00C23301">
              <w:rPr>
                <w:rFonts w:ascii="Calibri" w:hAnsi="Calibri"/>
                <w:sz w:val="22"/>
                <w:szCs w:val="22"/>
                <w:highlight w:val="yellow"/>
              </w:rPr>
              <w:t>Introduction to methods of recording activities during emergency situations</w:t>
            </w:r>
            <w:bookmarkEnd w:id="3841"/>
            <w:bookmarkEnd w:id="3842"/>
          </w:p>
          <w:p w14:paraId="0579B7C3" w14:textId="77777777" w:rsidR="00110CAF" w:rsidRPr="00C23301" w:rsidRDefault="00110CAF" w:rsidP="006039FF">
            <w:pPr>
              <w:pStyle w:val="Tablelevel2"/>
              <w:rPr>
                <w:rFonts w:ascii="Calibri" w:hAnsi="Calibri"/>
                <w:sz w:val="22"/>
                <w:szCs w:val="22"/>
                <w:highlight w:val="yellow"/>
              </w:rPr>
            </w:pPr>
            <w:bookmarkStart w:id="3843" w:name="_Toc446917745"/>
            <w:bookmarkStart w:id="3844" w:name="_Toc111617552"/>
            <w:r w:rsidRPr="00C23301">
              <w:rPr>
                <w:rFonts w:ascii="Calibri" w:hAnsi="Calibri"/>
                <w:sz w:val="22"/>
                <w:szCs w:val="22"/>
                <w:highlight w:val="yellow"/>
              </w:rPr>
              <w:t>Information which should be recorded</w:t>
            </w:r>
            <w:bookmarkEnd w:id="3843"/>
            <w:bookmarkEnd w:id="3844"/>
          </w:p>
          <w:p w14:paraId="298B6CDD" w14:textId="77777777" w:rsidR="00110CAF" w:rsidRPr="00C23301" w:rsidRDefault="00110CAF" w:rsidP="006039FF">
            <w:pPr>
              <w:pStyle w:val="Tablelevel2"/>
              <w:rPr>
                <w:rFonts w:ascii="Calibri" w:hAnsi="Calibri"/>
                <w:sz w:val="22"/>
                <w:szCs w:val="22"/>
                <w:highlight w:val="yellow"/>
              </w:rPr>
            </w:pPr>
            <w:bookmarkStart w:id="3845" w:name="_Toc446917746"/>
            <w:bookmarkStart w:id="3846" w:name="_Toc111617553"/>
            <w:r w:rsidRPr="00C23301">
              <w:rPr>
                <w:rFonts w:ascii="Calibri" w:hAnsi="Calibri"/>
                <w:sz w:val="22"/>
                <w:szCs w:val="22"/>
                <w:highlight w:val="yellow"/>
              </w:rPr>
              <w:t>Security of recorded information</w:t>
            </w:r>
            <w:bookmarkEnd w:id="3845"/>
            <w:bookmarkEnd w:id="3846"/>
            <w:commentRangeEnd w:id="3840"/>
            <w:r w:rsidR="00AA2ADE" w:rsidRPr="00C23301">
              <w:rPr>
                <w:rStyle w:val="CommentReference"/>
                <w:rFonts w:asciiTheme="minorHAnsi" w:eastAsiaTheme="minorHAnsi" w:hAnsiTheme="minorHAnsi"/>
                <w:highlight w:val="yellow"/>
              </w:rPr>
              <w:commentReference w:id="3840"/>
            </w:r>
          </w:p>
        </w:tc>
        <w:tc>
          <w:tcPr>
            <w:tcW w:w="2835" w:type="dxa"/>
          </w:tcPr>
          <w:p w14:paraId="64DC1687"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R17, R53, R55</w:t>
            </w:r>
          </w:p>
        </w:tc>
        <w:tc>
          <w:tcPr>
            <w:tcW w:w="2835" w:type="dxa"/>
          </w:tcPr>
          <w:p w14:paraId="6A591461" w14:textId="77777777" w:rsidR="00110CAF" w:rsidRPr="00110CAF" w:rsidRDefault="00110CAF" w:rsidP="006039FF">
            <w:pPr>
              <w:pStyle w:val="Tablelevel1"/>
              <w:jc w:val="center"/>
              <w:rPr>
                <w:rFonts w:ascii="Calibri" w:hAnsi="Calibri"/>
                <w:szCs w:val="22"/>
                <w:lang w:eastAsia="en-GB"/>
              </w:rPr>
            </w:pPr>
          </w:p>
        </w:tc>
      </w:tr>
      <w:tr w:rsidR="00110CAF" w:rsidRPr="00110CAF" w14:paraId="09900C41" w14:textId="77777777" w:rsidTr="00D32A0B">
        <w:trPr>
          <w:trHeight w:hRule="exact" w:val="489"/>
          <w:jc w:val="center"/>
        </w:trPr>
        <w:tc>
          <w:tcPr>
            <w:tcW w:w="8755" w:type="dxa"/>
            <w:vAlign w:val="center"/>
          </w:tcPr>
          <w:p w14:paraId="36D3802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tc>
        <w:tc>
          <w:tcPr>
            <w:tcW w:w="2835" w:type="dxa"/>
          </w:tcPr>
          <w:p w14:paraId="6AE76E24"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4B795A75" w14:textId="77777777" w:rsidR="00110CAF" w:rsidRPr="00110CAF" w:rsidRDefault="00110CAF" w:rsidP="006039FF">
            <w:pPr>
              <w:pStyle w:val="Tablelevel1"/>
              <w:jc w:val="center"/>
              <w:rPr>
                <w:rFonts w:ascii="Calibri" w:hAnsi="Calibri"/>
                <w:szCs w:val="22"/>
              </w:rPr>
            </w:pPr>
            <w:r w:rsidRPr="00110CAF">
              <w:rPr>
                <w:rFonts w:ascii="Calibri" w:hAnsi="Calibri"/>
                <w:szCs w:val="22"/>
              </w:rPr>
              <w:t>A14</w:t>
            </w:r>
          </w:p>
        </w:tc>
      </w:tr>
      <w:tr w:rsidR="00110CAF" w:rsidRPr="00110CAF" w14:paraId="124C5690" w14:textId="77777777" w:rsidTr="00D32A0B">
        <w:trPr>
          <w:trHeight w:hRule="exact" w:val="636"/>
          <w:jc w:val="center"/>
        </w:trPr>
        <w:tc>
          <w:tcPr>
            <w:tcW w:w="8755" w:type="dxa"/>
          </w:tcPr>
          <w:p w14:paraId="7632D39B" w14:textId="2FBC23FD"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Describe the actions required to ensure the protection of the VTS area and, as far as practicable, maintain a safe and efficient flow of traffic</w:t>
            </w:r>
            <w:ins w:id="3847" w:author="Jillian Carson-Jackson" w:date="2021-06-30T21:25:00Z">
              <w:r w:rsidR="00C46266">
                <w:rPr>
                  <w:rFonts w:ascii="Calibri" w:hAnsi="Calibri"/>
                  <w:b w:val="0"/>
                  <w:i/>
                  <w:sz w:val="22"/>
                  <w:szCs w:val="22"/>
                </w:rPr>
                <w:t>.</w:t>
              </w:r>
            </w:ins>
          </w:p>
        </w:tc>
        <w:tc>
          <w:tcPr>
            <w:tcW w:w="2835" w:type="dxa"/>
          </w:tcPr>
          <w:p w14:paraId="16ECD1C7" w14:textId="77777777" w:rsidR="00110CAF" w:rsidRPr="00110CAF" w:rsidRDefault="00110CAF" w:rsidP="006039FF">
            <w:pPr>
              <w:pStyle w:val="Tablelevel1"/>
              <w:jc w:val="center"/>
              <w:rPr>
                <w:rFonts w:ascii="Calibri" w:hAnsi="Calibri"/>
                <w:szCs w:val="22"/>
              </w:rPr>
            </w:pPr>
          </w:p>
        </w:tc>
        <w:tc>
          <w:tcPr>
            <w:tcW w:w="2835" w:type="dxa"/>
          </w:tcPr>
          <w:p w14:paraId="16388B7F" w14:textId="77777777" w:rsidR="00110CAF" w:rsidRPr="00110CAF" w:rsidRDefault="00110CAF" w:rsidP="006039FF">
            <w:pPr>
              <w:pStyle w:val="Tablelevel1"/>
              <w:jc w:val="center"/>
              <w:rPr>
                <w:rFonts w:ascii="Calibri" w:hAnsi="Calibri"/>
                <w:szCs w:val="22"/>
              </w:rPr>
            </w:pPr>
          </w:p>
        </w:tc>
      </w:tr>
      <w:tr w:rsidR="00110CAF" w:rsidRPr="00110CAF" w14:paraId="4590C576" w14:textId="77777777" w:rsidTr="00751F98">
        <w:trPr>
          <w:trHeight w:hRule="exact" w:val="1981"/>
          <w:jc w:val="center"/>
        </w:trPr>
        <w:tc>
          <w:tcPr>
            <w:tcW w:w="8755" w:type="dxa"/>
          </w:tcPr>
          <w:p w14:paraId="15A19A79" w14:textId="25E4F807" w:rsidR="00110CAF" w:rsidRPr="00110CAF" w:rsidRDefault="00110CAF" w:rsidP="006039FF">
            <w:pPr>
              <w:pStyle w:val="Tablelevel1bold"/>
              <w:rPr>
                <w:rFonts w:ascii="Calibri" w:hAnsi="Calibri"/>
                <w:b w:val="0"/>
                <w:sz w:val="22"/>
                <w:szCs w:val="22"/>
              </w:rPr>
            </w:pPr>
            <w:bookmarkStart w:id="3848" w:name="_Toc446917748"/>
            <w:bookmarkStart w:id="3849" w:name="_Toc111617555"/>
            <w:del w:id="3850" w:author="Jillian Carson-Jackson" w:date="2021-06-30T21:26:00Z">
              <w:r w:rsidRPr="00110CAF" w:rsidDel="00085D96">
                <w:rPr>
                  <w:rFonts w:ascii="Calibri" w:hAnsi="Calibri"/>
                  <w:b w:val="0"/>
                  <w:sz w:val="22"/>
                  <w:szCs w:val="22"/>
                </w:rPr>
                <w:delText>Maintaining traffic management and monitoring procedures</w:delText>
              </w:r>
            </w:del>
            <w:bookmarkEnd w:id="3848"/>
            <w:bookmarkEnd w:id="3849"/>
            <w:ins w:id="3851" w:author="Jillian Carson-Jackson" w:date="2021-06-30T21:26:00Z">
              <w:r w:rsidR="00085D96">
                <w:rPr>
                  <w:rFonts w:ascii="Calibri" w:hAnsi="Calibri"/>
                  <w:b w:val="0"/>
                  <w:sz w:val="22"/>
                  <w:szCs w:val="22"/>
                </w:rPr>
                <w:t>Monitoring and management of ship traffic</w:t>
              </w:r>
            </w:ins>
          </w:p>
          <w:p w14:paraId="73AFC45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Alternative routing arrangements</w:t>
            </w:r>
          </w:p>
          <w:p w14:paraId="390CE44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Diversionary procedures (traffic in immediate incident area)</w:t>
            </w:r>
          </w:p>
          <w:p w14:paraId="3E9F209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Anchorage areas</w:t>
            </w:r>
          </w:p>
          <w:p w14:paraId="79B1E05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of emergency speed restrictions</w:t>
            </w:r>
          </w:p>
          <w:p w14:paraId="37F7B51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Emergency alterations to VTS sailing/route plans and passage plans</w:t>
            </w:r>
          </w:p>
        </w:tc>
        <w:tc>
          <w:tcPr>
            <w:tcW w:w="2835" w:type="dxa"/>
          </w:tcPr>
          <w:p w14:paraId="34EAB3E2" w14:textId="77777777" w:rsidR="00110CAF" w:rsidRPr="00110CAF" w:rsidRDefault="00110CAF" w:rsidP="006039FF">
            <w:pPr>
              <w:pStyle w:val="Tablelevel1"/>
              <w:jc w:val="center"/>
              <w:rPr>
                <w:rFonts w:ascii="Calibri" w:hAnsi="Calibri"/>
                <w:szCs w:val="22"/>
              </w:rPr>
            </w:pPr>
          </w:p>
        </w:tc>
        <w:tc>
          <w:tcPr>
            <w:tcW w:w="2835" w:type="dxa"/>
          </w:tcPr>
          <w:p w14:paraId="2B03A2FE" w14:textId="77777777" w:rsidR="00110CAF" w:rsidRPr="00110CAF" w:rsidRDefault="00110CAF" w:rsidP="006039FF">
            <w:pPr>
              <w:pStyle w:val="Tablelevel1"/>
              <w:jc w:val="center"/>
              <w:rPr>
                <w:rFonts w:ascii="Calibri" w:hAnsi="Calibri"/>
                <w:szCs w:val="22"/>
              </w:rPr>
            </w:pPr>
          </w:p>
        </w:tc>
      </w:tr>
      <w:tr w:rsidR="00110CAF" w:rsidRPr="00110CAF" w14:paraId="6BDB3A2A" w14:textId="77777777" w:rsidTr="00D32A0B">
        <w:trPr>
          <w:trHeight w:hRule="exact" w:val="501"/>
          <w:jc w:val="center"/>
        </w:trPr>
        <w:tc>
          <w:tcPr>
            <w:tcW w:w="8755" w:type="dxa"/>
            <w:vAlign w:val="center"/>
          </w:tcPr>
          <w:p w14:paraId="5DF41BE1" w14:textId="402CA5CC" w:rsidR="00110CAF" w:rsidRPr="00110CAF" w:rsidRDefault="00110CAF" w:rsidP="006039FF">
            <w:pPr>
              <w:pStyle w:val="Tablelevel1bold"/>
              <w:rPr>
                <w:rFonts w:ascii="Calibri" w:hAnsi="Calibri"/>
                <w:sz w:val="22"/>
                <w:szCs w:val="22"/>
              </w:rPr>
            </w:pPr>
            <w:r w:rsidRPr="00110CAF">
              <w:rPr>
                <w:rFonts w:ascii="Calibri" w:hAnsi="Calibri"/>
                <w:sz w:val="22"/>
                <w:szCs w:val="22"/>
              </w:rPr>
              <w:t>Internal</w:t>
            </w:r>
            <w:del w:id="3852" w:author="Jillian Carson-Jackson" w:date="2021-06-30T21:26:00Z">
              <w:r w:rsidRPr="00110CAF" w:rsidDel="005A28C1">
                <w:rPr>
                  <w:rFonts w:ascii="Calibri" w:hAnsi="Calibri"/>
                  <w:sz w:val="22"/>
                  <w:szCs w:val="22"/>
                </w:rPr>
                <w:delText>/external</w:delText>
              </w:r>
            </w:del>
            <w:r w:rsidRPr="00110CAF">
              <w:rPr>
                <w:rFonts w:ascii="Calibri" w:hAnsi="Calibri"/>
                <w:sz w:val="22"/>
                <w:szCs w:val="22"/>
              </w:rPr>
              <w:t xml:space="preserve"> emergencies</w:t>
            </w:r>
          </w:p>
        </w:tc>
        <w:tc>
          <w:tcPr>
            <w:tcW w:w="2835" w:type="dxa"/>
          </w:tcPr>
          <w:p w14:paraId="78DE62AC"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067C5BD2" w14:textId="77777777" w:rsidR="00110CAF" w:rsidRPr="00110CAF" w:rsidRDefault="00110CAF" w:rsidP="006039FF">
            <w:pPr>
              <w:pStyle w:val="Tablelevel1"/>
              <w:jc w:val="center"/>
              <w:rPr>
                <w:rFonts w:ascii="Calibri" w:hAnsi="Calibri"/>
                <w:szCs w:val="22"/>
              </w:rPr>
            </w:pPr>
          </w:p>
        </w:tc>
      </w:tr>
      <w:tr w:rsidR="00110CAF" w:rsidRPr="00110CAF" w14:paraId="24FA3D8B" w14:textId="77777777" w:rsidTr="00D32A0B">
        <w:trPr>
          <w:trHeight w:hRule="exact" w:val="715"/>
          <w:jc w:val="center"/>
        </w:trPr>
        <w:tc>
          <w:tcPr>
            <w:tcW w:w="8755" w:type="dxa"/>
          </w:tcPr>
          <w:p w14:paraId="545343E9" w14:textId="14669F52" w:rsidR="00110CAF" w:rsidRPr="00110CAF" w:rsidRDefault="00110CAF" w:rsidP="006039FF">
            <w:pPr>
              <w:pStyle w:val="Tablelevel1bold"/>
              <w:rPr>
                <w:rFonts w:ascii="Calibri" w:hAnsi="Calibri"/>
                <w:b w:val="0"/>
                <w:i/>
                <w:sz w:val="22"/>
                <w:szCs w:val="22"/>
              </w:rPr>
            </w:pPr>
            <w:bookmarkStart w:id="3853" w:name="_Toc446917749"/>
            <w:bookmarkStart w:id="3854" w:name="_Toc111617556"/>
            <w:r w:rsidRPr="00110CAF">
              <w:rPr>
                <w:rFonts w:ascii="Calibri" w:hAnsi="Calibri"/>
                <w:b w:val="0"/>
                <w:i/>
                <w:sz w:val="22"/>
                <w:szCs w:val="22"/>
              </w:rPr>
              <w:t>Describe the procedures for dealing with internal</w:t>
            </w:r>
            <w:del w:id="3855" w:author="Jillian Carson-Jackson" w:date="2021-06-30T21:27:00Z">
              <w:r w:rsidRPr="00110CAF" w:rsidDel="005A28C1">
                <w:rPr>
                  <w:rFonts w:ascii="Calibri" w:hAnsi="Calibri"/>
                  <w:b w:val="0"/>
                  <w:i/>
                  <w:sz w:val="22"/>
                  <w:szCs w:val="22"/>
                </w:rPr>
                <w:delText>/external</w:delText>
              </w:r>
            </w:del>
            <w:r w:rsidRPr="00110CAF">
              <w:rPr>
                <w:rFonts w:ascii="Calibri" w:hAnsi="Calibri"/>
                <w:b w:val="0"/>
                <w:i/>
                <w:sz w:val="22"/>
                <w:szCs w:val="22"/>
              </w:rPr>
              <w:t xml:space="preserve"> emergencies</w:t>
            </w:r>
            <w:bookmarkEnd w:id="3853"/>
            <w:bookmarkEnd w:id="3854"/>
            <w:r w:rsidRPr="00110CAF">
              <w:rPr>
                <w:rFonts w:ascii="Calibri" w:hAnsi="Calibri"/>
                <w:b w:val="0"/>
                <w:i/>
                <w:sz w:val="22"/>
                <w:szCs w:val="22"/>
              </w:rPr>
              <w:t xml:space="preserve"> affecting normal operations of a VTS centre</w:t>
            </w:r>
          </w:p>
        </w:tc>
        <w:tc>
          <w:tcPr>
            <w:tcW w:w="2835" w:type="dxa"/>
          </w:tcPr>
          <w:p w14:paraId="196115CB" w14:textId="77777777" w:rsidR="00110CAF" w:rsidRPr="00110CAF" w:rsidRDefault="00110CAF" w:rsidP="006039FF">
            <w:pPr>
              <w:pStyle w:val="Tablelevel1"/>
              <w:jc w:val="center"/>
              <w:rPr>
                <w:rFonts w:ascii="Calibri" w:hAnsi="Calibri"/>
                <w:szCs w:val="22"/>
              </w:rPr>
            </w:pPr>
          </w:p>
        </w:tc>
        <w:tc>
          <w:tcPr>
            <w:tcW w:w="2835" w:type="dxa"/>
          </w:tcPr>
          <w:p w14:paraId="3C8DBF8C" w14:textId="77777777" w:rsidR="00110CAF" w:rsidRPr="00110CAF" w:rsidRDefault="00110CAF" w:rsidP="006039FF">
            <w:pPr>
              <w:pStyle w:val="Tablelevel1"/>
              <w:jc w:val="center"/>
              <w:rPr>
                <w:rFonts w:ascii="Calibri" w:hAnsi="Calibri"/>
                <w:szCs w:val="22"/>
              </w:rPr>
            </w:pPr>
          </w:p>
        </w:tc>
      </w:tr>
      <w:tr w:rsidR="00110CAF" w:rsidRPr="00110CAF" w14:paraId="44EFD83B" w14:textId="77777777" w:rsidTr="00D32A0B">
        <w:trPr>
          <w:trHeight w:val="1533"/>
          <w:jc w:val="center"/>
        </w:trPr>
        <w:tc>
          <w:tcPr>
            <w:tcW w:w="8755" w:type="dxa"/>
          </w:tcPr>
          <w:p w14:paraId="2F17D59D" w14:textId="7199FBD6" w:rsidR="00110CAF" w:rsidRPr="00110CAF" w:rsidDel="00F124DA" w:rsidRDefault="00110CAF" w:rsidP="006039FF">
            <w:pPr>
              <w:pStyle w:val="Tablelevel1bold"/>
              <w:rPr>
                <w:del w:id="3856" w:author="Jillian Carson-Jackson" w:date="2021-06-30T21:28:00Z"/>
                <w:rFonts w:ascii="Calibri" w:hAnsi="Calibri"/>
                <w:b w:val="0"/>
                <w:sz w:val="22"/>
                <w:szCs w:val="22"/>
              </w:rPr>
            </w:pPr>
            <w:bookmarkStart w:id="3857" w:name="_Toc446917750"/>
            <w:bookmarkStart w:id="3858" w:name="_Toc111617557"/>
            <w:del w:id="3859" w:author="Jillian Carson-Jackson" w:date="2021-06-30T21:28:00Z">
              <w:r w:rsidRPr="00110CAF" w:rsidDel="00F124DA">
                <w:rPr>
                  <w:rFonts w:ascii="Calibri" w:hAnsi="Calibri"/>
                  <w:b w:val="0"/>
                  <w:sz w:val="22"/>
                  <w:szCs w:val="22"/>
                </w:rPr>
                <w:delText>Procedures for individual emergencies</w:delText>
              </w:r>
              <w:bookmarkEnd w:id="3857"/>
              <w:bookmarkEnd w:id="3858"/>
            </w:del>
          </w:p>
          <w:p w14:paraId="406AB2E4" w14:textId="2EDD26EB" w:rsidR="00110CAF" w:rsidRDefault="00110CAF" w:rsidP="006039FF">
            <w:pPr>
              <w:pStyle w:val="Tablelevel2"/>
              <w:rPr>
                <w:ins w:id="3860" w:author="Jillian Carson-Jackson" w:date="2021-06-30T21:28:00Z"/>
                <w:rFonts w:ascii="Calibri" w:hAnsi="Calibri"/>
                <w:sz w:val="22"/>
                <w:szCs w:val="22"/>
              </w:rPr>
            </w:pPr>
            <w:r w:rsidRPr="00110CAF">
              <w:rPr>
                <w:rFonts w:ascii="Calibri" w:hAnsi="Calibri"/>
                <w:sz w:val="22"/>
                <w:szCs w:val="22"/>
              </w:rPr>
              <w:t>Checklists</w:t>
            </w:r>
          </w:p>
          <w:p w14:paraId="6F98EFC4" w14:textId="18139CE5" w:rsidR="00F124DA" w:rsidRPr="00F124DA" w:rsidRDefault="00F124DA" w:rsidP="00F124DA">
            <w:pPr>
              <w:pStyle w:val="Tablelevel2"/>
              <w:rPr>
                <w:ins w:id="3861" w:author="Jillian Carson-Jackson" w:date="2021-06-30T21:28:00Z"/>
                <w:rFonts w:ascii="Calibri" w:hAnsi="Calibri"/>
                <w:sz w:val="22"/>
                <w:szCs w:val="22"/>
              </w:rPr>
            </w:pPr>
            <w:ins w:id="3862" w:author="Jillian Carson-Jackson" w:date="2021-06-30T21:28:00Z">
              <w:r w:rsidRPr="00F124DA">
                <w:rPr>
                  <w:rFonts w:ascii="Calibri" w:hAnsi="Calibri"/>
                  <w:sz w:val="22"/>
                  <w:szCs w:val="22"/>
                </w:rPr>
                <w:t>Use of standing operating procedures to ensure continuity of operations in response to emergency situations, such as:</w:t>
              </w:r>
            </w:ins>
          </w:p>
          <w:p w14:paraId="59332C2F" w14:textId="77777777" w:rsidR="00F124DA" w:rsidRPr="00F124DA" w:rsidRDefault="00F124DA" w:rsidP="00597FE6">
            <w:pPr>
              <w:pStyle w:val="Tablelevel2"/>
              <w:numPr>
                <w:ilvl w:val="0"/>
                <w:numId w:val="62"/>
              </w:numPr>
              <w:rPr>
                <w:ins w:id="3863" w:author="Jillian Carson-Jackson" w:date="2021-06-30T21:28:00Z"/>
                <w:rFonts w:ascii="Calibri" w:hAnsi="Calibri"/>
                <w:sz w:val="22"/>
                <w:szCs w:val="22"/>
              </w:rPr>
            </w:pPr>
            <w:ins w:id="3864" w:author="Jillian Carson-Jackson" w:date="2021-06-30T21:28:00Z">
              <w:r w:rsidRPr="00F124DA">
                <w:rPr>
                  <w:rFonts w:ascii="Calibri" w:hAnsi="Calibri"/>
                  <w:sz w:val="22"/>
                  <w:szCs w:val="22"/>
                </w:rPr>
                <w:t>System Failure (eg communications, sensor equipment, decision support tools)</w:t>
              </w:r>
            </w:ins>
          </w:p>
          <w:p w14:paraId="1B32FC31" w14:textId="77777777" w:rsidR="00F124DA" w:rsidRPr="00F124DA" w:rsidRDefault="00F124DA" w:rsidP="00597FE6">
            <w:pPr>
              <w:pStyle w:val="Tablelevel2"/>
              <w:numPr>
                <w:ilvl w:val="0"/>
                <w:numId w:val="62"/>
              </w:numPr>
              <w:rPr>
                <w:ins w:id="3865" w:author="Jillian Carson-Jackson" w:date="2021-06-30T21:28:00Z"/>
                <w:rFonts w:ascii="Calibri" w:hAnsi="Calibri"/>
                <w:sz w:val="22"/>
                <w:szCs w:val="22"/>
              </w:rPr>
            </w:pPr>
            <w:ins w:id="3866" w:author="Jillian Carson-Jackson" w:date="2021-06-30T21:28:00Z">
              <w:r w:rsidRPr="00F124DA">
                <w:rPr>
                  <w:rFonts w:ascii="Calibri" w:hAnsi="Calibri"/>
                  <w:sz w:val="22"/>
                  <w:szCs w:val="22"/>
                </w:rPr>
                <w:t>Internal emergencies (eg fire, flood, security incidents)</w:t>
              </w:r>
            </w:ins>
          </w:p>
          <w:p w14:paraId="752AD10C" w14:textId="0E01939C" w:rsidR="00F124DA" w:rsidRPr="00110CAF" w:rsidRDefault="00F124DA" w:rsidP="00597FE6">
            <w:pPr>
              <w:pStyle w:val="Tablelevel2"/>
              <w:numPr>
                <w:ilvl w:val="0"/>
                <w:numId w:val="62"/>
              </w:numPr>
              <w:rPr>
                <w:rFonts w:ascii="Calibri" w:hAnsi="Calibri"/>
                <w:sz w:val="22"/>
                <w:szCs w:val="22"/>
              </w:rPr>
            </w:pPr>
            <w:ins w:id="3867" w:author="Jillian Carson-Jackson" w:date="2021-06-30T21:28:00Z">
              <w:r w:rsidRPr="00F124DA">
                <w:rPr>
                  <w:rFonts w:ascii="Calibri" w:hAnsi="Calibri"/>
                  <w:sz w:val="22"/>
                  <w:szCs w:val="22"/>
                </w:rPr>
                <w:t>Forced evacuation of VTS centre</w:t>
              </w:r>
            </w:ins>
          </w:p>
          <w:p w14:paraId="585D99E9" w14:textId="234C69D5" w:rsidR="00110CAF" w:rsidRPr="00110CAF" w:rsidRDefault="00110CAF" w:rsidP="006039FF">
            <w:pPr>
              <w:pStyle w:val="Tablelevel1bold"/>
              <w:rPr>
                <w:rFonts w:ascii="Calibri" w:hAnsi="Calibri"/>
                <w:b w:val="0"/>
                <w:sz w:val="22"/>
                <w:szCs w:val="22"/>
              </w:rPr>
            </w:pPr>
            <w:bookmarkStart w:id="3868" w:name="_Toc446917751"/>
            <w:bookmarkStart w:id="3869" w:name="_Toc111617558"/>
            <w:del w:id="3870" w:author="Jillian Carson-Jackson" w:date="2021-06-30T21:30:00Z">
              <w:r w:rsidRPr="00110CAF" w:rsidDel="00597FE6">
                <w:rPr>
                  <w:rFonts w:ascii="Calibri" w:hAnsi="Calibri"/>
                  <w:b w:val="0"/>
                  <w:sz w:val="22"/>
                  <w:szCs w:val="22"/>
                </w:rPr>
                <w:delText>Maintenance of</w:delText>
              </w:r>
            </w:del>
            <w:ins w:id="3871" w:author="Jillian Carson-Jackson" w:date="2021-06-30T21:30:00Z">
              <w:r w:rsidR="00597FE6">
                <w:rPr>
                  <w:rFonts w:ascii="Calibri" w:hAnsi="Calibri"/>
                  <w:b w:val="0"/>
                  <w:sz w:val="22"/>
                  <w:szCs w:val="22"/>
                </w:rPr>
                <w:t>Maintaining</w:t>
              </w:r>
            </w:ins>
            <w:r w:rsidRPr="00110CAF">
              <w:rPr>
                <w:rFonts w:ascii="Calibri" w:hAnsi="Calibri"/>
                <w:b w:val="0"/>
                <w:sz w:val="22"/>
                <w:szCs w:val="22"/>
              </w:rPr>
              <w:t xml:space="preserve"> VTS Operations</w:t>
            </w:r>
            <w:bookmarkEnd w:id="3868"/>
            <w:bookmarkEnd w:id="3869"/>
          </w:p>
          <w:p w14:paraId="19E66B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Communications</w:t>
            </w:r>
          </w:p>
          <w:p w14:paraId="37BB5C6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Traffic image</w:t>
            </w:r>
          </w:p>
        </w:tc>
        <w:tc>
          <w:tcPr>
            <w:tcW w:w="2835" w:type="dxa"/>
          </w:tcPr>
          <w:p w14:paraId="29D574C6" w14:textId="77777777" w:rsidR="00110CAF" w:rsidRPr="00110CAF" w:rsidRDefault="00110CAF" w:rsidP="006039FF">
            <w:pPr>
              <w:pStyle w:val="Tablelevel1"/>
              <w:jc w:val="center"/>
              <w:rPr>
                <w:rFonts w:ascii="Calibri" w:hAnsi="Calibri"/>
                <w:szCs w:val="22"/>
              </w:rPr>
            </w:pPr>
          </w:p>
        </w:tc>
        <w:tc>
          <w:tcPr>
            <w:tcW w:w="2835" w:type="dxa"/>
          </w:tcPr>
          <w:p w14:paraId="7CEDAC17" w14:textId="77777777" w:rsidR="00110CAF" w:rsidRPr="00110CAF" w:rsidRDefault="00110CAF" w:rsidP="006039FF">
            <w:pPr>
              <w:pStyle w:val="Tablelevel1"/>
              <w:jc w:val="center"/>
              <w:rPr>
                <w:rFonts w:ascii="Calibri" w:hAnsi="Calibri"/>
                <w:szCs w:val="22"/>
              </w:rPr>
            </w:pPr>
          </w:p>
        </w:tc>
      </w:tr>
      <w:tr w:rsidR="00B07D08" w:rsidRPr="00110CAF" w14:paraId="054982BC" w14:textId="77777777" w:rsidTr="007C007D">
        <w:trPr>
          <w:trHeight w:val="1533"/>
          <w:jc w:val="center"/>
          <w:ins w:id="3872" w:author="Jillian Carson-Jackson" w:date="2021-06-09T19:31:00Z"/>
        </w:trPr>
        <w:tc>
          <w:tcPr>
            <w:tcW w:w="8755" w:type="dxa"/>
          </w:tcPr>
          <w:p w14:paraId="411572AD" w14:textId="77777777" w:rsidR="00B07D08" w:rsidRDefault="00B07D08" w:rsidP="007C007D">
            <w:pPr>
              <w:pStyle w:val="Tablelevel1bold"/>
              <w:rPr>
                <w:ins w:id="3873" w:author="Jillian Carson-Jackson" w:date="2021-06-09T19:31:00Z"/>
                <w:rFonts w:ascii="Calibri" w:hAnsi="Calibri"/>
                <w:b w:val="0"/>
                <w:sz w:val="22"/>
                <w:szCs w:val="22"/>
              </w:rPr>
            </w:pPr>
            <w:commentRangeStart w:id="3874"/>
            <w:commentRangeStart w:id="3875"/>
            <w:ins w:id="3876" w:author="Jillian Carson-Jackson" w:date="2021-06-09T19:31:00Z">
              <w:r>
                <w:rPr>
                  <w:rFonts w:ascii="Calibri" w:hAnsi="Calibri"/>
                  <w:b w:val="0"/>
                  <w:sz w:val="22"/>
                  <w:szCs w:val="22"/>
                </w:rPr>
                <w:t xml:space="preserve">NEW topic suggested </w:t>
              </w:r>
              <w:commentRangeEnd w:id="3874"/>
              <w:r>
                <w:rPr>
                  <w:rStyle w:val="CommentReference"/>
                  <w:rFonts w:asciiTheme="minorHAnsi" w:eastAsiaTheme="minorHAnsi" w:hAnsiTheme="minorHAnsi"/>
                  <w:b w:val="0"/>
                </w:rPr>
                <w:commentReference w:id="3874"/>
              </w:r>
            </w:ins>
            <w:commentRangeEnd w:id="3875"/>
            <w:ins w:id="3877" w:author="Jillian Carson-Jackson" w:date="2021-06-30T21:36:00Z">
              <w:r w:rsidR="0098661F">
                <w:rPr>
                  <w:rStyle w:val="CommentReference"/>
                  <w:rFonts w:asciiTheme="minorHAnsi" w:eastAsiaTheme="minorHAnsi" w:hAnsiTheme="minorHAnsi"/>
                  <w:b w:val="0"/>
                </w:rPr>
                <w:commentReference w:id="3875"/>
              </w:r>
            </w:ins>
          </w:p>
          <w:p w14:paraId="6EDD3F12" w14:textId="77777777" w:rsidR="00B07D08" w:rsidRPr="00EA0074" w:rsidRDefault="00B07D08" w:rsidP="007C007D">
            <w:pPr>
              <w:pStyle w:val="Tablelevel1bold"/>
              <w:rPr>
                <w:ins w:id="3878" w:author="Jillian Carson-Jackson" w:date="2021-06-09T19:31:00Z"/>
                <w:rFonts w:ascii="Calibri" w:hAnsi="Calibri"/>
                <w:b w:val="0"/>
                <w:sz w:val="22"/>
                <w:szCs w:val="22"/>
              </w:rPr>
            </w:pPr>
          </w:p>
          <w:p w14:paraId="38C988C8" w14:textId="77777777" w:rsidR="00B07D08" w:rsidRPr="00EA0074" w:rsidRDefault="00B07D08" w:rsidP="007C007D">
            <w:pPr>
              <w:pStyle w:val="Tablelevel1bold"/>
              <w:rPr>
                <w:ins w:id="3879" w:author="Jillian Carson-Jackson" w:date="2021-06-09T19:31:00Z"/>
                <w:rFonts w:ascii="Calibri" w:hAnsi="Calibri"/>
                <w:b w:val="0"/>
                <w:sz w:val="22"/>
                <w:szCs w:val="22"/>
              </w:rPr>
            </w:pPr>
            <w:ins w:id="3880" w:author="Jillian Carson-Jackson" w:date="2021-06-09T19:31:00Z">
              <w:r w:rsidRPr="00EA0074">
                <w:rPr>
                  <w:rFonts w:ascii="Calibri" w:hAnsi="Calibri"/>
                  <w:b w:val="0"/>
                  <w:sz w:val="22"/>
                  <w:szCs w:val="22"/>
                </w:rPr>
                <w:t>REPORTING AND ANALYSING OF INCIDENTS AND NEAR ‐MISSES</w:t>
              </w:r>
              <w:r w:rsidRPr="00EA0074">
                <w:rPr>
                  <w:rFonts w:ascii="Calibri" w:hAnsi="Calibri"/>
                  <w:b w:val="0"/>
                  <w:sz w:val="22"/>
                  <w:szCs w:val="22"/>
                </w:rPr>
                <w:tab/>
              </w:r>
              <w:r w:rsidRPr="00EA0074">
                <w:rPr>
                  <w:rFonts w:ascii="Calibri" w:hAnsi="Calibri"/>
                  <w:b w:val="0"/>
                  <w:sz w:val="22"/>
                  <w:szCs w:val="22"/>
                </w:rPr>
                <w:tab/>
              </w:r>
              <w:r w:rsidRPr="00EA0074">
                <w:rPr>
                  <w:rFonts w:ascii="Calibri" w:hAnsi="Calibri"/>
                  <w:b w:val="0"/>
                  <w:sz w:val="22"/>
                  <w:szCs w:val="22"/>
                </w:rPr>
                <w:tab/>
              </w:r>
              <w:r w:rsidRPr="00EA0074">
                <w:rPr>
                  <w:rFonts w:ascii="Calibri" w:hAnsi="Calibri"/>
                  <w:b w:val="0"/>
                  <w:sz w:val="22"/>
                  <w:szCs w:val="22"/>
                </w:rPr>
                <w:tab/>
              </w:r>
            </w:ins>
          </w:p>
          <w:p w14:paraId="26912238" w14:textId="77777777" w:rsidR="00B07D08" w:rsidRPr="00EA0074" w:rsidRDefault="00B07D08" w:rsidP="007C007D">
            <w:pPr>
              <w:pStyle w:val="Tablelevel1bold"/>
              <w:rPr>
                <w:ins w:id="3881" w:author="Jillian Carson-Jackson" w:date="2021-06-09T19:31:00Z"/>
                <w:rFonts w:ascii="Calibri" w:hAnsi="Calibri"/>
                <w:b w:val="0"/>
                <w:i/>
                <w:sz w:val="22"/>
                <w:szCs w:val="22"/>
              </w:rPr>
            </w:pPr>
            <w:ins w:id="3882" w:author="Jillian Carson-Jackson" w:date="2021-06-09T19:31:00Z">
              <w:r w:rsidRPr="00EA0074">
                <w:rPr>
                  <w:rFonts w:ascii="Calibri" w:hAnsi="Calibri"/>
                  <w:b w:val="0"/>
                  <w:sz w:val="22"/>
                  <w:szCs w:val="22"/>
                </w:rPr>
                <w:tab/>
              </w:r>
              <w:r w:rsidRPr="00EA0074">
                <w:rPr>
                  <w:rFonts w:ascii="Calibri" w:hAnsi="Calibri"/>
                  <w:b w:val="0"/>
                  <w:i/>
                  <w:sz w:val="22"/>
                  <w:szCs w:val="22"/>
                </w:rPr>
                <w:t>Understand the importance of reporting and analysing of incidents and near‐misses</w:t>
              </w:r>
              <w:r w:rsidRPr="00EA0074">
                <w:rPr>
                  <w:rFonts w:ascii="Calibri" w:hAnsi="Calibri"/>
                  <w:b w:val="0"/>
                  <w:i/>
                  <w:sz w:val="22"/>
                  <w:szCs w:val="22"/>
                </w:rPr>
                <w:tab/>
              </w:r>
            </w:ins>
          </w:p>
          <w:p w14:paraId="28DA95B6" w14:textId="77777777" w:rsidR="00B07D08" w:rsidRDefault="00B07D08" w:rsidP="007C007D">
            <w:pPr>
              <w:pStyle w:val="Tablelevel1bold"/>
              <w:rPr>
                <w:ins w:id="3883" w:author="Jillian Carson-Jackson" w:date="2021-06-09T19:31:00Z"/>
                <w:rFonts w:ascii="Calibri" w:hAnsi="Calibri"/>
                <w:b w:val="0"/>
                <w:sz w:val="22"/>
                <w:szCs w:val="22"/>
              </w:rPr>
            </w:pPr>
          </w:p>
          <w:p w14:paraId="64AE3903" w14:textId="77777777" w:rsidR="00B07D08" w:rsidRPr="00EA0074" w:rsidRDefault="00B07D08" w:rsidP="007C007D">
            <w:pPr>
              <w:pStyle w:val="Tablelevel1bold"/>
              <w:rPr>
                <w:ins w:id="3884" w:author="Jillian Carson-Jackson" w:date="2021-06-09T19:31:00Z"/>
                <w:rFonts w:ascii="Calibri" w:hAnsi="Calibri"/>
                <w:b w:val="0"/>
                <w:sz w:val="22"/>
                <w:szCs w:val="22"/>
              </w:rPr>
            </w:pPr>
            <w:ins w:id="3885" w:author="Jillian Carson-Jackson" w:date="2021-06-09T19:31:00Z">
              <w:r w:rsidRPr="00EA0074">
                <w:rPr>
                  <w:rFonts w:ascii="Calibri" w:hAnsi="Calibri"/>
                  <w:b w:val="0"/>
                  <w:sz w:val="22"/>
                  <w:szCs w:val="22"/>
                </w:rPr>
                <w:t>Classification of casualty, incident, near‐miss</w:t>
              </w:r>
            </w:ins>
          </w:p>
          <w:p w14:paraId="0ACE1663" w14:textId="77777777" w:rsidR="00B07D08" w:rsidRPr="00050B46" w:rsidRDefault="00B07D08" w:rsidP="007C007D">
            <w:pPr>
              <w:pStyle w:val="Tablelevel1bold"/>
              <w:rPr>
                <w:ins w:id="3886" w:author="Jillian Carson-Jackson" w:date="2021-06-09T19:31:00Z"/>
                <w:rFonts w:ascii="Calibri" w:hAnsi="Calibri"/>
                <w:b w:val="0"/>
                <w:sz w:val="22"/>
                <w:szCs w:val="22"/>
                <w:highlight w:val="yellow"/>
              </w:rPr>
            </w:pPr>
            <w:ins w:id="3887" w:author="Jillian Carson-Jackson" w:date="2021-06-09T19:31:00Z">
              <w:r w:rsidRPr="00050B46">
                <w:rPr>
                  <w:rFonts w:ascii="Calibri" w:hAnsi="Calibri"/>
                  <w:b w:val="0"/>
                  <w:sz w:val="22"/>
                  <w:szCs w:val="22"/>
                  <w:highlight w:val="yellow"/>
                </w:rPr>
                <w:t>Is there any other subject elements that may be relevant?  perhaps these ones listed under communications at the moment</w:t>
              </w:r>
            </w:ins>
          </w:p>
          <w:p w14:paraId="1F3D95D4" w14:textId="77777777" w:rsidR="00B07D08" w:rsidRPr="00050B46" w:rsidRDefault="00B07D08" w:rsidP="007C007D">
            <w:pPr>
              <w:pStyle w:val="Tablelevel1bold"/>
              <w:ind w:left="1418"/>
              <w:rPr>
                <w:ins w:id="3888" w:author="Jillian Carson-Jackson" w:date="2021-06-09T19:31:00Z"/>
                <w:rFonts w:ascii="Calibri" w:hAnsi="Calibri"/>
                <w:b w:val="0"/>
                <w:sz w:val="22"/>
                <w:szCs w:val="22"/>
                <w:highlight w:val="yellow"/>
              </w:rPr>
            </w:pPr>
            <w:ins w:id="3889" w:author="Jillian Carson-Jackson" w:date="2021-06-09T19:31:00Z">
              <w:r w:rsidRPr="00050B46">
                <w:rPr>
                  <w:rFonts w:ascii="Calibri" w:hAnsi="Calibri"/>
                  <w:b w:val="0"/>
                  <w:sz w:val="22"/>
                  <w:szCs w:val="22"/>
                  <w:highlight w:val="yellow"/>
                </w:rPr>
                <w:t xml:space="preserve">Incident reporting and investigation </w:t>
              </w:r>
            </w:ins>
          </w:p>
          <w:p w14:paraId="18A9B2E5" w14:textId="77777777" w:rsidR="00B07D08" w:rsidRPr="00050B46" w:rsidRDefault="00B07D08" w:rsidP="007C007D">
            <w:pPr>
              <w:pStyle w:val="Tablelevel1bold"/>
              <w:ind w:left="2127"/>
              <w:rPr>
                <w:ins w:id="3890" w:author="Jillian Carson-Jackson" w:date="2021-06-09T19:31:00Z"/>
                <w:rFonts w:ascii="Calibri" w:hAnsi="Calibri"/>
                <w:b w:val="0"/>
                <w:sz w:val="22"/>
                <w:szCs w:val="22"/>
                <w:highlight w:val="yellow"/>
              </w:rPr>
            </w:pPr>
            <w:ins w:id="3891" w:author="Jillian Carson-Jackson" w:date="2021-06-09T19:31:00Z">
              <w:r w:rsidRPr="00050B46">
                <w:rPr>
                  <w:rFonts w:ascii="Calibri" w:hAnsi="Calibri"/>
                  <w:b w:val="0"/>
                  <w:sz w:val="22"/>
                  <w:szCs w:val="22"/>
                  <w:highlight w:val="yellow"/>
                </w:rPr>
                <w:t xml:space="preserve">Role of VTS </w:t>
              </w:r>
            </w:ins>
          </w:p>
          <w:p w14:paraId="4140BC9B" w14:textId="77777777" w:rsidR="00B07D08" w:rsidRPr="00110CAF" w:rsidRDefault="00B07D08" w:rsidP="007C007D">
            <w:pPr>
              <w:pStyle w:val="Tablelevel1bold"/>
              <w:ind w:left="2127"/>
              <w:rPr>
                <w:ins w:id="3892" w:author="Jillian Carson-Jackson" w:date="2021-06-09T19:31:00Z"/>
                <w:rFonts w:ascii="Calibri" w:hAnsi="Calibri"/>
                <w:b w:val="0"/>
                <w:sz w:val="22"/>
                <w:szCs w:val="22"/>
              </w:rPr>
            </w:pPr>
            <w:ins w:id="3893" w:author="Jillian Carson-Jackson" w:date="2021-06-09T19:31:00Z">
              <w:r w:rsidRPr="00050B46">
                <w:rPr>
                  <w:rFonts w:ascii="Calibri" w:hAnsi="Calibri"/>
                  <w:b w:val="0"/>
                  <w:sz w:val="22"/>
                  <w:szCs w:val="22"/>
                  <w:highlight w:val="yellow"/>
                </w:rPr>
                <w:t>Statement and report writing</w:t>
              </w:r>
            </w:ins>
          </w:p>
        </w:tc>
        <w:tc>
          <w:tcPr>
            <w:tcW w:w="2835" w:type="dxa"/>
          </w:tcPr>
          <w:p w14:paraId="6B904FBC" w14:textId="77777777" w:rsidR="00B07D08" w:rsidRPr="00110CAF" w:rsidRDefault="00B07D08" w:rsidP="007C007D">
            <w:pPr>
              <w:pStyle w:val="Tablelevel1"/>
              <w:jc w:val="center"/>
              <w:rPr>
                <w:ins w:id="3894" w:author="Jillian Carson-Jackson" w:date="2021-06-09T19:31:00Z"/>
                <w:rFonts w:ascii="Calibri" w:hAnsi="Calibri"/>
                <w:szCs w:val="22"/>
              </w:rPr>
            </w:pPr>
          </w:p>
        </w:tc>
        <w:tc>
          <w:tcPr>
            <w:tcW w:w="2835" w:type="dxa"/>
          </w:tcPr>
          <w:p w14:paraId="1A4FDFCD" w14:textId="77777777" w:rsidR="00B07D08" w:rsidRPr="00110CAF" w:rsidRDefault="00B07D08" w:rsidP="007C007D">
            <w:pPr>
              <w:pStyle w:val="Tablelevel1"/>
              <w:jc w:val="center"/>
              <w:rPr>
                <w:ins w:id="3895" w:author="Jillian Carson-Jackson" w:date="2021-06-09T19:31:00Z"/>
                <w:rFonts w:ascii="Calibri" w:hAnsi="Calibri"/>
                <w:szCs w:val="22"/>
              </w:rPr>
            </w:pPr>
          </w:p>
        </w:tc>
      </w:tr>
      <w:tr w:rsidR="00B07D08" w:rsidRPr="00110CAF" w14:paraId="5D26F371" w14:textId="77777777" w:rsidTr="00D32A0B">
        <w:trPr>
          <w:trHeight w:val="1533"/>
          <w:jc w:val="center"/>
          <w:ins w:id="3896" w:author="Jillian Carson-Jackson" w:date="2021-06-09T19:31:00Z"/>
        </w:trPr>
        <w:tc>
          <w:tcPr>
            <w:tcW w:w="8755" w:type="dxa"/>
          </w:tcPr>
          <w:p w14:paraId="230EB1C8" w14:textId="77777777" w:rsidR="00B07D08" w:rsidRPr="00110CAF" w:rsidRDefault="00B07D08" w:rsidP="006039FF">
            <w:pPr>
              <w:pStyle w:val="Tablelevel1bold"/>
              <w:rPr>
                <w:ins w:id="3897" w:author="Jillian Carson-Jackson" w:date="2021-06-09T19:31:00Z"/>
                <w:rFonts w:ascii="Calibri" w:hAnsi="Calibri"/>
                <w:b w:val="0"/>
                <w:sz w:val="22"/>
                <w:szCs w:val="22"/>
              </w:rPr>
            </w:pPr>
          </w:p>
        </w:tc>
        <w:tc>
          <w:tcPr>
            <w:tcW w:w="2835" w:type="dxa"/>
          </w:tcPr>
          <w:p w14:paraId="05C6F889" w14:textId="77777777" w:rsidR="00B07D08" w:rsidRPr="00110CAF" w:rsidRDefault="00B07D08" w:rsidP="006039FF">
            <w:pPr>
              <w:pStyle w:val="Tablelevel1"/>
              <w:jc w:val="center"/>
              <w:rPr>
                <w:ins w:id="3898" w:author="Jillian Carson-Jackson" w:date="2021-06-09T19:31:00Z"/>
                <w:rFonts w:ascii="Calibri" w:hAnsi="Calibri"/>
                <w:szCs w:val="22"/>
              </w:rPr>
            </w:pPr>
          </w:p>
        </w:tc>
        <w:tc>
          <w:tcPr>
            <w:tcW w:w="2835" w:type="dxa"/>
          </w:tcPr>
          <w:p w14:paraId="3D39600F" w14:textId="77777777" w:rsidR="00B07D08" w:rsidRPr="00110CAF" w:rsidRDefault="00B07D08" w:rsidP="006039FF">
            <w:pPr>
              <w:pStyle w:val="Tablelevel1"/>
              <w:jc w:val="center"/>
              <w:rPr>
                <w:ins w:id="3899" w:author="Jillian Carson-Jackson" w:date="2021-06-09T19:31:00Z"/>
                <w:rFonts w:ascii="Calibri" w:hAnsi="Calibri"/>
                <w:szCs w:val="22"/>
              </w:rPr>
            </w:pPr>
          </w:p>
        </w:tc>
      </w:tr>
    </w:tbl>
    <w:p w14:paraId="40471C3C" w14:textId="77777777" w:rsidR="00110CAF" w:rsidRPr="00C50983" w:rsidRDefault="00110CAF" w:rsidP="00110CAF">
      <w:pPr>
        <w:pStyle w:val="BodyText"/>
        <w:sectPr w:rsidR="00110CAF" w:rsidRPr="00C50983" w:rsidSect="008263B3">
          <w:headerReference w:type="default" r:id="rId44"/>
          <w:headerReference w:type="first" r:id="rId45"/>
          <w:pgSz w:w="16838" w:h="11906" w:orient="landscape"/>
          <w:pgMar w:top="1134" w:right="1134" w:bottom="1134" w:left="1134" w:header="567" w:footer="567" w:gutter="0"/>
          <w:cols w:space="708"/>
          <w:docGrid w:linePitch="360"/>
        </w:sectPr>
      </w:pPr>
    </w:p>
    <w:p w14:paraId="6174F33D" w14:textId="77777777" w:rsidR="0070239E" w:rsidRPr="00C50983" w:rsidRDefault="0070239E" w:rsidP="00575E73">
      <w:pPr>
        <w:pStyle w:val="Annex"/>
        <w:shd w:val="clear" w:color="auto" w:fill="D9D9D9" w:themeFill="background1" w:themeFillShade="D9"/>
      </w:pPr>
      <w:bookmarkStart w:id="3900" w:name="_Ref245119885"/>
      <w:bookmarkStart w:id="3901" w:name="_Toc6299064"/>
      <w:commentRangeStart w:id="3902"/>
      <w:r w:rsidRPr="00C50983">
        <w:t xml:space="preserve">VTS </w:t>
      </w:r>
      <w:r w:rsidRPr="0070239E">
        <w:t>Operator</w:t>
      </w:r>
      <w:r w:rsidRPr="00C50983">
        <w:t xml:space="preserve"> Competence chart</w:t>
      </w:r>
      <w:bookmarkEnd w:id="3900"/>
      <w:bookmarkEnd w:id="3901"/>
      <w:commentRangeEnd w:id="3902"/>
      <w:r w:rsidR="006E7930">
        <w:rPr>
          <w:rStyle w:val="CommentReference"/>
          <w:b w:val="0"/>
          <w:i w:val="0"/>
          <w:caps w:val="0"/>
          <w:color w:val="auto"/>
          <w:u w:val="none"/>
        </w:rPr>
        <w:commentReference w:id="3902"/>
      </w:r>
    </w:p>
    <w:tbl>
      <w:tblPr>
        <w:tblW w:w="979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1843"/>
        <w:gridCol w:w="2835"/>
        <w:gridCol w:w="2835"/>
        <w:gridCol w:w="2277"/>
      </w:tblGrid>
      <w:tr w:rsidR="0070239E" w:rsidRPr="0070239E" w14:paraId="36DAF632" w14:textId="77777777" w:rsidTr="004F0DA4">
        <w:trPr>
          <w:cantSplit/>
          <w:trHeight w:val="1119"/>
          <w:tblHeader/>
          <w:jc w:val="center"/>
        </w:trPr>
        <w:tc>
          <w:tcPr>
            <w:tcW w:w="1843" w:type="dxa"/>
            <w:tcBorders>
              <w:top w:val="single" w:sz="6" w:space="0" w:color="auto"/>
              <w:bottom w:val="single" w:sz="12" w:space="0" w:color="auto"/>
            </w:tcBorders>
            <w:vAlign w:val="center"/>
          </w:tcPr>
          <w:p w14:paraId="5EA45C73" w14:textId="77777777"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6" w:space="0" w:color="auto"/>
              <w:left w:val="nil"/>
              <w:bottom w:val="single" w:sz="12" w:space="0" w:color="auto"/>
            </w:tcBorders>
            <w:shd w:val="clear" w:color="auto" w:fill="FFFFFF"/>
          </w:tcPr>
          <w:p w14:paraId="627B9A31" w14:textId="77777777" w:rsidR="0070239E" w:rsidRPr="0070239E" w:rsidRDefault="0070239E" w:rsidP="00575E73">
            <w:pPr>
              <w:pStyle w:val="Tableheading"/>
              <w:shd w:val="clear" w:color="auto" w:fill="D9D9D9" w:themeFill="background1" w:themeFillShade="D9"/>
            </w:pPr>
            <w:r w:rsidRPr="0070239E">
              <w:t>Knowledge, understanding and proficiency</w:t>
            </w:r>
          </w:p>
        </w:tc>
        <w:tc>
          <w:tcPr>
            <w:tcW w:w="2835" w:type="dxa"/>
            <w:tcBorders>
              <w:top w:val="single" w:sz="6" w:space="0" w:color="auto"/>
              <w:bottom w:val="single" w:sz="12" w:space="0" w:color="auto"/>
            </w:tcBorders>
            <w:shd w:val="clear" w:color="auto" w:fill="FFFFFF"/>
          </w:tcPr>
          <w:p w14:paraId="3AD731A7" w14:textId="77777777" w:rsidR="0070239E" w:rsidRPr="0070239E" w:rsidRDefault="0070239E" w:rsidP="00575E73">
            <w:pPr>
              <w:pStyle w:val="Tableheading"/>
              <w:shd w:val="clear" w:color="auto" w:fill="D9D9D9" w:themeFill="background1" w:themeFillShade="D9"/>
            </w:pPr>
            <w:r w:rsidRPr="0070239E">
              <w:t>Methods for demonstrating competence</w:t>
            </w:r>
          </w:p>
        </w:tc>
        <w:tc>
          <w:tcPr>
            <w:tcW w:w="2277" w:type="dxa"/>
            <w:tcBorders>
              <w:top w:val="single" w:sz="6" w:space="0" w:color="auto"/>
              <w:bottom w:val="single" w:sz="12" w:space="0" w:color="auto"/>
            </w:tcBorders>
            <w:shd w:val="clear" w:color="auto" w:fill="FFFFFF"/>
          </w:tcPr>
          <w:p w14:paraId="6C98A410" w14:textId="77777777"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123E541C" w14:textId="77777777" w:rsidTr="008E02C3">
        <w:trPr>
          <w:cantSplit/>
          <w:trHeight w:val="4167"/>
          <w:jc w:val="center"/>
        </w:trPr>
        <w:tc>
          <w:tcPr>
            <w:tcW w:w="1843" w:type="dxa"/>
            <w:tcBorders>
              <w:top w:val="single" w:sz="12" w:space="0" w:color="auto"/>
              <w:bottom w:val="single" w:sz="6" w:space="0" w:color="auto"/>
            </w:tcBorders>
          </w:tcPr>
          <w:p w14:paraId="0923A3B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1</w:t>
            </w:r>
          </w:p>
          <w:p w14:paraId="374CB597"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sz w:val="22"/>
                <w:szCs w:val="22"/>
              </w:rPr>
              <w:t>Language</w:t>
            </w:r>
          </w:p>
        </w:tc>
        <w:tc>
          <w:tcPr>
            <w:tcW w:w="2835" w:type="dxa"/>
            <w:tcBorders>
              <w:top w:val="single" w:sz="12" w:space="0" w:color="auto"/>
              <w:left w:val="nil"/>
              <w:bottom w:val="single" w:sz="6" w:space="0" w:color="auto"/>
            </w:tcBorders>
            <w:shd w:val="clear" w:color="auto" w:fill="FFFFFF"/>
          </w:tcPr>
          <w:p w14:paraId="14DF435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English Language and language authorised by the Government</w:t>
            </w:r>
          </w:p>
          <w:p w14:paraId="54272025"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Adequate knowledge of the English language and the language authorised by the Government to enable the operator to use charts, nautical publications and regulations; to understand meteorological, waterway, port management and safety information and to communicate with other ships, shore facilities and agencies.</w:t>
            </w:r>
          </w:p>
          <w:p w14:paraId="7C09067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Ability to use and understand the IMO Standard Marine Communication Phrases</w:t>
            </w:r>
          </w:p>
        </w:tc>
        <w:tc>
          <w:tcPr>
            <w:tcW w:w="2835" w:type="dxa"/>
            <w:tcBorders>
              <w:top w:val="single" w:sz="12" w:space="0" w:color="auto"/>
              <w:bottom w:val="single" w:sz="6" w:space="0" w:color="auto"/>
            </w:tcBorders>
            <w:shd w:val="clear" w:color="auto" w:fill="FFFFFF"/>
          </w:tcPr>
          <w:p w14:paraId="014A6AC3"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Examination and assessment of evidence obtained from practical instruction.</w:t>
            </w:r>
          </w:p>
          <w:p w14:paraId="1EEE78C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Standard language assessment as used by the Government, see Annex 3 – Example of English language tests.</w:t>
            </w:r>
          </w:p>
        </w:tc>
        <w:tc>
          <w:tcPr>
            <w:tcW w:w="2277" w:type="dxa"/>
            <w:tcBorders>
              <w:top w:val="single" w:sz="12" w:space="0" w:color="auto"/>
              <w:bottom w:val="single" w:sz="6" w:space="0" w:color="auto"/>
            </w:tcBorders>
            <w:shd w:val="clear" w:color="auto" w:fill="FFFFFF"/>
          </w:tcPr>
          <w:p w14:paraId="3D9D58FE"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English language publications, regulations and messages relevant to the safety of the VTS area are correctly interpreted or drafted.</w:t>
            </w:r>
          </w:p>
          <w:p w14:paraId="586BEBAA"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and verbal reports regarding vessels and shore facilities relating to the VTS area are correctly interpreted or drafted.</w:t>
            </w:r>
          </w:p>
          <w:p w14:paraId="3F3CC3C1"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Communications by any means are clear and understood.</w:t>
            </w:r>
          </w:p>
          <w:p w14:paraId="192EABA4"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reports</w:t>
            </w:r>
          </w:p>
          <w:p w14:paraId="2E7B74F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Oral communication (articulation and enunciation)</w:t>
            </w:r>
          </w:p>
          <w:p w14:paraId="5142FF05"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Reading skills</w:t>
            </w:r>
          </w:p>
        </w:tc>
      </w:tr>
      <w:tr w:rsidR="0070239E" w:rsidRPr="0070239E" w14:paraId="220A76BA" w14:textId="77777777" w:rsidTr="00496F6D">
        <w:tblPrEx>
          <w:tblLook w:val="0000" w:firstRow="0" w:lastRow="0" w:firstColumn="0" w:lastColumn="0" w:noHBand="0" w:noVBand="0"/>
        </w:tblPrEx>
        <w:trPr>
          <w:cantSplit/>
          <w:trHeight w:val="390"/>
          <w:jc w:val="center"/>
        </w:trPr>
        <w:tc>
          <w:tcPr>
            <w:tcW w:w="1843" w:type="dxa"/>
            <w:tcBorders>
              <w:bottom w:val="nil"/>
            </w:tcBorders>
          </w:tcPr>
          <w:p w14:paraId="7C2D823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2</w:t>
            </w:r>
          </w:p>
          <w:p w14:paraId="78E9AC8E"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Traffic management</w:t>
            </w:r>
          </w:p>
        </w:tc>
        <w:tc>
          <w:tcPr>
            <w:tcW w:w="2835" w:type="dxa"/>
            <w:tcBorders>
              <w:left w:val="nil"/>
              <w:bottom w:val="single" w:sz="6" w:space="0" w:color="auto"/>
            </w:tcBorders>
            <w:shd w:val="clear" w:color="auto" w:fill="FFFFFF"/>
          </w:tcPr>
          <w:p w14:paraId="378DBA7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Regulatory requirements</w:t>
            </w:r>
          </w:p>
          <w:p w14:paraId="53387E2A"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relevant national and international regulations;</w:t>
            </w:r>
          </w:p>
          <w:p w14:paraId="394CFDE8"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implications of legal liabilities related to VTS functions;</w:t>
            </w:r>
          </w:p>
          <w:p w14:paraId="59B56F4B" w14:textId="77777777" w:rsidR="0070239E" w:rsidRPr="0070239E" w:rsidRDefault="0070239E" w:rsidP="00575E73">
            <w:pPr>
              <w:numPr>
                <w:ilvl w:val="0"/>
                <w:numId w:val="46"/>
              </w:numPr>
              <w:shd w:val="clear" w:color="auto" w:fill="D9D9D9" w:themeFill="background1" w:themeFillShade="D9"/>
              <w:spacing w:before="60" w:after="120"/>
              <w:rPr>
                <w:rFonts w:ascii="Calibri" w:hAnsi="Calibri"/>
                <w:sz w:val="22"/>
                <w:szCs w:val="22"/>
              </w:rPr>
            </w:pPr>
            <w:r w:rsidRPr="0070239E">
              <w:rPr>
                <w:rFonts w:ascii="Calibri" w:hAnsi="Calibri"/>
                <w:sz w:val="22"/>
                <w:szCs w:val="22"/>
              </w:rPr>
              <w:t>safety related ship certificates.</w:t>
            </w:r>
          </w:p>
        </w:tc>
        <w:tc>
          <w:tcPr>
            <w:tcW w:w="2835" w:type="dxa"/>
            <w:tcBorders>
              <w:bottom w:val="single" w:sz="6" w:space="0" w:color="auto"/>
            </w:tcBorders>
            <w:shd w:val="clear" w:color="auto" w:fill="FFFFFF"/>
          </w:tcPr>
          <w:p w14:paraId="207B6B1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on the job training</w:t>
            </w:r>
          </w:p>
        </w:tc>
        <w:tc>
          <w:tcPr>
            <w:tcW w:w="2277" w:type="dxa"/>
            <w:tcBorders>
              <w:bottom w:val="single" w:sz="6" w:space="0" w:color="auto"/>
            </w:tcBorders>
            <w:shd w:val="clear" w:color="auto" w:fill="FFFFFF"/>
          </w:tcPr>
          <w:p w14:paraId="39C6FDFC" w14:textId="440ACC75"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Legislative requirements relating to the VTS area </w:t>
            </w:r>
            <w:r w:rsidR="00722185" w:rsidRPr="0070239E">
              <w:rPr>
                <w:rFonts w:ascii="Calibri" w:hAnsi="Calibri"/>
                <w:sz w:val="22"/>
                <w:szCs w:val="22"/>
              </w:rPr>
              <w:t>and the</w:t>
            </w:r>
            <w:r w:rsidRPr="0070239E">
              <w:rPr>
                <w:rFonts w:ascii="Calibri" w:hAnsi="Calibri"/>
                <w:sz w:val="22"/>
                <w:szCs w:val="22"/>
              </w:rPr>
              <w:t xml:space="preserve"> protection of the marine environment are correctly identified</w:t>
            </w:r>
          </w:p>
        </w:tc>
      </w:tr>
      <w:tr w:rsidR="0070239E" w:rsidRPr="0070239E" w14:paraId="7F5546E8" w14:textId="77777777" w:rsidTr="00496F6D">
        <w:tblPrEx>
          <w:tblLook w:val="0000" w:firstRow="0" w:lastRow="0" w:firstColumn="0" w:lastColumn="0" w:noHBand="0" w:noVBand="0"/>
        </w:tblPrEx>
        <w:trPr>
          <w:cantSplit/>
          <w:trHeight w:val="955"/>
          <w:jc w:val="center"/>
        </w:trPr>
        <w:tc>
          <w:tcPr>
            <w:tcW w:w="1843" w:type="dxa"/>
            <w:tcBorders>
              <w:top w:val="nil"/>
              <w:bottom w:val="single" w:sz="6" w:space="0" w:color="auto"/>
            </w:tcBorders>
          </w:tcPr>
          <w:p w14:paraId="067990AB"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00AFB476"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VTS environment</w:t>
            </w:r>
          </w:p>
          <w:p w14:paraId="6FAAB927"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traffic patterns;</w:t>
            </w:r>
          </w:p>
          <w:p w14:paraId="038E0668"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VTS area.</w:t>
            </w:r>
          </w:p>
        </w:tc>
        <w:tc>
          <w:tcPr>
            <w:tcW w:w="2835" w:type="dxa"/>
            <w:tcBorders>
              <w:top w:val="single" w:sz="6" w:space="0" w:color="auto"/>
              <w:bottom w:val="single" w:sz="6" w:space="0" w:color="auto"/>
            </w:tcBorders>
            <w:shd w:val="clear" w:color="auto" w:fill="FFFFFF"/>
          </w:tcPr>
          <w:p w14:paraId="7A987EBF" w14:textId="77777777" w:rsidR="0070239E" w:rsidRPr="0070239E" w:rsidRDefault="0070239E" w:rsidP="00575E73">
            <w:pPr>
              <w:shd w:val="clear" w:color="auto" w:fill="D9D9D9" w:themeFill="background1" w:themeFillShade="D9"/>
              <w:spacing w:before="240" w:after="60"/>
              <w:rPr>
                <w:rFonts w:ascii="Calibri" w:hAnsi="Calibri"/>
                <w: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77" w:type="dxa"/>
            <w:tcBorders>
              <w:top w:val="single" w:sz="6" w:space="0" w:color="auto"/>
              <w:bottom w:val="single" w:sz="6" w:space="0" w:color="auto"/>
            </w:tcBorders>
            <w:shd w:val="clear" w:color="auto" w:fill="FFFFFF"/>
          </w:tcPr>
          <w:p w14:paraId="474363B7"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carry out the task safely and effectively</w:t>
            </w:r>
          </w:p>
        </w:tc>
      </w:tr>
      <w:tr w:rsidR="0070239E" w:rsidRPr="0070239E" w14:paraId="43AA7BB3" w14:textId="77777777" w:rsidTr="004F0DA4">
        <w:tblPrEx>
          <w:tblLook w:val="0000" w:firstRow="0" w:lastRow="0" w:firstColumn="0" w:lastColumn="0" w:noHBand="0" w:noVBand="0"/>
        </w:tblPrEx>
        <w:trPr>
          <w:cantSplit/>
          <w:trHeight w:val="2303"/>
          <w:jc w:val="center"/>
        </w:trPr>
        <w:tc>
          <w:tcPr>
            <w:tcW w:w="1843" w:type="dxa"/>
            <w:tcBorders>
              <w:top w:val="single" w:sz="6" w:space="0" w:color="auto"/>
              <w:bottom w:val="single" w:sz="6" w:space="0" w:color="auto"/>
            </w:tcBorders>
          </w:tcPr>
          <w:p w14:paraId="058E33E9"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3B6A2E69"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Traffic monitoring and organisation</w:t>
            </w:r>
          </w:p>
          <w:p w14:paraId="738357E5"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Thorough knowledge of relevant national and international regulations, procedures, equipment, skills and techniques involved in monitoring and organising vessel traffic.</w:t>
            </w:r>
          </w:p>
        </w:tc>
        <w:tc>
          <w:tcPr>
            <w:tcW w:w="2835" w:type="dxa"/>
            <w:tcBorders>
              <w:bottom w:val="single" w:sz="6" w:space="0" w:color="auto"/>
            </w:tcBorders>
            <w:shd w:val="clear" w:color="auto" w:fill="FFFFFF"/>
          </w:tcPr>
          <w:p w14:paraId="10CFDFA9" w14:textId="6D528529"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Examination and assessment of </w:t>
            </w:r>
            <w:r w:rsidR="00722185" w:rsidRPr="0070239E">
              <w:rPr>
                <w:rFonts w:ascii="Calibri" w:hAnsi="Calibri"/>
                <w:sz w:val="22"/>
                <w:szCs w:val="22"/>
              </w:rPr>
              <w:t>evidence obtained</w:t>
            </w:r>
            <w:r w:rsidRPr="0070239E">
              <w:rPr>
                <w:rFonts w:ascii="Calibri" w:hAnsi="Calibri"/>
                <w:sz w:val="22"/>
                <w:szCs w:val="22"/>
              </w:rPr>
              <w:t xml:space="preserve"> from simulated and on the job training for the following traffic configurations </w:t>
            </w:r>
          </w:p>
          <w:p w14:paraId="11C4066D"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off-shore;</w:t>
            </w:r>
          </w:p>
          <w:p w14:paraId="283747A2"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coastal;</w:t>
            </w:r>
          </w:p>
          <w:p w14:paraId="6BC3E8FE"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harbour approach and ports;</w:t>
            </w:r>
          </w:p>
          <w:p w14:paraId="55CE3BA1"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inland waterway.</w:t>
            </w:r>
          </w:p>
        </w:tc>
        <w:tc>
          <w:tcPr>
            <w:tcW w:w="2277" w:type="dxa"/>
            <w:tcBorders>
              <w:bottom w:val="single" w:sz="6" w:space="0" w:color="auto"/>
            </w:tcBorders>
            <w:shd w:val="clear" w:color="auto" w:fill="FFFFFF"/>
          </w:tcPr>
          <w:p w14:paraId="63D263EE"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a knowledge of the VTS operational area, including geographical features, traffic routing measures and aids to navigation</w:t>
            </w:r>
          </w:p>
          <w:p w14:paraId="19509680" w14:textId="77777777" w:rsidR="0070239E" w:rsidRPr="0070239E" w:rsidRDefault="0070239E" w:rsidP="00575E73">
            <w:pPr>
              <w:shd w:val="clear" w:color="auto" w:fill="D9D9D9" w:themeFill="background1" w:themeFillShade="D9"/>
              <w:spacing w:before="80"/>
              <w:rPr>
                <w:rFonts w:ascii="Calibri" w:hAnsi="Calibri"/>
                <w:sz w:val="22"/>
                <w:szCs w:val="22"/>
              </w:rPr>
            </w:pPr>
            <w:r w:rsidRPr="0070239E">
              <w:rPr>
                <w:rFonts w:ascii="Calibri" w:hAnsi="Calibri"/>
                <w:sz w:val="22"/>
                <w:szCs w:val="22"/>
              </w:rPr>
              <w:t>Demonstrate a knowledge of the procedures for maintaining a safe and efficient waterway</w:t>
            </w:r>
          </w:p>
        </w:tc>
      </w:tr>
    </w:tbl>
    <w:p w14:paraId="7E585BA3" w14:textId="19283952" w:rsidR="0031149C" w:rsidRDefault="0031149C" w:rsidP="00575E73">
      <w:pPr>
        <w:shd w:val="clear" w:color="auto" w:fill="D9D9D9" w:themeFill="background1" w:themeFillShade="D9"/>
      </w:pPr>
    </w:p>
    <w:p w14:paraId="372BC812"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70239E" w14:paraId="64BE84F1" w14:textId="77777777" w:rsidTr="0031149C">
        <w:trPr>
          <w:cantSplit/>
          <w:trHeight w:val="390"/>
          <w:jc w:val="center"/>
        </w:trPr>
        <w:tc>
          <w:tcPr>
            <w:tcW w:w="1843" w:type="dxa"/>
            <w:tcBorders>
              <w:top w:val="single" w:sz="4" w:space="0" w:color="auto"/>
              <w:left w:val="single" w:sz="4" w:space="0" w:color="auto"/>
              <w:bottom w:val="single" w:sz="4" w:space="0" w:color="auto"/>
              <w:right w:val="single" w:sz="4" w:space="0" w:color="auto"/>
            </w:tcBorders>
            <w:vAlign w:val="center"/>
          </w:tcPr>
          <w:p w14:paraId="03C0BFB0" w14:textId="78E9320B"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4" w:space="0" w:color="auto"/>
              <w:left w:val="single" w:sz="4" w:space="0" w:color="auto"/>
              <w:bottom w:val="single" w:sz="4" w:space="0" w:color="auto"/>
              <w:right w:val="single" w:sz="4" w:space="0" w:color="auto"/>
            </w:tcBorders>
          </w:tcPr>
          <w:p w14:paraId="1486681B" w14:textId="2531D7FE" w:rsidR="0070239E" w:rsidRPr="0070239E" w:rsidRDefault="0070239E" w:rsidP="00575E73">
            <w:pPr>
              <w:pStyle w:val="Tableheading"/>
              <w:shd w:val="clear" w:color="auto" w:fill="D9D9D9" w:themeFill="background1" w:themeFillShade="D9"/>
              <w:rPr>
                <w:i/>
              </w:rPr>
            </w:pPr>
            <w:r w:rsidRPr="0070239E">
              <w:t>Knowledge, understanding and proficiency</w:t>
            </w:r>
          </w:p>
        </w:tc>
        <w:tc>
          <w:tcPr>
            <w:tcW w:w="2835" w:type="dxa"/>
            <w:tcBorders>
              <w:top w:val="single" w:sz="4" w:space="0" w:color="auto"/>
              <w:left w:val="single" w:sz="4" w:space="0" w:color="auto"/>
              <w:bottom w:val="single" w:sz="4" w:space="0" w:color="auto"/>
              <w:right w:val="single" w:sz="4" w:space="0" w:color="auto"/>
            </w:tcBorders>
          </w:tcPr>
          <w:p w14:paraId="03548AE3" w14:textId="0437F8D4" w:rsidR="0070239E" w:rsidRPr="0070239E" w:rsidRDefault="0070239E" w:rsidP="00575E73">
            <w:pPr>
              <w:pStyle w:val="Tableheading"/>
              <w:shd w:val="clear" w:color="auto" w:fill="D9D9D9" w:themeFill="background1" w:themeFillShade="D9"/>
            </w:pPr>
            <w:r w:rsidRPr="0070239E">
              <w:t>Methods for demonstrating competence</w:t>
            </w:r>
          </w:p>
        </w:tc>
        <w:tc>
          <w:tcPr>
            <w:tcW w:w="2268" w:type="dxa"/>
            <w:tcBorders>
              <w:top w:val="single" w:sz="4" w:space="0" w:color="auto"/>
              <w:left w:val="single" w:sz="4" w:space="0" w:color="auto"/>
              <w:bottom w:val="single" w:sz="4" w:space="0" w:color="auto"/>
              <w:right w:val="single" w:sz="4" w:space="0" w:color="auto"/>
            </w:tcBorders>
          </w:tcPr>
          <w:p w14:paraId="5D60C6FB" w14:textId="7251906A"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559E99F5" w14:textId="77777777" w:rsidTr="0031149C">
        <w:trPr>
          <w:cantSplit/>
          <w:trHeight w:val="390"/>
          <w:jc w:val="center"/>
        </w:trPr>
        <w:tc>
          <w:tcPr>
            <w:tcW w:w="1843" w:type="dxa"/>
            <w:tcBorders>
              <w:bottom w:val="nil"/>
            </w:tcBorders>
          </w:tcPr>
          <w:p w14:paraId="04D3D7B5"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3</w:t>
            </w:r>
          </w:p>
          <w:p w14:paraId="4E06DEA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Equipment</w:t>
            </w:r>
          </w:p>
        </w:tc>
        <w:tc>
          <w:tcPr>
            <w:tcW w:w="2835" w:type="dxa"/>
            <w:tcBorders>
              <w:left w:val="nil"/>
              <w:bottom w:val="nil"/>
            </w:tcBorders>
          </w:tcPr>
          <w:p w14:paraId="78983A01" w14:textId="77777777" w:rsidR="0070239E" w:rsidRPr="0070239E" w:rsidRDefault="0070239E" w:rsidP="00575E73">
            <w:pPr>
              <w:shd w:val="clear" w:color="auto" w:fill="D9D9D9" w:themeFill="background1" w:themeFillShade="D9"/>
              <w:spacing w:before="80"/>
              <w:rPr>
                <w:rFonts w:ascii="Calibri" w:hAnsi="Calibri"/>
                <w:i/>
                <w:sz w:val="22"/>
                <w:szCs w:val="22"/>
              </w:rPr>
            </w:pPr>
            <w:r w:rsidRPr="0070239E">
              <w:rPr>
                <w:rFonts w:ascii="Calibri" w:hAnsi="Calibri"/>
                <w:i/>
                <w:sz w:val="22"/>
                <w:szCs w:val="22"/>
              </w:rPr>
              <w:t>Basic equipment</w:t>
            </w:r>
          </w:p>
          <w:p w14:paraId="02F61EF2"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Telecommunications;</w:t>
            </w:r>
          </w:p>
          <w:p w14:paraId="370DD0A7"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Radar;</w:t>
            </w:r>
          </w:p>
          <w:p w14:paraId="280A6CFD"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Audio/video;</w:t>
            </w:r>
          </w:p>
          <w:p w14:paraId="3303F9FB"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VHF/DF;</w:t>
            </w:r>
          </w:p>
          <w:p w14:paraId="3A99E461" w14:textId="77777777" w:rsidR="0070239E" w:rsidRPr="0070239E" w:rsidRDefault="0070239E" w:rsidP="00575E73">
            <w:pPr>
              <w:numPr>
                <w:ilvl w:val="0"/>
                <w:numId w:val="34"/>
              </w:numPr>
              <w:shd w:val="clear" w:color="auto" w:fill="D9D9D9" w:themeFill="background1" w:themeFillShade="D9"/>
              <w:spacing w:before="60"/>
              <w:rPr>
                <w:rFonts w:ascii="Calibri" w:hAnsi="Calibri"/>
                <w:i/>
                <w:sz w:val="22"/>
                <w:szCs w:val="22"/>
              </w:rPr>
            </w:pPr>
            <w:r w:rsidRPr="0070239E">
              <w:rPr>
                <w:rFonts w:ascii="Calibri" w:hAnsi="Calibri"/>
                <w:sz w:val="22"/>
                <w:szCs w:val="22"/>
              </w:rPr>
              <w:t>Performance monitoring.</w:t>
            </w:r>
          </w:p>
        </w:tc>
        <w:tc>
          <w:tcPr>
            <w:tcW w:w="2835" w:type="dxa"/>
            <w:tcBorders>
              <w:bottom w:val="nil"/>
            </w:tcBorders>
          </w:tcPr>
          <w:p w14:paraId="3CDB410B"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68" w:type="dxa"/>
            <w:tcBorders>
              <w:bottom w:val="nil"/>
            </w:tcBorders>
          </w:tcPr>
          <w:p w14:paraId="425B1ABD"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operate the equipment safely and effectively and to monitor its performance.</w:t>
            </w:r>
          </w:p>
          <w:p w14:paraId="3C1D9309"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Information obtained from the equipment and associated features is correctly interpreted and analysed taking into account the limitations of the equipment and prevailing circumstances and conditions</w:t>
            </w:r>
          </w:p>
        </w:tc>
      </w:tr>
      <w:tr w:rsidR="0070239E" w:rsidRPr="0070239E" w14:paraId="3D32624F" w14:textId="77777777" w:rsidTr="0031149C">
        <w:trPr>
          <w:cantSplit/>
          <w:trHeight w:val="390"/>
          <w:jc w:val="center"/>
        </w:trPr>
        <w:tc>
          <w:tcPr>
            <w:tcW w:w="1843" w:type="dxa"/>
            <w:tcBorders>
              <w:top w:val="nil"/>
              <w:bottom w:val="nil"/>
            </w:tcBorders>
          </w:tcPr>
          <w:p w14:paraId="4085361A" w14:textId="2A5B63D2"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noProof/>
                <w:sz w:val="22"/>
                <w:szCs w:val="22"/>
                <w:lang w:val="en-IE" w:eastAsia="en-IE"/>
              </w:rPr>
              <mc:AlternateContent>
                <mc:Choice Requires="wps">
                  <w:drawing>
                    <wp:anchor distT="0" distB="0" distL="114300" distR="114300" simplePos="0" relativeHeight="251658240" behindDoc="0" locked="0" layoutInCell="0" allowOverlap="1" wp14:anchorId="1B568690" wp14:editId="13331939">
                      <wp:simplePos x="0" y="0"/>
                      <wp:positionH relativeFrom="column">
                        <wp:posOffset>-91440</wp:posOffset>
                      </wp:positionH>
                      <wp:positionV relativeFrom="paragraph">
                        <wp:posOffset>558165</wp:posOffset>
                      </wp:positionV>
                      <wp:extent cx="6401435" cy="635"/>
                      <wp:effectExtent l="0" t="0" r="0" b="25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14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3175">
                                    <a:solidFill>
                                      <a:srgbClr val="000000"/>
                                    </a:solidFill>
                                    <a:round/>
                                    <a:headEnd type="none" w="med" len="lg"/>
                                    <a:tailEnd type="none" w="med" len="lg"/>
                                  </a14:hiddenLine>
                                </a:ext>
                              </a:extLst>
                            </wps:spPr>
                            <wps:bodyPr/>
                          </wps:wsp>
                        </a:graphicData>
                      </a:graphic>
                      <wp14:sizeRelH relativeFrom="page">
                        <wp14:pctWidth>0</wp14:pctWidth>
                      </wp14:sizeRelH>
                      <wp14:sizeRelV relativeFrom="page">
                        <wp14:pctHeight>0</wp14:pctHeight>
                      </wp14:sizeRelV>
                    </wp:anchor>
                  </w:drawing>
                </mc:Choice>
                <mc:Fallback>
                  <w:pict>
                    <v:line w14:anchorId="75D7948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43.95pt" to="496.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" o:allowincell="f" stroked="f" strokeweight=".25pt">
                      <v:stroke startarrowlength="long" endarrowlength="long"/>
                    </v:line>
                  </w:pict>
                </mc:Fallback>
              </mc:AlternateContent>
            </w:r>
          </w:p>
        </w:tc>
        <w:tc>
          <w:tcPr>
            <w:tcW w:w="2835" w:type="dxa"/>
            <w:tcBorders>
              <w:left w:val="nil"/>
            </w:tcBorders>
          </w:tcPr>
          <w:p w14:paraId="51796513"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Basic systems</w:t>
            </w:r>
          </w:p>
          <w:p w14:paraId="39277DBE"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Computerised;</w:t>
            </w:r>
          </w:p>
          <w:p w14:paraId="3B0FB4D2"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Management information;</w:t>
            </w:r>
          </w:p>
          <w:p w14:paraId="6498AB1D"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Manual tracking;</w:t>
            </w:r>
          </w:p>
          <w:p w14:paraId="4FE954AC" w14:textId="77777777" w:rsidR="0070239E" w:rsidRPr="0070239E" w:rsidRDefault="0070239E" w:rsidP="00575E73">
            <w:pPr>
              <w:numPr>
                <w:ilvl w:val="0"/>
                <w:numId w:val="38"/>
              </w:numPr>
              <w:shd w:val="clear" w:color="auto" w:fill="D9D9D9" w:themeFill="background1" w:themeFillShade="D9"/>
              <w:spacing w:before="60"/>
              <w:rPr>
                <w:rFonts w:ascii="Calibri" w:hAnsi="Calibri"/>
                <w:i/>
                <w:sz w:val="22"/>
                <w:szCs w:val="22"/>
              </w:rPr>
            </w:pPr>
            <w:r w:rsidRPr="0070239E">
              <w:rPr>
                <w:rFonts w:ascii="Calibri" w:hAnsi="Calibri"/>
                <w:sz w:val="22"/>
                <w:szCs w:val="22"/>
              </w:rPr>
              <w:t>Radar tracking.</w:t>
            </w:r>
          </w:p>
        </w:tc>
        <w:tc>
          <w:tcPr>
            <w:tcW w:w="2835" w:type="dxa"/>
          </w:tcPr>
          <w:p w14:paraId="45621BD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Pr>
          <w:p w14:paraId="5FD3847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operate the systems safely and effectively.</w:t>
            </w:r>
          </w:p>
          <w:p w14:paraId="508C9B6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Information obtained from the systems and associated features is correctly interpreted and analysed taking into account the limitations of the system and prevailing circumstances and conditions</w:t>
            </w:r>
          </w:p>
        </w:tc>
      </w:tr>
      <w:tr w:rsidR="0070239E" w:rsidRPr="0070239E" w14:paraId="02FFE780" w14:textId="77777777" w:rsidTr="0031149C">
        <w:trPr>
          <w:cantSplit/>
          <w:trHeight w:val="995"/>
          <w:jc w:val="center"/>
        </w:trPr>
        <w:tc>
          <w:tcPr>
            <w:tcW w:w="1843" w:type="dxa"/>
            <w:tcBorders>
              <w:top w:val="nil"/>
              <w:bottom w:val="single" w:sz="6" w:space="0" w:color="auto"/>
            </w:tcBorders>
          </w:tcPr>
          <w:p w14:paraId="50F24AC3"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nil"/>
              <w:left w:val="nil"/>
              <w:bottom w:val="single" w:sz="6" w:space="0" w:color="auto"/>
            </w:tcBorders>
          </w:tcPr>
          <w:p w14:paraId="7A2B016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Evolving technologies</w:t>
            </w:r>
          </w:p>
          <w:p w14:paraId="5EE232E5"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ECS;</w:t>
            </w:r>
          </w:p>
          <w:p w14:paraId="26C770E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VTMIS;</w:t>
            </w:r>
          </w:p>
          <w:p w14:paraId="4C43357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AIS.</w:t>
            </w:r>
          </w:p>
        </w:tc>
        <w:tc>
          <w:tcPr>
            <w:tcW w:w="2835" w:type="dxa"/>
            <w:tcBorders>
              <w:top w:val="nil"/>
              <w:bottom w:val="single" w:sz="6" w:space="0" w:color="auto"/>
            </w:tcBorders>
          </w:tcPr>
          <w:p w14:paraId="4967177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Borders>
              <w:top w:val="nil"/>
              <w:bottom w:val="single" w:sz="6" w:space="0" w:color="auto"/>
            </w:tcBorders>
          </w:tcPr>
          <w:p w14:paraId="12FCB03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understand the techniques and to operate the equipment safely and effectively</w:t>
            </w:r>
          </w:p>
        </w:tc>
      </w:tr>
    </w:tbl>
    <w:p w14:paraId="31C25E94" w14:textId="4197241C" w:rsidR="0031149C" w:rsidRDefault="0031149C" w:rsidP="00575E73">
      <w:pPr>
        <w:shd w:val="clear" w:color="auto" w:fill="D9D9D9" w:themeFill="background1" w:themeFillShade="D9"/>
      </w:pPr>
    </w:p>
    <w:p w14:paraId="5E512781"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31149C" w:rsidRPr="0070239E" w14:paraId="375F2061" w14:textId="77777777" w:rsidTr="008263B3">
        <w:trPr>
          <w:cantSplit/>
          <w:trHeight w:val="983"/>
          <w:tblHeader/>
          <w:jc w:val="center"/>
        </w:trPr>
        <w:tc>
          <w:tcPr>
            <w:tcW w:w="1843" w:type="dxa"/>
            <w:tcBorders>
              <w:top w:val="single" w:sz="4" w:space="0" w:color="auto"/>
              <w:left w:val="single" w:sz="4" w:space="0" w:color="auto"/>
              <w:bottom w:val="single" w:sz="12" w:space="0" w:color="auto"/>
              <w:right w:val="single" w:sz="4" w:space="0" w:color="auto"/>
            </w:tcBorders>
            <w:vAlign w:val="center"/>
          </w:tcPr>
          <w:p w14:paraId="17ABE6C0" w14:textId="1C156735" w:rsidR="0031149C" w:rsidRPr="0070239E" w:rsidRDefault="0031149C" w:rsidP="00575E73">
            <w:pPr>
              <w:pStyle w:val="Tableheading"/>
              <w:shd w:val="clear" w:color="auto" w:fill="D9D9D9" w:themeFill="background1" w:themeFillShade="D9"/>
              <w:rPr>
                <w:rFonts w:ascii="Calibri" w:hAnsi="Calibri"/>
                <w:szCs w:val="22"/>
              </w:rPr>
            </w:pPr>
            <w:r w:rsidRPr="0070239E">
              <w:t>Competence Area</w:t>
            </w:r>
          </w:p>
        </w:tc>
        <w:tc>
          <w:tcPr>
            <w:tcW w:w="2835" w:type="dxa"/>
            <w:tcBorders>
              <w:top w:val="single" w:sz="4" w:space="0" w:color="auto"/>
              <w:left w:val="single" w:sz="4" w:space="0" w:color="auto"/>
              <w:bottom w:val="single" w:sz="12" w:space="0" w:color="auto"/>
              <w:right w:val="single" w:sz="4" w:space="0" w:color="auto"/>
            </w:tcBorders>
          </w:tcPr>
          <w:p w14:paraId="38C0134A" w14:textId="7C252229" w:rsidR="0031149C" w:rsidRPr="0070239E" w:rsidRDefault="0031149C" w:rsidP="00575E73">
            <w:pPr>
              <w:pStyle w:val="Tableheading"/>
              <w:shd w:val="clear" w:color="auto" w:fill="D9D9D9" w:themeFill="background1" w:themeFillShade="D9"/>
              <w:rPr>
                <w:rFonts w:ascii="Calibri" w:hAnsi="Calibri"/>
                <w:i/>
                <w:szCs w:val="22"/>
              </w:rPr>
            </w:pPr>
            <w:r w:rsidRPr="0070239E">
              <w:t>Knowledge, understanding and proficiency</w:t>
            </w:r>
          </w:p>
        </w:tc>
        <w:tc>
          <w:tcPr>
            <w:tcW w:w="2835" w:type="dxa"/>
            <w:tcBorders>
              <w:top w:val="single" w:sz="4" w:space="0" w:color="auto"/>
              <w:left w:val="single" w:sz="4" w:space="0" w:color="auto"/>
              <w:bottom w:val="single" w:sz="12" w:space="0" w:color="auto"/>
              <w:right w:val="single" w:sz="4" w:space="0" w:color="auto"/>
            </w:tcBorders>
          </w:tcPr>
          <w:p w14:paraId="3BB0D8EC" w14:textId="379C6ACB" w:rsidR="0031149C" w:rsidRPr="0070239E" w:rsidRDefault="0031149C" w:rsidP="00575E73">
            <w:pPr>
              <w:pStyle w:val="Tableheading"/>
              <w:shd w:val="clear" w:color="auto" w:fill="D9D9D9" w:themeFill="background1" w:themeFillShade="D9"/>
              <w:rPr>
                <w:rFonts w:ascii="Calibri" w:hAnsi="Calibri"/>
                <w:szCs w:val="22"/>
              </w:rPr>
            </w:pPr>
            <w:r w:rsidRPr="0070239E">
              <w:t>Methods for demonstrating competence</w:t>
            </w:r>
          </w:p>
        </w:tc>
        <w:tc>
          <w:tcPr>
            <w:tcW w:w="2268" w:type="dxa"/>
            <w:tcBorders>
              <w:top w:val="single" w:sz="4" w:space="0" w:color="auto"/>
              <w:left w:val="single" w:sz="4" w:space="0" w:color="auto"/>
              <w:bottom w:val="single" w:sz="12" w:space="0" w:color="auto"/>
              <w:right w:val="single" w:sz="4" w:space="0" w:color="auto"/>
            </w:tcBorders>
          </w:tcPr>
          <w:p w14:paraId="0A7EA3D0" w14:textId="06B9B6CE" w:rsidR="0031149C" w:rsidRPr="0070239E" w:rsidRDefault="0031149C" w:rsidP="00575E73">
            <w:pPr>
              <w:pStyle w:val="Tableheading"/>
              <w:shd w:val="clear" w:color="auto" w:fill="D9D9D9" w:themeFill="background1" w:themeFillShade="D9"/>
              <w:rPr>
                <w:rFonts w:ascii="Calibri" w:hAnsi="Calibri"/>
                <w:szCs w:val="22"/>
              </w:rPr>
            </w:pPr>
            <w:r w:rsidRPr="0070239E">
              <w:t>Criteria for evaluating competence</w:t>
            </w:r>
          </w:p>
        </w:tc>
      </w:tr>
      <w:tr w:rsidR="0070239E" w:rsidRPr="0070239E" w14:paraId="2339E808" w14:textId="77777777" w:rsidTr="008263B3">
        <w:trPr>
          <w:cantSplit/>
          <w:trHeight w:val="1288"/>
          <w:jc w:val="center"/>
        </w:trPr>
        <w:tc>
          <w:tcPr>
            <w:tcW w:w="1843" w:type="dxa"/>
            <w:tcBorders>
              <w:top w:val="single" w:sz="12" w:space="0" w:color="auto"/>
              <w:bottom w:val="nil"/>
            </w:tcBorders>
          </w:tcPr>
          <w:p w14:paraId="2E60C69C"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b/>
                <w:sz w:val="22"/>
                <w:szCs w:val="22"/>
              </w:rPr>
              <w:t>Module 4</w:t>
            </w:r>
          </w:p>
          <w:p w14:paraId="51B00F7D"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Nautical knowledge</w:t>
            </w:r>
          </w:p>
        </w:tc>
        <w:tc>
          <w:tcPr>
            <w:tcW w:w="2835" w:type="dxa"/>
            <w:tcBorders>
              <w:top w:val="single" w:sz="12" w:space="0" w:color="auto"/>
              <w:left w:val="nil"/>
              <w:bottom w:val="single" w:sz="4" w:space="0" w:color="auto"/>
            </w:tcBorders>
          </w:tcPr>
          <w:p w14:paraId="6A4EFD75" w14:textId="77777777" w:rsidR="0070239E" w:rsidRPr="0070239E" w:rsidRDefault="0070239E" w:rsidP="00575E73">
            <w:pPr>
              <w:shd w:val="clear" w:color="auto" w:fill="D9D9D9" w:themeFill="background1" w:themeFillShade="D9"/>
              <w:spacing w:before="60" w:after="60"/>
              <w:rPr>
                <w:rFonts w:ascii="Calibri" w:hAnsi="Calibri"/>
                <w:sz w:val="22"/>
                <w:szCs w:val="22"/>
              </w:rPr>
            </w:pPr>
            <w:r w:rsidRPr="0070239E">
              <w:rPr>
                <w:rFonts w:ascii="Calibri" w:hAnsi="Calibri"/>
                <w:i/>
                <w:sz w:val="22"/>
                <w:szCs w:val="22"/>
              </w:rPr>
              <w:t>Carry out chartwork</w:t>
            </w:r>
          </w:p>
          <w:p w14:paraId="735E638B"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and ability to use navigational charts and related publications</w:t>
            </w:r>
          </w:p>
          <w:p w14:paraId="071DB6DF" w14:textId="77777777" w:rsidR="0070239E" w:rsidRPr="0070239E" w:rsidRDefault="0070239E" w:rsidP="00575E73">
            <w:pPr>
              <w:numPr>
                <w:ilvl w:val="0"/>
                <w:numId w:val="35"/>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Chart information and terminology;</w:t>
            </w:r>
          </w:p>
          <w:p w14:paraId="19FD47BB"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Plotting positions on charts;</w:t>
            </w:r>
          </w:p>
          <w:p w14:paraId="24B585AF"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True and magnetic courses;</w:t>
            </w:r>
          </w:p>
          <w:p w14:paraId="62D65F9E"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Course/speed/distance/time calculations;</w:t>
            </w:r>
          </w:p>
          <w:p w14:paraId="551F1075"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Tides and currents;</w:t>
            </w:r>
          </w:p>
          <w:p w14:paraId="23C72D1A"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Traffic patterns;</w:t>
            </w:r>
          </w:p>
          <w:p w14:paraId="2B19F4B2" w14:textId="77777777" w:rsidR="0070239E" w:rsidRPr="0070239E" w:rsidRDefault="0070239E" w:rsidP="00575E73">
            <w:pPr>
              <w:numPr>
                <w:ilvl w:val="0"/>
                <w:numId w:val="36"/>
              </w:numPr>
              <w:shd w:val="clear" w:color="auto" w:fill="D9D9D9" w:themeFill="background1" w:themeFillShade="D9"/>
              <w:spacing w:before="60" w:after="120"/>
              <w:ind w:left="284" w:hanging="284"/>
              <w:rPr>
                <w:rFonts w:ascii="Calibri" w:hAnsi="Calibri"/>
                <w:b/>
                <w:sz w:val="22"/>
                <w:szCs w:val="22"/>
                <w:lang w:val="de-DE"/>
              </w:rPr>
            </w:pPr>
            <w:r w:rsidRPr="0070239E">
              <w:rPr>
                <w:rFonts w:ascii="Calibri" w:hAnsi="Calibri"/>
                <w:sz w:val="22"/>
                <w:szCs w:val="22"/>
              </w:rPr>
              <w:t>Charts and publications corrections.</w:t>
            </w:r>
          </w:p>
        </w:tc>
        <w:tc>
          <w:tcPr>
            <w:tcW w:w="2835" w:type="dxa"/>
            <w:tcBorders>
              <w:top w:val="single" w:sz="12" w:space="0" w:color="auto"/>
              <w:bottom w:val="single" w:sz="4" w:space="0" w:color="auto"/>
            </w:tcBorders>
          </w:tcPr>
          <w:p w14:paraId="1DCD17A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instructions and approved simulated and on the job training using chart catalogues, charts and navigational publications</w:t>
            </w:r>
          </w:p>
        </w:tc>
        <w:tc>
          <w:tcPr>
            <w:tcW w:w="2268" w:type="dxa"/>
            <w:tcBorders>
              <w:top w:val="single" w:sz="12" w:space="0" w:color="auto"/>
              <w:bottom w:val="single" w:sz="4" w:space="0" w:color="auto"/>
            </w:tcBorders>
          </w:tcPr>
          <w:p w14:paraId="6010092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The information obtained from navigational charts and publications is relevant, interpreted correctly and properly applied.</w:t>
            </w:r>
          </w:p>
          <w:p w14:paraId="623AECB6"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Tools associated with chart work are properly manipulated, work carried out on the chart is easily interpreted and adheres to indicated standards.</w:t>
            </w:r>
          </w:p>
          <w:p w14:paraId="0997E507"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Calculations and measurements of navigation information are accurate.</w:t>
            </w:r>
          </w:p>
        </w:tc>
      </w:tr>
      <w:tr w:rsidR="0070239E" w:rsidRPr="0070239E" w14:paraId="23C1494B" w14:textId="77777777" w:rsidTr="008263B3">
        <w:trPr>
          <w:cantSplit/>
          <w:trHeight w:val="1288"/>
          <w:jc w:val="center"/>
        </w:trPr>
        <w:tc>
          <w:tcPr>
            <w:tcW w:w="1843" w:type="dxa"/>
            <w:tcBorders>
              <w:top w:val="nil"/>
              <w:left w:val="single" w:sz="4" w:space="0" w:color="auto"/>
              <w:bottom w:val="nil"/>
            </w:tcBorders>
          </w:tcPr>
          <w:p w14:paraId="7F872E01"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4" w:space="0" w:color="auto"/>
            </w:tcBorders>
          </w:tcPr>
          <w:p w14:paraId="7FFCD7E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Collision regulations</w:t>
            </w:r>
          </w:p>
          <w:p w14:paraId="21F44071"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Understanding of the content, application and intent of the International Regulations for Preventing Collisions at Sea (COLREGS).</w:t>
            </w:r>
          </w:p>
        </w:tc>
        <w:tc>
          <w:tcPr>
            <w:tcW w:w="2835" w:type="dxa"/>
            <w:tcBorders>
              <w:top w:val="single" w:sz="4" w:space="0" w:color="auto"/>
              <w:bottom w:val="single" w:sz="4" w:space="0" w:color="auto"/>
            </w:tcBorders>
          </w:tcPr>
          <w:p w14:paraId="32590272"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4" w:space="0" w:color="auto"/>
              <w:right w:val="single" w:sz="4" w:space="0" w:color="auto"/>
            </w:tcBorders>
          </w:tcPr>
          <w:p w14:paraId="1BBFAFA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interpret the application of the regulations relevant to a VTS area.</w:t>
            </w:r>
          </w:p>
        </w:tc>
      </w:tr>
      <w:tr w:rsidR="0070239E" w:rsidRPr="0070239E" w14:paraId="3B9B6913" w14:textId="77777777" w:rsidTr="00D32A0B">
        <w:trPr>
          <w:cantSplit/>
          <w:trHeight w:val="1096"/>
          <w:jc w:val="center"/>
        </w:trPr>
        <w:tc>
          <w:tcPr>
            <w:tcW w:w="1843" w:type="dxa"/>
            <w:tcBorders>
              <w:top w:val="nil"/>
              <w:left w:val="single" w:sz="4" w:space="0" w:color="auto"/>
              <w:bottom w:val="single" w:sz="4" w:space="0" w:color="auto"/>
            </w:tcBorders>
          </w:tcPr>
          <w:p w14:paraId="4925969D"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6" w:space="0" w:color="auto"/>
            </w:tcBorders>
          </w:tcPr>
          <w:p w14:paraId="420FF31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Aids to Navigation</w:t>
            </w:r>
          </w:p>
          <w:p w14:paraId="78EE2620"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various buoyage systems and electronic aids to navigation systems.</w:t>
            </w:r>
          </w:p>
        </w:tc>
        <w:tc>
          <w:tcPr>
            <w:tcW w:w="2835" w:type="dxa"/>
            <w:tcBorders>
              <w:top w:val="single" w:sz="4" w:space="0" w:color="auto"/>
              <w:bottom w:val="single" w:sz="6" w:space="0" w:color="auto"/>
            </w:tcBorders>
          </w:tcPr>
          <w:p w14:paraId="6339993A"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6" w:space="0" w:color="auto"/>
              <w:right w:val="single" w:sz="4" w:space="0" w:color="auto"/>
            </w:tcBorders>
          </w:tcPr>
          <w:p w14:paraId="33B82CCC"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interpret the effect of aids to navigation on the traffic flow in a VTS area.</w:t>
            </w:r>
          </w:p>
        </w:tc>
      </w:tr>
      <w:tr w:rsidR="0070239E" w:rsidRPr="00C50983" w14:paraId="05E24236" w14:textId="77777777" w:rsidTr="00D32A0B">
        <w:trPr>
          <w:cantSplit/>
          <w:trHeight w:val="1288"/>
          <w:jc w:val="center"/>
        </w:trPr>
        <w:tc>
          <w:tcPr>
            <w:tcW w:w="1843" w:type="dxa"/>
            <w:tcBorders>
              <w:top w:val="single" w:sz="4" w:space="0" w:color="auto"/>
              <w:bottom w:val="single" w:sz="6" w:space="0" w:color="auto"/>
            </w:tcBorders>
          </w:tcPr>
          <w:p w14:paraId="3496A9BD" w14:textId="41D8BF73"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bottom w:val="single" w:sz="6" w:space="0" w:color="auto"/>
            </w:tcBorders>
          </w:tcPr>
          <w:p w14:paraId="12FA84EA"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Navigational aids</w:t>
            </w:r>
          </w:p>
          <w:p w14:paraId="2FC9C2E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 Shipboard Navigational Equipment and electronic means of navigation (Radar, Compasses, ECDIS, ECS, etc.)</w:t>
            </w:r>
          </w:p>
        </w:tc>
        <w:tc>
          <w:tcPr>
            <w:tcW w:w="2835" w:type="dxa"/>
            <w:tcBorders>
              <w:top w:val="single" w:sz="6" w:space="0" w:color="auto"/>
              <w:bottom w:val="single" w:sz="6" w:space="0" w:color="auto"/>
            </w:tcBorders>
          </w:tcPr>
          <w:p w14:paraId="6A46CCBD"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Assessment of evidence obtained from approved simulated and on the job training.</w:t>
            </w:r>
          </w:p>
        </w:tc>
        <w:tc>
          <w:tcPr>
            <w:tcW w:w="2268" w:type="dxa"/>
            <w:tcBorders>
              <w:top w:val="single" w:sz="6" w:space="0" w:color="auto"/>
              <w:bottom w:val="single" w:sz="6" w:space="0" w:color="auto"/>
            </w:tcBorders>
          </w:tcPr>
          <w:p w14:paraId="39297109"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interpret the effect of aids to navigation on the traffic flow in a VTS area.</w:t>
            </w:r>
          </w:p>
        </w:tc>
      </w:tr>
      <w:tr w:rsidR="0070239E" w:rsidRPr="00C50983" w14:paraId="64EEB232" w14:textId="77777777" w:rsidTr="00D32A0B">
        <w:trPr>
          <w:cantSplit/>
          <w:trHeight w:val="1288"/>
          <w:jc w:val="center"/>
        </w:trPr>
        <w:tc>
          <w:tcPr>
            <w:tcW w:w="1843" w:type="dxa"/>
            <w:tcBorders>
              <w:top w:val="single" w:sz="6" w:space="0" w:color="auto"/>
              <w:bottom w:val="nil"/>
            </w:tcBorders>
          </w:tcPr>
          <w:p w14:paraId="5412C039"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tcBorders>
          </w:tcPr>
          <w:p w14:paraId="6E6523CB"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Shipboard Knowledge</w:t>
            </w:r>
          </w:p>
          <w:p w14:paraId="391B21D3"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w:t>
            </w:r>
          </w:p>
          <w:p w14:paraId="60ED77E3"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terminology;</w:t>
            </w:r>
          </w:p>
          <w:p w14:paraId="111D304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Different types of ships and cargo, including dangerous goods codes;</w:t>
            </w:r>
          </w:p>
          <w:p w14:paraId="27D30F4E"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stability;</w:t>
            </w:r>
          </w:p>
          <w:p w14:paraId="66FEFD8C" w14:textId="11CB5BE0" w:rsidR="0070239E" w:rsidRPr="0031149C" w:rsidRDefault="00722185" w:rsidP="00575E73">
            <w:pPr>
              <w:numPr>
                <w:ilvl w:val="0"/>
                <w:numId w:val="37"/>
              </w:numPr>
              <w:shd w:val="clear" w:color="auto" w:fill="D9D9D9" w:themeFill="background1" w:themeFillShade="D9"/>
              <w:spacing w:before="60"/>
              <w:rPr>
                <w:sz w:val="22"/>
                <w:szCs w:val="22"/>
              </w:rPr>
            </w:pPr>
            <w:r w:rsidRPr="0031149C">
              <w:rPr>
                <w:sz w:val="22"/>
                <w:szCs w:val="22"/>
              </w:rPr>
              <w:t>Propulsion systems</w:t>
            </w:r>
            <w:r w:rsidR="0070239E" w:rsidRPr="0031149C">
              <w:rPr>
                <w:sz w:val="22"/>
                <w:szCs w:val="22"/>
              </w:rPr>
              <w:t>;</w:t>
            </w:r>
          </w:p>
          <w:p w14:paraId="5F51D85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External forces;</w:t>
            </w:r>
          </w:p>
          <w:p w14:paraId="61E69FA8" w14:textId="77777777" w:rsidR="0070239E" w:rsidRPr="0031149C" w:rsidRDefault="0070239E" w:rsidP="00575E73">
            <w:pPr>
              <w:numPr>
                <w:ilvl w:val="0"/>
                <w:numId w:val="37"/>
              </w:numPr>
              <w:shd w:val="clear" w:color="auto" w:fill="D9D9D9" w:themeFill="background1" w:themeFillShade="D9"/>
              <w:spacing w:before="60" w:after="120"/>
              <w:rPr>
                <w:i/>
                <w:sz w:val="22"/>
                <w:szCs w:val="22"/>
              </w:rPr>
            </w:pPr>
            <w:r w:rsidRPr="0031149C">
              <w:rPr>
                <w:sz w:val="22"/>
                <w:szCs w:val="22"/>
              </w:rPr>
              <w:t>Vessel bridge procedures.</w:t>
            </w:r>
          </w:p>
        </w:tc>
        <w:tc>
          <w:tcPr>
            <w:tcW w:w="2835" w:type="dxa"/>
            <w:tcBorders>
              <w:top w:val="single" w:sz="6" w:space="0" w:color="auto"/>
            </w:tcBorders>
          </w:tcPr>
          <w:p w14:paraId="6787E67E"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Examination and assessment of evidence obtained from practical instruction and approved simulated and on the job training.</w:t>
            </w:r>
          </w:p>
        </w:tc>
        <w:tc>
          <w:tcPr>
            <w:tcW w:w="2268" w:type="dxa"/>
            <w:tcBorders>
              <w:top w:val="single" w:sz="6" w:space="0" w:color="auto"/>
            </w:tcBorders>
          </w:tcPr>
          <w:p w14:paraId="63A25047"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assimilate all available information  relevant to ship design, meteorological and hydrographic conditions that may influence  the flow of traffic within a VTS area</w:t>
            </w:r>
          </w:p>
        </w:tc>
      </w:tr>
      <w:tr w:rsidR="0070239E" w:rsidRPr="00C50983" w14:paraId="74E0A542" w14:textId="77777777" w:rsidTr="0031149C">
        <w:trPr>
          <w:cantSplit/>
          <w:trHeight w:val="1288"/>
          <w:jc w:val="center"/>
        </w:trPr>
        <w:tc>
          <w:tcPr>
            <w:tcW w:w="1843" w:type="dxa"/>
            <w:tcBorders>
              <w:top w:val="nil"/>
              <w:bottom w:val="single" w:sz="6" w:space="0" w:color="auto"/>
            </w:tcBorders>
          </w:tcPr>
          <w:p w14:paraId="3437126A"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left w:val="nil"/>
              <w:bottom w:val="single" w:sz="6" w:space="0" w:color="auto"/>
            </w:tcBorders>
          </w:tcPr>
          <w:p w14:paraId="3FCA35B7"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Port operations</w:t>
            </w:r>
          </w:p>
          <w:p w14:paraId="4B7B72B7"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port operations.</w:t>
            </w:r>
          </w:p>
          <w:p w14:paraId="59ECAA0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and ability to coordinate information relating to:</w:t>
            </w:r>
          </w:p>
          <w:p w14:paraId="67439652"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Pilotage;</w:t>
            </w:r>
          </w:p>
          <w:p w14:paraId="26EAC871"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harbour operations (including contingency plans);</w:t>
            </w:r>
          </w:p>
          <w:p w14:paraId="18186C2C"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security;</w:t>
            </w:r>
          </w:p>
          <w:p w14:paraId="7BFA94A5"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tugs and towing;</w:t>
            </w:r>
          </w:p>
          <w:p w14:paraId="572574C7"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ships agents;</w:t>
            </w:r>
          </w:p>
          <w:p w14:paraId="52FDD36E" w14:textId="77777777" w:rsidR="0070239E" w:rsidRPr="0031149C" w:rsidRDefault="0070239E" w:rsidP="00575E73">
            <w:pPr>
              <w:numPr>
                <w:ilvl w:val="0"/>
                <w:numId w:val="39"/>
              </w:numPr>
              <w:shd w:val="clear" w:color="auto" w:fill="D9D9D9" w:themeFill="background1" w:themeFillShade="D9"/>
              <w:spacing w:before="60" w:after="120"/>
              <w:rPr>
                <w:i/>
                <w:sz w:val="22"/>
                <w:szCs w:val="22"/>
              </w:rPr>
            </w:pPr>
            <w:r w:rsidRPr="0031149C">
              <w:rPr>
                <w:sz w:val="22"/>
                <w:szCs w:val="22"/>
              </w:rPr>
              <w:t>other allied services.</w:t>
            </w:r>
          </w:p>
        </w:tc>
        <w:tc>
          <w:tcPr>
            <w:tcW w:w="2835" w:type="dxa"/>
            <w:tcBorders>
              <w:bottom w:val="single" w:sz="6" w:space="0" w:color="auto"/>
            </w:tcBorders>
          </w:tcPr>
          <w:p w14:paraId="6EA4F455"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Examination and assessment of evidence obtained from practical instruction and approved simulated and on the job training </w:t>
            </w:r>
          </w:p>
        </w:tc>
        <w:tc>
          <w:tcPr>
            <w:tcW w:w="2268" w:type="dxa"/>
            <w:tcBorders>
              <w:bottom w:val="single" w:sz="6" w:space="0" w:color="auto"/>
            </w:tcBorders>
          </w:tcPr>
          <w:p w14:paraId="493E44C2" w14:textId="41905C18"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Demonstrate the ability to assimilate all available </w:t>
            </w:r>
            <w:r w:rsidR="00722185" w:rsidRPr="0031149C">
              <w:rPr>
                <w:sz w:val="22"/>
                <w:szCs w:val="22"/>
              </w:rPr>
              <w:t>information relevant</w:t>
            </w:r>
            <w:r w:rsidRPr="0031149C">
              <w:rPr>
                <w:sz w:val="22"/>
                <w:szCs w:val="22"/>
              </w:rPr>
              <w:t xml:space="preserve"> to port operations and allied services that may influence  the flow of traffic within a VTS area</w:t>
            </w:r>
          </w:p>
        </w:tc>
      </w:tr>
    </w:tbl>
    <w:p w14:paraId="6930CC8F" w14:textId="77777777" w:rsidR="0070239E" w:rsidRDefault="0070239E" w:rsidP="00575E73">
      <w:pPr>
        <w:shd w:val="clear" w:color="auto" w:fill="D9D9D9" w:themeFill="background1" w:themeFillShade="D9"/>
      </w:pPr>
      <w:r>
        <w:br w:type="page"/>
      </w:r>
    </w:p>
    <w:tbl>
      <w:tblPr>
        <w:tblW w:w="9789"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9"/>
        <w:gridCol w:w="2835"/>
        <w:gridCol w:w="2839"/>
        <w:gridCol w:w="2276"/>
      </w:tblGrid>
      <w:tr w:rsidR="0070239E" w:rsidRPr="0031149C" w14:paraId="29730A5A" w14:textId="77777777" w:rsidTr="0031149C">
        <w:trPr>
          <w:cantSplit/>
          <w:trHeight w:val="1064"/>
          <w:jc w:val="center"/>
        </w:trPr>
        <w:tc>
          <w:tcPr>
            <w:tcW w:w="1839" w:type="dxa"/>
            <w:tcBorders>
              <w:top w:val="single" w:sz="6" w:space="0" w:color="auto"/>
              <w:bottom w:val="single" w:sz="12" w:space="0" w:color="auto"/>
            </w:tcBorders>
            <w:vAlign w:val="center"/>
          </w:tcPr>
          <w:p w14:paraId="10248642"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top w:val="single" w:sz="6" w:space="0" w:color="auto"/>
              <w:left w:val="nil"/>
              <w:bottom w:val="single" w:sz="12" w:space="0" w:color="auto"/>
            </w:tcBorders>
            <w:vAlign w:val="center"/>
          </w:tcPr>
          <w:p w14:paraId="643F5290"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9" w:type="dxa"/>
            <w:tcBorders>
              <w:top w:val="single" w:sz="6" w:space="0" w:color="auto"/>
              <w:bottom w:val="single" w:sz="12" w:space="0" w:color="auto"/>
            </w:tcBorders>
            <w:vAlign w:val="center"/>
          </w:tcPr>
          <w:p w14:paraId="6C4F4E2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76" w:type="dxa"/>
            <w:tcBorders>
              <w:top w:val="single" w:sz="6" w:space="0" w:color="auto"/>
              <w:bottom w:val="single" w:sz="12" w:space="0" w:color="auto"/>
            </w:tcBorders>
            <w:vAlign w:val="center"/>
          </w:tcPr>
          <w:p w14:paraId="39771BD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3EB0373D" w14:textId="77777777" w:rsidTr="0031149C">
        <w:trPr>
          <w:cantSplit/>
          <w:trHeight w:val="1288"/>
          <w:jc w:val="center"/>
        </w:trPr>
        <w:tc>
          <w:tcPr>
            <w:tcW w:w="1839" w:type="dxa"/>
            <w:tcBorders>
              <w:top w:val="single" w:sz="12" w:space="0" w:color="auto"/>
              <w:bottom w:val="nil"/>
            </w:tcBorders>
          </w:tcPr>
          <w:p w14:paraId="3D60E7FA" w14:textId="77777777" w:rsidR="0070239E" w:rsidRPr="0031149C" w:rsidRDefault="0070239E" w:rsidP="00575E73">
            <w:pPr>
              <w:shd w:val="clear" w:color="auto" w:fill="D9D9D9" w:themeFill="background1" w:themeFillShade="D9"/>
              <w:spacing w:before="120" w:after="120"/>
              <w:rPr>
                <w:rFonts w:ascii="Calibri" w:hAnsi="Calibri"/>
                <w:b/>
                <w:sz w:val="22"/>
                <w:szCs w:val="22"/>
              </w:rPr>
            </w:pPr>
            <w:r w:rsidRPr="0031149C">
              <w:rPr>
                <w:rFonts w:ascii="Calibri" w:hAnsi="Calibri"/>
                <w:b/>
                <w:sz w:val="22"/>
                <w:szCs w:val="22"/>
              </w:rPr>
              <w:t>Module 5</w:t>
            </w:r>
          </w:p>
          <w:p w14:paraId="49B02E0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Communication </w:t>
            </w:r>
          </w:p>
          <w:p w14:paraId="06E26B9C" w14:textId="77777777" w:rsidR="0070239E" w:rsidRPr="0031149C" w:rsidRDefault="0070239E" w:rsidP="00575E73">
            <w:pPr>
              <w:shd w:val="clear" w:color="auto" w:fill="D9D9D9" w:themeFill="background1" w:themeFillShade="D9"/>
              <w:spacing w:after="120"/>
              <w:rPr>
                <w:rFonts w:ascii="Calibri" w:hAnsi="Calibri"/>
                <w:b/>
                <w:sz w:val="22"/>
                <w:szCs w:val="22"/>
              </w:rPr>
            </w:pPr>
            <w:r w:rsidRPr="0031149C">
              <w:rPr>
                <w:rFonts w:ascii="Calibri" w:hAnsi="Calibri"/>
                <w:sz w:val="22"/>
                <w:szCs w:val="22"/>
              </w:rPr>
              <w:t>co-ordination</w:t>
            </w:r>
          </w:p>
        </w:tc>
        <w:tc>
          <w:tcPr>
            <w:tcW w:w="2835" w:type="dxa"/>
            <w:tcBorders>
              <w:top w:val="single" w:sz="12" w:space="0" w:color="auto"/>
              <w:left w:val="nil"/>
            </w:tcBorders>
          </w:tcPr>
          <w:p w14:paraId="3746E177" w14:textId="77777777" w:rsidR="0070239E" w:rsidRPr="0031149C" w:rsidRDefault="0070239E" w:rsidP="00575E73">
            <w:pPr>
              <w:shd w:val="clear" w:color="auto" w:fill="D9D9D9" w:themeFill="background1" w:themeFillShade="D9"/>
              <w:spacing w:before="60"/>
              <w:rPr>
                <w:rFonts w:ascii="Calibri" w:hAnsi="Calibri"/>
                <w:i/>
                <w:sz w:val="22"/>
                <w:szCs w:val="22"/>
              </w:rPr>
            </w:pPr>
            <w:r w:rsidRPr="0031149C">
              <w:rPr>
                <w:rFonts w:ascii="Calibri" w:hAnsi="Calibri"/>
                <w:i/>
                <w:sz w:val="22"/>
                <w:szCs w:val="22"/>
              </w:rPr>
              <w:t>General communication skills</w:t>
            </w:r>
          </w:p>
          <w:p w14:paraId="35446900"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Knowledge of:</w:t>
            </w:r>
          </w:p>
          <w:p w14:paraId="1C7CE58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aspects of inter personal communication;</w:t>
            </w:r>
          </w:p>
          <w:p w14:paraId="7E7DBB7C"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problems which can block or hinder the communication process;</w:t>
            </w:r>
          </w:p>
          <w:p w14:paraId="388E8FA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the difference between verbal and non-verbal aspects of communication;</w:t>
            </w:r>
          </w:p>
          <w:p w14:paraId="50294957" w14:textId="77777777" w:rsidR="0070239E" w:rsidRPr="0031149C" w:rsidRDefault="0070239E" w:rsidP="00575E73">
            <w:pPr>
              <w:numPr>
                <w:ilvl w:val="0"/>
                <w:numId w:val="40"/>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cultural aspects that can hinder the acquisition of a common understanding of messages communicated.</w:t>
            </w:r>
          </w:p>
        </w:tc>
        <w:tc>
          <w:tcPr>
            <w:tcW w:w="2839" w:type="dxa"/>
            <w:tcBorders>
              <w:top w:val="single" w:sz="12" w:space="0" w:color="auto"/>
            </w:tcBorders>
          </w:tcPr>
          <w:p w14:paraId="5AEF626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 xml:space="preserve">Assessment of skills in overcoming communication problems intentionally introduced in a simulated environment </w:t>
            </w:r>
          </w:p>
        </w:tc>
        <w:tc>
          <w:tcPr>
            <w:tcW w:w="2276" w:type="dxa"/>
            <w:tcBorders>
              <w:top w:val="single" w:sz="12" w:space="0" w:color="auto"/>
            </w:tcBorders>
          </w:tcPr>
          <w:p w14:paraId="2C9DD99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avoid the introduction of communication problems and to overcome such problems when they are experienced</w:t>
            </w:r>
          </w:p>
        </w:tc>
      </w:tr>
      <w:tr w:rsidR="0070239E" w:rsidRPr="0031149C" w14:paraId="036FEDD8" w14:textId="77777777" w:rsidTr="006039FF">
        <w:trPr>
          <w:cantSplit/>
          <w:trHeight w:val="1288"/>
          <w:jc w:val="center"/>
        </w:trPr>
        <w:tc>
          <w:tcPr>
            <w:tcW w:w="1839" w:type="dxa"/>
            <w:tcBorders>
              <w:top w:val="nil"/>
              <w:bottom w:val="nil"/>
            </w:tcBorders>
          </w:tcPr>
          <w:p w14:paraId="0943F56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Pr>
          <w:p w14:paraId="0F2A4CE2"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Co-ordinate various communications between marine and marine related agencies.</w:t>
            </w:r>
          </w:p>
          <w:p w14:paraId="64D4331F"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Routine;</w:t>
            </w:r>
          </w:p>
          <w:p w14:paraId="3BBA0EDE"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Emergency;</w:t>
            </w:r>
          </w:p>
          <w:p w14:paraId="6BD935FC"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Support functions.</w:t>
            </w:r>
          </w:p>
        </w:tc>
        <w:tc>
          <w:tcPr>
            <w:tcW w:w="2839" w:type="dxa"/>
          </w:tcPr>
          <w:p w14:paraId="06F8EE80"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Pr>
          <w:p w14:paraId="16E251FC"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Demonstrate the ability to prioritise, relay and co-ordinate various communications between marine and marine related agencies, both on board participating vessels and in shore facilities</w:t>
            </w:r>
          </w:p>
        </w:tc>
      </w:tr>
      <w:tr w:rsidR="0070239E" w:rsidRPr="0031149C" w14:paraId="0B8418B3" w14:textId="77777777" w:rsidTr="006039FF">
        <w:trPr>
          <w:cantSplit/>
          <w:trHeight w:val="983"/>
          <w:jc w:val="center"/>
        </w:trPr>
        <w:tc>
          <w:tcPr>
            <w:tcW w:w="1839" w:type="dxa"/>
            <w:tcBorders>
              <w:top w:val="nil"/>
              <w:bottom w:val="single" w:sz="6" w:space="0" w:color="auto"/>
            </w:tcBorders>
          </w:tcPr>
          <w:p w14:paraId="78041AE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tcPr>
          <w:p w14:paraId="50893343"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Log keeping</w:t>
            </w:r>
          </w:p>
          <w:p w14:paraId="3A806A48"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Manual;</w:t>
            </w:r>
          </w:p>
          <w:p w14:paraId="6B7A16EF"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Electronic.</w:t>
            </w:r>
          </w:p>
        </w:tc>
        <w:tc>
          <w:tcPr>
            <w:tcW w:w="2839" w:type="dxa"/>
            <w:tcBorders>
              <w:bottom w:val="single" w:sz="6" w:space="0" w:color="auto"/>
            </w:tcBorders>
          </w:tcPr>
          <w:p w14:paraId="45CEB34E"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Borders>
              <w:bottom w:val="single" w:sz="6" w:space="0" w:color="auto"/>
            </w:tcBorders>
          </w:tcPr>
          <w:p w14:paraId="25C18124"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accurately maintain Logs</w:t>
            </w:r>
          </w:p>
        </w:tc>
      </w:tr>
      <w:tr w:rsidR="0070239E" w:rsidRPr="0031149C" w14:paraId="01A51D15" w14:textId="77777777" w:rsidTr="006039FF">
        <w:trPr>
          <w:cantSplit/>
          <w:trHeight w:val="1288"/>
          <w:jc w:val="center"/>
        </w:trPr>
        <w:tc>
          <w:tcPr>
            <w:tcW w:w="1839" w:type="dxa"/>
            <w:tcBorders>
              <w:top w:val="single" w:sz="6" w:space="0" w:color="auto"/>
              <w:bottom w:val="single" w:sz="4" w:space="0" w:color="auto"/>
            </w:tcBorders>
          </w:tcPr>
          <w:p w14:paraId="65B43D9A"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6</w:t>
            </w:r>
          </w:p>
          <w:p w14:paraId="4EAC2E1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VHF Radio</w:t>
            </w:r>
          </w:p>
        </w:tc>
        <w:tc>
          <w:tcPr>
            <w:tcW w:w="2835" w:type="dxa"/>
            <w:tcBorders>
              <w:left w:val="nil"/>
              <w:bottom w:val="single" w:sz="4" w:space="0" w:color="auto"/>
            </w:tcBorders>
          </w:tcPr>
          <w:p w14:paraId="3E70E679" w14:textId="5A29D5A4"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 xml:space="preserve">Transmit and receive information using VHF </w:t>
            </w:r>
            <w:r w:rsidR="00722185" w:rsidRPr="0031149C">
              <w:rPr>
                <w:rFonts w:ascii="Calibri" w:hAnsi="Calibri"/>
                <w:i/>
                <w:sz w:val="22"/>
                <w:szCs w:val="22"/>
              </w:rPr>
              <w:t>radio equipment</w:t>
            </w:r>
          </w:p>
          <w:p w14:paraId="0C4679B1"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Radio operator practices and procedures;</w:t>
            </w:r>
          </w:p>
          <w:p w14:paraId="06B72497"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VHF radio systems and their use in VTS;</w:t>
            </w:r>
          </w:p>
          <w:p w14:paraId="3B036B8E"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Operation of radio equipment;</w:t>
            </w:r>
          </w:p>
          <w:p w14:paraId="0D41F0FE" w14:textId="77777777" w:rsidR="0070239E" w:rsidRPr="0031149C" w:rsidRDefault="0070239E" w:rsidP="00575E73">
            <w:pPr>
              <w:numPr>
                <w:ilvl w:val="0"/>
                <w:numId w:val="43"/>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Communication procedures, including SAR.</w:t>
            </w:r>
          </w:p>
        </w:tc>
        <w:tc>
          <w:tcPr>
            <w:tcW w:w="2839" w:type="dxa"/>
            <w:tcBorders>
              <w:bottom w:val="single" w:sz="4" w:space="0" w:color="auto"/>
            </w:tcBorders>
          </w:tcPr>
          <w:p w14:paraId="35C701E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Examination and assessment of evidence obtained from practical demonstration of operational procedures using:</w:t>
            </w:r>
          </w:p>
          <w:p w14:paraId="2EA125FB"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approved equipment;</w:t>
            </w:r>
          </w:p>
          <w:p w14:paraId="773ADBF5"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communication simulator; where appropriate</w:t>
            </w:r>
          </w:p>
          <w:p w14:paraId="281534AD"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radio communication laboratory equipment, where appropriate.</w:t>
            </w:r>
          </w:p>
        </w:tc>
        <w:tc>
          <w:tcPr>
            <w:tcW w:w="2276" w:type="dxa"/>
            <w:tcBorders>
              <w:bottom w:val="single" w:sz="4" w:space="0" w:color="auto"/>
            </w:tcBorders>
          </w:tcPr>
          <w:p w14:paraId="50928F43"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Transmission and reception of communications comply with international regulations and procedures and are carried out efficiently and effectively.</w:t>
            </w:r>
          </w:p>
          <w:p w14:paraId="218EE2F2"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English language messages relevant to the VTS area are correctly handled.</w:t>
            </w:r>
          </w:p>
        </w:tc>
      </w:tr>
    </w:tbl>
    <w:p w14:paraId="365966D3" w14:textId="2F8C4B34" w:rsidR="0070239E" w:rsidRDefault="0070239E" w:rsidP="00575E73">
      <w:pPr>
        <w:shd w:val="clear" w:color="auto" w:fill="D9D9D9" w:themeFill="background1" w:themeFillShade="D9"/>
      </w:pP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31149C" w14:paraId="25480222" w14:textId="77777777" w:rsidTr="002A12B3">
        <w:trPr>
          <w:cantSplit/>
          <w:trHeight w:val="1077"/>
          <w:tblHeader/>
          <w:jc w:val="center"/>
        </w:trPr>
        <w:tc>
          <w:tcPr>
            <w:tcW w:w="1843" w:type="dxa"/>
            <w:tcBorders>
              <w:top w:val="single" w:sz="4" w:space="0" w:color="auto"/>
              <w:bottom w:val="single" w:sz="12" w:space="0" w:color="auto"/>
            </w:tcBorders>
            <w:vAlign w:val="center"/>
          </w:tcPr>
          <w:p w14:paraId="1ECA8F56"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left w:val="nil"/>
              <w:bottom w:val="single" w:sz="12" w:space="0" w:color="auto"/>
            </w:tcBorders>
            <w:vAlign w:val="center"/>
          </w:tcPr>
          <w:p w14:paraId="5BE99DA6"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5" w:type="dxa"/>
            <w:tcBorders>
              <w:bottom w:val="single" w:sz="12" w:space="0" w:color="auto"/>
            </w:tcBorders>
            <w:vAlign w:val="center"/>
          </w:tcPr>
          <w:p w14:paraId="2C51C71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68" w:type="dxa"/>
            <w:tcBorders>
              <w:bottom w:val="single" w:sz="12" w:space="0" w:color="auto"/>
            </w:tcBorders>
            <w:vAlign w:val="center"/>
          </w:tcPr>
          <w:p w14:paraId="58508D4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23DFA86A" w14:textId="77777777" w:rsidTr="00C50878">
        <w:trPr>
          <w:cantSplit/>
          <w:trHeight w:val="1288"/>
          <w:jc w:val="center"/>
        </w:trPr>
        <w:tc>
          <w:tcPr>
            <w:tcW w:w="1843" w:type="dxa"/>
            <w:tcBorders>
              <w:top w:val="single" w:sz="12" w:space="0" w:color="auto"/>
              <w:bottom w:val="nil"/>
            </w:tcBorders>
          </w:tcPr>
          <w:p w14:paraId="56868E12"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7</w:t>
            </w:r>
          </w:p>
          <w:p w14:paraId="03051977"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Personal attributes</w:t>
            </w:r>
          </w:p>
        </w:tc>
        <w:tc>
          <w:tcPr>
            <w:tcW w:w="2835" w:type="dxa"/>
            <w:tcBorders>
              <w:top w:val="single" w:sz="12" w:space="0" w:color="auto"/>
              <w:left w:val="nil"/>
              <w:bottom w:val="single" w:sz="6" w:space="0" w:color="auto"/>
            </w:tcBorders>
            <w:shd w:val="clear" w:color="auto" w:fill="FFFFFF"/>
          </w:tcPr>
          <w:p w14:paraId="75AEA44C" w14:textId="77777777" w:rsidR="0070239E" w:rsidRPr="0031149C" w:rsidRDefault="0070239E" w:rsidP="00575E73">
            <w:pPr>
              <w:shd w:val="clear" w:color="auto" w:fill="D9D9D9" w:themeFill="background1" w:themeFillShade="D9"/>
              <w:spacing w:before="60" w:after="60"/>
              <w:rPr>
                <w:rFonts w:ascii="Calibri" w:hAnsi="Calibri"/>
                <w:sz w:val="22"/>
                <w:szCs w:val="22"/>
              </w:rPr>
            </w:pPr>
            <w:r w:rsidRPr="0031149C">
              <w:rPr>
                <w:rFonts w:ascii="Calibri" w:hAnsi="Calibri"/>
                <w:i/>
                <w:sz w:val="22"/>
                <w:szCs w:val="22"/>
              </w:rPr>
              <w:t>Diplomacy</w:t>
            </w:r>
          </w:p>
          <w:p w14:paraId="47E1EF0C"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Knowledge of, and ability to perform:</w:t>
            </w:r>
          </w:p>
          <w:p w14:paraId="419C7E72" w14:textId="77777777" w:rsidR="0070239E" w:rsidRPr="0031149C" w:rsidRDefault="0070239E" w:rsidP="00575E73">
            <w:pPr>
              <w:numPr>
                <w:ilvl w:val="0"/>
                <w:numId w:val="48"/>
              </w:numPr>
              <w:shd w:val="clear" w:color="auto" w:fill="D9D9D9" w:themeFill="background1" w:themeFillShade="D9"/>
              <w:spacing w:before="60"/>
              <w:rPr>
                <w:rFonts w:ascii="Calibri" w:hAnsi="Calibri"/>
                <w:sz w:val="22"/>
                <w:szCs w:val="22"/>
              </w:rPr>
            </w:pPr>
            <w:r w:rsidRPr="0031149C">
              <w:rPr>
                <w:rFonts w:ascii="Calibri" w:hAnsi="Calibri"/>
                <w:sz w:val="22"/>
                <w:szCs w:val="22"/>
              </w:rPr>
              <w:t>public relations;</w:t>
            </w:r>
          </w:p>
          <w:p w14:paraId="2BABA226" w14:textId="77777777" w:rsidR="0070239E" w:rsidRPr="0031149C" w:rsidRDefault="0070239E" w:rsidP="00575E73">
            <w:pPr>
              <w:numPr>
                <w:ilvl w:val="0"/>
                <w:numId w:val="48"/>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operational telephone conversations;</w:t>
            </w:r>
          </w:p>
          <w:p w14:paraId="72785143" w14:textId="77777777" w:rsidR="0070239E" w:rsidRPr="0031149C" w:rsidRDefault="0070239E" w:rsidP="00575E73">
            <w:pPr>
              <w:numPr>
                <w:ilvl w:val="0"/>
                <w:numId w:val="48"/>
              </w:numPr>
              <w:shd w:val="clear" w:color="auto" w:fill="D9D9D9" w:themeFill="background1" w:themeFillShade="D9"/>
              <w:spacing w:before="60" w:after="120"/>
              <w:ind w:left="357" w:hanging="357"/>
              <w:rPr>
                <w:rFonts w:ascii="Calibri" w:hAnsi="Calibri"/>
                <w:sz w:val="22"/>
                <w:szCs w:val="22"/>
              </w:rPr>
            </w:pPr>
            <w:r w:rsidRPr="0031149C">
              <w:rPr>
                <w:rFonts w:ascii="Calibri" w:hAnsi="Calibri"/>
                <w:sz w:val="22"/>
                <w:szCs w:val="22"/>
              </w:rPr>
              <w:t>negotiations with other interested parties.</w:t>
            </w:r>
          </w:p>
        </w:tc>
        <w:tc>
          <w:tcPr>
            <w:tcW w:w="2835" w:type="dxa"/>
            <w:tcBorders>
              <w:top w:val="single" w:sz="12" w:space="0" w:color="auto"/>
              <w:bottom w:val="single" w:sz="6" w:space="0" w:color="auto"/>
            </w:tcBorders>
            <w:shd w:val="clear" w:color="auto" w:fill="FFFFFF"/>
          </w:tcPr>
          <w:p w14:paraId="0CD25FCB"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12" w:space="0" w:color="auto"/>
              <w:bottom w:val="single" w:sz="6" w:space="0" w:color="auto"/>
            </w:tcBorders>
            <w:shd w:val="clear" w:color="auto" w:fill="FFFFFF"/>
          </w:tcPr>
          <w:p w14:paraId="7DB1AA50"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to acceptable principles, including confidentiality, and procedures established by the Competent Authority concerned.</w:t>
            </w:r>
          </w:p>
        </w:tc>
      </w:tr>
      <w:tr w:rsidR="0070239E" w:rsidRPr="0031149C" w14:paraId="65D034B1" w14:textId="77777777" w:rsidTr="006B0473">
        <w:trPr>
          <w:cantSplit/>
          <w:trHeight w:val="1288"/>
          <w:jc w:val="center"/>
        </w:trPr>
        <w:tc>
          <w:tcPr>
            <w:tcW w:w="1843" w:type="dxa"/>
            <w:tcBorders>
              <w:top w:val="nil"/>
              <w:bottom w:val="nil"/>
            </w:tcBorders>
          </w:tcPr>
          <w:p w14:paraId="564CACF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5694845A"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Time management</w:t>
            </w:r>
          </w:p>
          <w:p w14:paraId="1AA65DDE"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skills required to perform and prioritise multiple and varying tasks</w:t>
            </w:r>
          </w:p>
          <w:p w14:paraId="7B6BDA12" w14:textId="77777777" w:rsidR="0070239E" w:rsidRPr="0031149C" w:rsidRDefault="0070239E" w:rsidP="00575E73">
            <w:pPr>
              <w:shd w:val="clear" w:color="auto" w:fill="D9D9D9" w:themeFill="background1" w:themeFillShade="D9"/>
              <w:spacing w:before="120"/>
              <w:rPr>
                <w:rFonts w:ascii="Calibri" w:hAnsi="Calibri"/>
                <w:i/>
                <w:sz w:val="22"/>
                <w:szCs w:val="22"/>
              </w:rPr>
            </w:pPr>
            <w:r w:rsidRPr="0031149C">
              <w:rPr>
                <w:rFonts w:ascii="Calibri" w:hAnsi="Calibri"/>
                <w:sz w:val="22"/>
                <w:szCs w:val="22"/>
              </w:rPr>
              <w:t>Demonstrate initiative and critical thinking skills in dealing with unexpected circumstances</w:t>
            </w:r>
          </w:p>
        </w:tc>
        <w:tc>
          <w:tcPr>
            <w:tcW w:w="2835" w:type="dxa"/>
            <w:tcBorders>
              <w:bottom w:val="single" w:sz="6" w:space="0" w:color="auto"/>
            </w:tcBorders>
            <w:shd w:val="clear" w:color="auto" w:fill="FFFFFF"/>
          </w:tcPr>
          <w:p w14:paraId="7399EF3A"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bottom w:val="single" w:sz="6" w:space="0" w:color="auto"/>
            </w:tcBorders>
            <w:shd w:val="clear" w:color="auto" w:fill="FFFFFF"/>
          </w:tcPr>
          <w:p w14:paraId="737B8CA9"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654700B0" w14:textId="77777777" w:rsidTr="006B0473">
        <w:trPr>
          <w:cantSplit/>
          <w:trHeight w:val="1288"/>
          <w:jc w:val="center"/>
        </w:trPr>
        <w:tc>
          <w:tcPr>
            <w:tcW w:w="1843" w:type="dxa"/>
            <w:tcBorders>
              <w:top w:val="nil"/>
              <w:bottom w:val="nil"/>
            </w:tcBorders>
          </w:tcPr>
          <w:p w14:paraId="7F82498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444BE170"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Reliability</w:t>
            </w:r>
          </w:p>
          <w:p w14:paraId="2E14696B"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 xml:space="preserve">Demonstrate </w:t>
            </w:r>
          </w:p>
          <w:p w14:paraId="601CFEA4"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punctuality;</w:t>
            </w:r>
          </w:p>
          <w:p w14:paraId="5361D270"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thoroughness;</w:t>
            </w:r>
          </w:p>
          <w:p w14:paraId="6AD2EC00" w14:textId="77777777" w:rsidR="0070239E" w:rsidRPr="0031149C" w:rsidRDefault="0070239E" w:rsidP="00575E73">
            <w:pPr>
              <w:numPr>
                <w:ilvl w:val="0"/>
                <w:numId w:val="49"/>
              </w:numPr>
              <w:shd w:val="clear" w:color="auto" w:fill="D9D9D9" w:themeFill="background1" w:themeFillShade="D9"/>
              <w:spacing w:before="60" w:after="120"/>
              <w:rPr>
                <w:rFonts w:ascii="Calibri" w:hAnsi="Calibri"/>
                <w:sz w:val="22"/>
                <w:szCs w:val="22"/>
              </w:rPr>
            </w:pPr>
            <w:r w:rsidRPr="0031149C">
              <w:rPr>
                <w:rFonts w:ascii="Calibri" w:hAnsi="Calibri"/>
                <w:sz w:val="22"/>
                <w:szCs w:val="22"/>
              </w:rPr>
              <w:t>decisiveness.</w:t>
            </w:r>
          </w:p>
        </w:tc>
        <w:tc>
          <w:tcPr>
            <w:tcW w:w="2835" w:type="dxa"/>
            <w:tcBorders>
              <w:top w:val="single" w:sz="6" w:space="0" w:color="auto"/>
              <w:bottom w:val="single" w:sz="6" w:space="0" w:color="auto"/>
            </w:tcBorders>
            <w:shd w:val="clear" w:color="auto" w:fill="FFFFFF"/>
          </w:tcPr>
          <w:p w14:paraId="38B4A99F"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05DC08B7"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01A61031" w14:textId="77777777" w:rsidTr="006B0473">
        <w:trPr>
          <w:cantSplit/>
          <w:trHeight w:val="1288"/>
          <w:jc w:val="center"/>
        </w:trPr>
        <w:tc>
          <w:tcPr>
            <w:tcW w:w="1843" w:type="dxa"/>
            <w:tcBorders>
              <w:top w:val="nil"/>
              <w:bottom w:val="single" w:sz="6" w:space="0" w:color="auto"/>
            </w:tcBorders>
          </w:tcPr>
          <w:p w14:paraId="6FF2403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3B968DD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Stress management</w:t>
            </w:r>
          </w:p>
          <w:p w14:paraId="19CC67B8"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decision making skills when dealing with routine situations, emergency situations, panic stricken people and other unexpected circumstances.</w:t>
            </w:r>
          </w:p>
        </w:tc>
        <w:tc>
          <w:tcPr>
            <w:tcW w:w="2835" w:type="dxa"/>
            <w:tcBorders>
              <w:top w:val="single" w:sz="6" w:space="0" w:color="auto"/>
              <w:bottom w:val="single" w:sz="6" w:space="0" w:color="auto"/>
            </w:tcBorders>
            <w:shd w:val="clear" w:color="auto" w:fill="FFFFFF"/>
          </w:tcPr>
          <w:p w14:paraId="51B3C5ED"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78BCE4E5"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with acceptable principles and procedures established by the Competent Authority concerned.</w:t>
            </w:r>
          </w:p>
        </w:tc>
      </w:tr>
      <w:tr w:rsidR="0070239E" w:rsidRPr="0031149C" w14:paraId="40CBA56C" w14:textId="77777777" w:rsidTr="002A12B3">
        <w:trPr>
          <w:cantSplit/>
          <w:trHeight w:val="1288"/>
          <w:jc w:val="center"/>
        </w:trPr>
        <w:tc>
          <w:tcPr>
            <w:tcW w:w="1843" w:type="dxa"/>
            <w:tcBorders>
              <w:top w:val="single" w:sz="6" w:space="0" w:color="auto"/>
              <w:bottom w:val="single" w:sz="6" w:space="0" w:color="auto"/>
            </w:tcBorders>
          </w:tcPr>
          <w:p w14:paraId="5AC7E9F6"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8</w:t>
            </w:r>
          </w:p>
          <w:p w14:paraId="42676B1E"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Emergency situations</w:t>
            </w:r>
          </w:p>
        </w:tc>
        <w:tc>
          <w:tcPr>
            <w:tcW w:w="2835" w:type="dxa"/>
            <w:tcBorders>
              <w:top w:val="single" w:sz="6" w:space="0" w:color="auto"/>
              <w:left w:val="nil"/>
              <w:bottom w:val="single" w:sz="6" w:space="0" w:color="auto"/>
            </w:tcBorders>
          </w:tcPr>
          <w:p w14:paraId="148540A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Response to contingency plans</w:t>
            </w:r>
          </w:p>
          <w:p w14:paraId="570E2FF1"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 xml:space="preserve">Knowledge of related national and international regulations concerning distress, pollution prevention and special circumstances and demonstrate the ability to: </w:t>
            </w:r>
          </w:p>
          <w:p w14:paraId="56521242"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prioritise and respond to situations;</w:t>
            </w:r>
          </w:p>
          <w:p w14:paraId="2593426C"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commence alerting procedures;</w:t>
            </w:r>
          </w:p>
          <w:p w14:paraId="1D67F7E9"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co-ordinate with allied services; and</w:t>
            </w:r>
          </w:p>
          <w:p w14:paraId="389E74D8"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record activities.</w:t>
            </w:r>
          </w:p>
          <w:p w14:paraId="31F55C16"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sz w:val="22"/>
                <w:szCs w:val="22"/>
              </w:rPr>
              <w:t>while continuing to maintain a safe waterway in all aspects.</w:t>
            </w:r>
          </w:p>
        </w:tc>
        <w:tc>
          <w:tcPr>
            <w:tcW w:w="2835" w:type="dxa"/>
            <w:tcBorders>
              <w:top w:val="single" w:sz="6" w:space="0" w:color="auto"/>
              <w:bottom w:val="single" w:sz="6" w:space="0" w:color="auto"/>
            </w:tcBorders>
          </w:tcPr>
          <w:p w14:paraId="2CDA74C3"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tcPr>
          <w:p w14:paraId="53BE1C3A"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Type and scale of emergency properly identified.</w:t>
            </w:r>
          </w:p>
          <w:p w14:paraId="3F4DD08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Activate the relevant contingency plan appropriate.</w:t>
            </w:r>
          </w:p>
          <w:p w14:paraId="2745EE17" w14:textId="11F5D504"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Actions undertaken ensure the </w:t>
            </w:r>
            <w:r w:rsidR="00722185" w:rsidRPr="0031149C">
              <w:rPr>
                <w:rFonts w:ascii="Calibri" w:hAnsi="Calibri"/>
                <w:sz w:val="22"/>
                <w:szCs w:val="22"/>
              </w:rPr>
              <w:t>protection of</w:t>
            </w:r>
            <w:r w:rsidRPr="0031149C">
              <w:rPr>
                <w:rFonts w:ascii="Calibri" w:hAnsi="Calibri"/>
                <w:sz w:val="22"/>
                <w:szCs w:val="22"/>
              </w:rPr>
              <w:t xml:space="preserve"> the VTS area and, as far as practicable, maintain a safe flow of marine traffic </w:t>
            </w:r>
          </w:p>
        </w:tc>
      </w:tr>
    </w:tbl>
    <w:p w14:paraId="5F95FB7F" w14:textId="77777777" w:rsidR="0070239E" w:rsidRPr="00C50983" w:rsidRDefault="0070239E" w:rsidP="00575E73">
      <w:pPr>
        <w:shd w:val="clear" w:color="auto" w:fill="D9D9D9" w:themeFill="background1" w:themeFillShade="D9"/>
      </w:pPr>
    </w:p>
    <w:p w14:paraId="1703576B" w14:textId="11365E75" w:rsidR="0002067D" w:rsidRPr="00C50983" w:rsidRDefault="0002067D" w:rsidP="00575E73">
      <w:pPr>
        <w:pStyle w:val="Annex"/>
        <w:shd w:val="clear" w:color="auto" w:fill="D9D9D9" w:themeFill="background1" w:themeFillShade="D9"/>
      </w:pPr>
      <w:r w:rsidRPr="00C50983">
        <w:br w:type="page"/>
      </w:r>
      <w:bookmarkStart w:id="3903" w:name="_Ref245169068"/>
      <w:bookmarkStart w:id="3904" w:name="_Toc6299065"/>
      <w:commentRangeStart w:id="3905"/>
      <w:r w:rsidR="00635089">
        <w:t>Teaching aids and references</w:t>
      </w:r>
      <w:bookmarkEnd w:id="3903"/>
      <w:bookmarkEnd w:id="3904"/>
      <w:commentRangeEnd w:id="3905"/>
      <w:r w:rsidR="00C036DE">
        <w:rPr>
          <w:rStyle w:val="CommentReference"/>
          <w:b w:val="0"/>
          <w:i w:val="0"/>
          <w:caps w:val="0"/>
          <w:color w:val="auto"/>
          <w:u w:val="none"/>
        </w:rPr>
        <w:commentReference w:id="3905"/>
      </w:r>
    </w:p>
    <w:p w14:paraId="763D6595" w14:textId="77777777" w:rsidR="0002067D" w:rsidRPr="00C50983" w:rsidRDefault="0002067D" w:rsidP="00575E73">
      <w:pPr>
        <w:pStyle w:val="BodyText"/>
        <w:shd w:val="clear" w:color="auto" w:fill="D9D9D9" w:themeFill="background1" w:themeFillShade="D9"/>
        <w:rPr>
          <w:b/>
          <w:sz w:val="24"/>
        </w:rPr>
      </w:pPr>
      <w:r w:rsidRPr="00C50983">
        <w:rPr>
          <w:b/>
          <w:sz w:val="24"/>
        </w:rPr>
        <w:t>Teaching aids that the participants ideally should have access to:</w:t>
      </w:r>
    </w:p>
    <w:p w14:paraId="2C6EEA6F" w14:textId="77777777" w:rsidR="0002067D" w:rsidRPr="00C50983" w:rsidRDefault="0002067D" w:rsidP="00575E73">
      <w:pPr>
        <w:pStyle w:val="BodyText"/>
        <w:shd w:val="clear" w:color="auto" w:fill="D9D9D9" w:themeFill="background1" w:themeFillShade="D9"/>
        <w:ind w:left="851" w:hanging="851"/>
      </w:pPr>
      <w:r w:rsidRPr="00C50983">
        <w:t>A1</w:t>
      </w:r>
      <w:r w:rsidRPr="00C50983">
        <w:tab/>
        <w:t>Simulated VTS environment capable of meeting the training objectives</w:t>
      </w:r>
    </w:p>
    <w:p w14:paraId="36246DFB" w14:textId="77777777" w:rsidR="0002067D" w:rsidRPr="00C50983" w:rsidRDefault="0002067D" w:rsidP="00575E73">
      <w:pPr>
        <w:pStyle w:val="BodyText"/>
        <w:shd w:val="clear" w:color="auto" w:fill="D9D9D9" w:themeFill="background1" w:themeFillShade="D9"/>
        <w:ind w:left="851" w:hanging="851"/>
      </w:pPr>
      <w:r w:rsidRPr="00C50983">
        <w:t>A2</w:t>
      </w:r>
      <w:r w:rsidRPr="00C50983">
        <w:tab/>
        <w:t>Briefing/debriefing area for simulations, including facilities for modelling performance and reviewing recorded exercises</w:t>
      </w:r>
    </w:p>
    <w:p w14:paraId="2E9BFEDE" w14:textId="77777777" w:rsidR="0002067D" w:rsidRPr="00C50983" w:rsidRDefault="0002067D" w:rsidP="00575E73">
      <w:pPr>
        <w:pStyle w:val="BodyText"/>
        <w:shd w:val="clear" w:color="auto" w:fill="D9D9D9" w:themeFill="background1" w:themeFillShade="D9"/>
        <w:ind w:left="851" w:hanging="851"/>
      </w:pPr>
      <w:r w:rsidRPr="00C50983">
        <w:t>A3</w:t>
      </w:r>
      <w:r w:rsidRPr="00C50983">
        <w:tab/>
        <w:t>Charts and associated publications</w:t>
      </w:r>
    </w:p>
    <w:p w14:paraId="318D4578" w14:textId="77777777" w:rsidR="0002067D" w:rsidRPr="00C50983" w:rsidRDefault="0002067D" w:rsidP="00575E73">
      <w:pPr>
        <w:pStyle w:val="BodyText"/>
        <w:shd w:val="clear" w:color="auto" w:fill="D9D9D9" w:themeFill="background1" w:themeFillShade="D9"/>
        <w:ind w:left="851" w:hanging="851"/>
      </w:pPr>
      <w:r w:rsidRPr="00C50983">
        <w:t>A4</w:t>
      </w:r>
      <w:r w:rsidRPr="00C50983">
        <w:tab/>
        <w:t>Examples of Notices to Mariners applicable to a VTS area</w:t>
      </w:r>
    </w:p>
    <w:p w14:paraId="13AED6A0" w14:textId="77777777" w:rsidR="0002067D" w:rsidRPr="00C50983" w:rsidRDefault="0002067D" w:rsidP="00575E73">
      <w:pPr>
        <w:pStyle w:val="BodyText"/>
        <w:shd w:val="clear" w:color="auto" w:fill="D9D9D9" w:themeFill="background1" w:themeFillShade="D9"/>
        <w:ind w:left="851" w:hanging="851"/>
      </w:pPr>
      <w:r w:rsidRPr="00C50983">
        <w:t>A5</w:t>
      </w:r>
      <w:r w:rsidRPr="00C50983">
        <w:tab/>
        <w:t>Ship models</w:t>
      </w:r>
    </w:p>
    <w:p w14:paraId="356C7D49" w14:textId="77777777" w:rsidR="0002067D" w:rsidRPr="00C50983" w:rsidRDefault="0002067D" w:rsidP="00575E73">
      <w:pPr>
        <w:pStyle w:val="BodyText"/>
        <w:shd w:val="clear" w:color="auto" w:fill="D9D9D9" w:themeFill="background1" w:themeFillShade="D9"/>
        <w:ind w:left="851" w:hanging="851"/>
      </w:pPr>
      <w:r w:rsidRPr="00C50983">
        <w:t>A6</w:t>
      </w:r>
      <w:r w:rsidRPr="00C50983">
        <w:tab/>
        <w:t>Video recording and playing facilities</w:t>
      </w:r>
    </w:p>
    <w:p w14:paraId="1E0F2619" w14:textId="77777777" w:rsidR="0002067D" w:rsidRPr="00C50983" w:rsidRDefault="0002067D" w:rsidP="00575E73">
      <w:pPr>
        <w:pStyle w:val="BodyText"/>
        <w:shd w:val="clear" w:color="auto" w:fill="D9D9D9" w:themeFill="background1" w:themeFillShade="D9"/>
        <w:ind w:left="851" w:hanging="851"/>
      </w:pPr>
      <w:r w:rsidRPr="00C50983">
        <w:t>A7</w:t>
      </w:r>
      <w:r w:rsidRPr="00C50983">
        <w:tab/>
        <w:t>Audio recording and playing facilities</w:t>
      </w:r>
    </w:p>
    <w:p w14:paraId="463558FC" w14:textId="77777777" w:rsidR="0002067D" w:rsidRPr="00C50983" w:rsidRDefault="0002067D" w:rsidP="00575E73">
      <w:pPr>
        <w:pStyle w:val="BodyText"/>
        <w:shd w:val="clear" w:color="auto" w:fill="D9D9D9" w:themeFill="background1" w:themeFillShade="D9"/>
        <w:ind w:left="851" w:hanging="851"/>
      </w:pPr>
      <w:r w:rsidRPr="00C50983">
        <w:t>A8</w:t>
      </w:r>
      <w:r w:rsidRPr="00C50983">
        <w:tab/>
        <w:t>Interactive language laboratory</w:t>
      </w:r>
    </w:p>
    <w:p w14:paraId="07A39577" w14:textId="77777777" w:rsidR="0002067D" w:rsidRPr="00C50983" w:rsidRDefault="0002067D" w:rsidP="00575E73">
      <w:pPr>
        <w:pStyle w:val="BodyText"/>
        <w:shd w:val="clear" w:color="auto" w:fill="D9D9D9" w:themeFill="background1" w:themeFillShade="D9"/>
        <w:ind w:left="851" w:hanging="851"/>
      </w:pPr>
      <w:r w:rsidRPr="00C50983">
        <w:t>A9</w:t>
      </w:r>
      <w:r w:rsidRPr="00C50983">
        <w:tab/>
        <w:t>Personal computer</w:t>
      </w:r>
    </w:p>
    <w:p w14:paraId="29A9A882" w14:textId="77777777" w:rsidR="0002067D" w:rsidRPr="00C50983" w:rsidRDefault="0002067D" w:rsidP="00575E73">
      <w:pPr>
        <w:pStyle w:val="BodyText"/>
        <w:shd w:val="clear" w:color="auto" w:fill="D9D9D9" w:themeFill="background1" w:themeFillShade="D9"/>
        <w:ind w:left="851" w:hanging="851"/>
      </w:pPr>
      <w:r w:rsidRPr="00C50983">
        <w:t>A10</w:t>
      </w:r>
      <w:r w:rsidRPr="00C50983">
        <w:tab/>
        <w:t>Simulator exercises to practice operational maritime English</w:t>
      </w:r>
    </w:p>
    <w:p w14:paraId="6CB2587E" w14:textId="77777777" w:rsidR="0002067D" w:rsidRPr="00C50983" w:rsidRDefault="0002067D" w:rsidP="00575E73">
      <w:pPr>
        <w:pStyle w:val="BodyText"/>
        <w:shd w:val="clear" w:color="auto" w:fill="D9D9D9" w:themeFill="background1" w:themeFillShade="D9"/>
        <w:ind w:left="851" w:hanging="851"/>
      </w:pPr>
      <w:r w:rsidRPr="00C50983">
        <w:t>A11</w:t>
      </w:r>
      <w:r w:rsidRPr="00C50983">
        <w:tab/>
        <w:t>Examples of equipment and systems capable of being manipulated in a manner similar to the equipment and systems used in VTS centres</w:t>
      </w:r>
    </w:p>
    <w:p w14:paraId="10F9CEBD" w14:textId="77777777" w:rsidR="0002067D" w:rsidRPr="00C50983" w:rsidRDefault="0002067D" w:rsidP="00575E73">
      <w:pPr>
        <w:pStyle w:val="BodyText"/>
        <w:shd w:val="clear" w:color="auto" w:fill="D9D9D9" w:themeFill="background1" w:themeFillShade="D9"/>
        <w:ind w:left="851" w:hanging="851"/>
      </w:pPr>
      <w:r w:rsidRPr="00C50983">
        <w:t>A12</w:t>
      </w:r>
      <w:r w:rsidRPr="00C50983">
        <w:tab/>
        <w:t>Interactive VTS simulator, including VHF facilities</w:t>
      </w:r>
    </w:p>
    <w:p w14:paraId="5A7CF0F7" w14:textId="77777777" w:rsidR="0002067D" w:rsidRPr="00C50983" w:rsidRDefault="0002067D" w:rsidP="00575E73">
      <w:pPr>
        <w:pStyle w:val="BodyText"/>
        <w:shd w:val="clear" w:color="auto" w:fill="D9D9D9" w:themeFill="background1" w:themeFillShade="D9"/>
        <w:ind w:left="851" w:hanging="851"/>
      </w:pPr>
      <w:r w:rsidRPr="00C50983">
        <w:t>A13</w:t>
      </w:r>
      <w:r w:rsidRPr="00C50983">
        <w:tab/>
        <w:t>Simulated VHF DF system including digital selective calling facilities</w:t>
      </w:r>
    </w:p>
    <w:p w14:paraId="06351870" w14:textId="77777777" w:rsidR="0002067D" w:rsidRPr="00C50983" w:rsidRDefault="0002067D" w:rsidP="00575E73">
      <w:pPr>
        <w:pStyle w:val="BodyText"/>
        <w:shd w:val="clear" w:color="auto" w:fill="D9D9D9" w:themeFill="background1" w:themeFillShade="D9"/>
        <w:ind w:left="851" w:hanging="851"/>
      </w:pPr>
      <w:r w:rsidRPr="00C50983">
        <w:t>A14</w:t>
      </w:r>
      <w:r w:rsidRPr="00C50983">
        <w:tab/>
        <w:t>Appropriate video films;</w:t>
      </w:r>
    </w:p>
    <w:p w14:paraId="3DF738F6" w14:textId="77777777" w:rsidR="0002067D" w:rsidRPr="00C50983" w:rsidRDefault="0002067D" w:rsidP="00575E73">
      <w:pPr>
        <w:pStyle w:val="BodyText"/>
        <w:shd w:val="clear" w:color="auto" w:fill="D9D9D9" w:themeFill="background1" w:themeFillShade="D9"/>
        <w:ind w:left="851" w:hanging="851"/>
      </w:pPr>
      <w:r w:rsidRPr="00C50983">
        <w:t>A15</w:t>
      </w:r>
      <w:r w:rsidRPr="00C50983">
        <w:tab/>
        <w:t>Manuals, strip cards and other facilities for use with the monitoring systems being taught</w:t>
      </w:r>
    </w:p>
    <w:p w14:paraId="5050F8A7" w14:textId="77777777" w:rsidR="0002067D" w:rsidRPr="00C50983" w:rsidRDefault="0002067D" w:rsidP="00575E73">
      <w:pPr>
        <w:pStyle w:val="BodyText"/>
        <w:shd w:val="clear" w:color="auto" w:fill="D9D9D9" w:themeFill="background1" w:themeFillShade="D9"/>
        <w:ind w:left="851" w:hanging="851"/>
      </w:pPr>
      <w:r w:rsidRPr="00C50983">
        <w:t>A16</w:t>
      </w:r>
      <w:r w:rsidRPr="00C50983">
        <w:tab/>
        <w:t>Appropriate interactive video</w:t>
      </w:r>
    </w:p>
    <w:p w14:paraId="4D5FFCDA" w14:textId="77777777" w:rsidR="0002067D" w:rsidRPr="00C50983" w:rsidRDefault="0002067D" w:rsidP="00575E73">
      <w:pPr>
        <w:pStyle w:val="BodyText"/>
        <w:shd w:val="clear" w:color="auto" w:fill="D9D9D9" w:themeFill="background1" w:themeFillShade="D9"/>
        <w:ind w:left="851" w:hanging="851"/>
      </w:pPr>
      <w:r w:rsidRPr="00C50983">
        <w:t>A17</w:t>
      </w:r>
      <w:r w:rsidRPr="00C50983">
        <w:tab/>
        <w:t>Guest speakers</w:t>
      </w:r>
    </w:p>
    <w:p w14:paraId="76741D65" w14:textId="77777777" w:rsidR="0002067D" w:rsidRPr="00C50983" w:rsidRDefault="0002067D" w:rsidP="00575E73">
      <w:pPr>
        <w:pStyle w:val="BodyText"/>
        <w:shd w:val="clear" w:color="auto" w:fill="D9D9D9" w:themeFill="background1" w:themeFillShade="D9"/>
        <w:ind w:left="851" w:hanging="851"/>
      </w:pPr>
      <w:r w:rsidRPr="00C50983">
        <w:t>A18</w:t>
      </w:r>
      <w:r w:rsidRPr="00C50983">
        <w:tab/>
        <w:t>Case studies</w:t>
      </w:r>
    </w:p>
    <w:p w14:paraId="5F98A29A" w14:textId="77777777" w:rsidR="0002067D" w:rsidRPr="00C50983" w:rsidRDefault="0002067D" w:rsidP="00575E73">
      <w:pPr>
        <w:pStyle w:val="BodyText"/>
        <w:shd w:val="clear" w:color="auto" w:fill="D9D9D9" w:themeFill="background1" w:themeFillShade="D9"/>
        <w:ind w:left="851" w:hanging="851"/>
      </w:pPr>
    </w:p>
    <w:p w14:paraId="7DA2D1F9" w14:textId="77777777" w:rsidR="0002067D" w:rsidRPr="00C50983" w:rsidRDefault="0002067D" w:rsidP="00575E73">
      <w:pPr>
        <w:pStyle w:val="BodyText"/>
        <w:shd w:val="clear" w:color="auto" w:fill="D9D9D9" w:themeFill="background1" w:themeFillShade="D9"/>
        <w:rPr>
          <w:b/>
          <w:sz w:val="24"/>
        </w:rPr>
      </w:pPr>
      <w:r w:rsidRPr="00C50983">
        <w:rPr>
          <w:b/>
          <w:sz w:val="24"/>
        </w:rPr>
        <w:t>Equipment recommended for each participant:</w:t>
      </w:r>
    </w:p>
    <w:p w14:paraId="6A5E2A1A" w14:textId="77777777" w:rsidR="0002067D" w:rsidRPr="00C50983" w:rsidRDefault="0002067D" w:rsidP="00575E73">
      <w:pPr>
        <w:pStyle w:val="BodyText"/>
        <w:shd w:val="clear" w:color="auto" w:fill="D9D9D9" w:themeFill="background1" w:themeFillShade="D9"/>
        <w:ind w:left="851" w:hanging="851"/>
      </w:pPr>
      <w:r w:rsidRPr="00C50983">
        <w:t>E1</w:t>
      </w:r>
      <w:r w:rsidRPr="00C50983">
        <w:tab/>
        <w:t>Headset/microphone with press to talk (PTT) facilities</w:t>
      </w:r>
    </w:p>
    <w:p w14:paraId="39820FF9" w14:textId="77777777" w:rsidR="0002067D" w:rsidRPr="00C50983" w:rsidRDefault="0002067D" w:rsidP="00575E73">
      <w:pPr>
        <w:pStyle w:val="BodyText"/>
        <w:shd w:val="clear" w:color="auto" w:fill="D9D9D9" w:themeFill="background1" w:themeFillShade="D9"/>
        <w:ind w:left="851" w:hanging="851"/>
      </w:pPr>
      <w:r w:rsidRPr="00C50983">
        <w:t>E2</w:t>
      </w:r>
      <w:r w:rsidRPr="00C50983">
        <w:tab/>
        <w:t>Logging system</w:t>
      </w:r>
    </w:p>
    <w:p w14:paraId="4DAB85D8" w14:textId="77777777" w:rsidR="0002067D" w:rsidRPr="00C50983" w:rsidRDefault="0002067D" w:rsidP="00575E73">
      <w:pPr>
        <w:pStyle w:val="BodyText"/>
        <w:shd w:val="clear" w:color="auto" w:fill="D9D9D9" w:themeFill="background1" w:themeFillShade="D9"/>
        <w:ind w:left="851" w:hanging="851"/>
      </w:pPr>
      <w:r w:rsidRPr="00C50983">
        <w:t>E3</w:t>
      </w:r>
      <w:r w:rsidRPr="00C50983">
        <w:tab/>
        <w:t>For chartwork exercises, desks approximately 1 metre long by 0.7 metres width, with drawers for chart stowage</w:t>
      </w:r>
    </w:p>
    <w:p w14:paraId="483A86C3" w14:textId="77777777" w:rsidR="0002067D" w:rsidRPr="00C50983" w:rsidRDefault="0002067D" w:rsidP="00575E73">
      <w:pPr>
        <w:pStyle w:val="BodyText"/>
        <w:shd w:val="clear" w:color="auto" w:fill="D9D9D9" w:themeFill="background1" w:themeFillShade="D9"/>
        <w:ind w:left="851" w:hanging="851"/>
      </w:pPr>
      <w:r w:rsidRPr="00C50983">
        <w:t>E4</w:t>
      </w:r>
      <w:r w:rsidRPr="00C50983">
        <w:tab/>
        <w:t>Protractor, parallel ruler, dividers, nautical almanac, charts of a VTS area, calculator, chart correcting facilities</w:t>
      </w:r>
    </w:p>
    <w:p w14:paraId="0850B1C6" w14:textId="77777777" w:rsidR="0002067D" w:rsidRPr="00C50983" w:rsidRDefault="0002067D" w:rsidP="00575E73">
      <w:pPr>
        <w:pStyle w:val="BodyText"/>
        <w:shd w:val="clear" w:color="auto" w:fill="D9D9D9" w:themeFill="background1" w:themeFillShade="D9"/>
        <w:ind w:left="851" w:hanging="851"/>
      </w:pPr>
      <w:r w:rsidRPr="00C50983">
        <w:t>E5</w:t>
      </w:r>
      <w:r w:rsidRPr="00C50983">
        <w:tab/>
        <w:t>Audio tapes of recorded VTS communications</w:t>
      </w:r>
    </w:p>
    <w:p w14:paraId="1AC09E9F" w14:textId="77777777" w:rsidR="0002067D" w:rsidRPr="00C50983" w:rsidRDefault="0002067D" w:rsidP="00575E73">
      <w:pPr>
        <w:pStyle w:val="BodyText"/>
        <w:shd w:val="clear" w:color="auto" w:fill="D9D9D9" w:themeFill="background1" w:themeFillShade="D9"/>
        <w:ind w:left="851" w:hanging="851"/>
      </w:pPr>
    </w:p>
    <w:p w14:paraId="6A91FB3F" w14:textId="77777777" w:rsidR="0002067D" w:rsidRPr="00C50983" w:rsidRDefault="0002067D" w:rsidP="00575E73">
      <w:pPr>
        <w:pStyle w:val="BodyText"/>
        <w:shd w:val="clear" w:color="auto" w:fill="D9D9D9" w:themeFill="background1" w:themeFillShade="D9"/>
        <w:rPr>
          <w:b/>
          <w:sz w:val="24"/>
        </w:rPr>
      </w:pPr>
      <w:bookmarkStart w:id="3906" w:name="_Toc414767085"/>
      <w:bookmarkStart w:id="3907" w:name="_Toc443306624"/>
      <w:bookmarkStart w:id="3908" w:name="_Toc476981661"/>
      <w:bookmarkStart w:id="3909" w:name="_Toc476982737"/>
      <w:bookmarkStart w:id="3910" w:name="_Toc476982860"/>
      <w:bookmarkStart w:id="3911" w:name="_Toc476982957"/>
      <w:bookmarkStart w:id="3912" w:name="_Toc476983230"/>
      <w:bookmarkStart w:id="3913" w:name="_Toc476984510"/>
      <w:bookmarkStart w:id="3914" w:name="_Toc476986731"/>
      <w:bookmarkStart w:id="3915" w:name="_Toc112216876"/>
      <w:r w:rsidRPr="00C50983">
        <w:rPr>
          <w:b/>
          <w:sz w:val="24"/>
        </w:rPr>
        <w:br w:type="page"/>
        <w:t>References</w:t>
      </w:r>
      <w:bookmarkEnd w:id="3906"/>
      <w:bookmarkEnd w:id="3907"/>
      <w:bookmarkEnd w:id="3908"/>
      <w:bookmarkEnd w:id="3909"/>
      <w:bookmarkEnd w:id="3910"/>
      <w:bookmarkEnd w:id="3911"/>
      <w:bookmarkEnd w:id="3912"/>
      <w:bookmarkEnd w:id="3913"/>
      <w:bookmarkEnd w:id="3914"/>
      <w:bookmarkEnd w:id="3915"/>
      <w:r w:rsidRPr="00C50983">
        <w:rPr>
          <w:b/>
          <w:sz w:val="24"/>
        </w:rPr>
        <w:t xml:space="preserve"> relevant to the planning of VTS training:</w:t>
      </w:r>
    </w:p>
    <w:p w14:paraId="7D6096A5" w14:textId="77777777" w:rsidR="0002067D" w:rsidRPr="00C50983" w:rsidRDefault="0002067D" w:rsidP="00575E73">
      <w:pPr>
        <w:pStyle w:val="BodyText"/>
        <w:shd w:val="clear" w:color="auto" w:fill="D9D9D9" w:themeFill="background1" w:themeFillShade="D9"/>
        <w:ind w:left="851" w:hanging="851"/>
      </w:pPr>
      <w:r w:rsidRPr="00C50983">
        <w:t>R1*</w:t>
      </w:r>
      <w:r w:rsidRPr="00C50983">
        <w:tab/>
        <w:t>SOLAS’ 74 Regulation V/10 – Ships’ routeing</w:t>
      </w:r>
    </w:p>
    <w:p w14:paraId="7D803452" w14:textId="77777777" w:rsidR="0002067D" w:rsidRPr="00C50983" w:rsidRDefault="0002067D" w:rsidP="00575E73">
      <w:pPr>
        <w:pStyle w:val="BodyText"/>
        <w:shd w:val="clear" w:color="auto" w:fill="D9D9D9" w:themeFill="background1" w:themeFillShade="D9"/>
        <w:ind w:left="851" w:hanging="851"/>
      </w:pPr>
      <w:r w:rsidRPr="00C50983">
        <w:t>R2*</w:t>
      </w:r>
      <w:r w:rsidRPr="00C50983">
        <w:tab/>
        <w:t>SOLAS ’74 Regulation V/11 - Ship reporting systems</w:t>
      </w:r>
    </w:p>
    <w:p w14:paraId="3A641BB6" w14:textId="77777777" w:rsidR="0002067D" w:rsidRPr="00C50983" w:rsidRDefault="0002067D" w:rsidP="00575E73">
      <w:pPr>
        <w:pStyle w:val="BodyText"/>
        <w:shd w:val="clear" w:color="auto" w:fill="D9D9D9" w:themeFill="background1" w:themeFillShade="D9"/>
        <w:ind w:left="851" w:hanging="851"/>
      </w:pPr>
      <w:r w:rsidRPr="00C50983">
        <w:t>R3*</w:t>
      </w:r>
      <w:r w:rsidRPr="00C50983">
        <w:tab/>
        <w:t>SOLAS ’74 Regulation V/12 - Vessel traffic services</w:t>
      </w:r>
    </w:p>
    <w:p w14:paraId="2D87DA94" w14:textId="77777777" w:rsidR="0002067D" w:rsidRPr="00C50983" w:rsidRDefault="0002067D" w:rsidP="00575E73">
      <w:pPr>
        <w:pStyle w:val="BodyText"/>
        <w:shd w:val="clear" w:color="auto" w:fill="D9D9D9" w:themeFill="background1" w:themeFillShade="D9"/>
        <w:ind w:left="851" w:hanging="851"/>
      </w:pPr>
      <w:r w:rsidRPr="00C50983">
        <w:t>R4*</w:t>
      </w:r>
      <w:r w:rsidRPr="00C50983">
        <w:tab/>
        <w:t>SOLAS ’74 Regulation V/27 - Nautical charts and nautical publications</w:t>
      </w:r>
    </w:p>
    <w:p w14:paraId="4FD921DA" w14:textId="77777777" w:rsidR="0002067D" w:rsidRPr="00C50983" w:rsidRDefault="0002067D" w:rsidP="00575E73">
      <w:pPr>
        <w:pStyle w:val="BodyText"/>
        <w:shd w:val="clear" w:color="auto" w:fill="D9D9D9" w:themeFill="background1" w:themeFillShade="D9"/>
        <w:ind w:left="851" w:hanging="851"/>
      </w:pPr>
      <w:r w:rsidRPr="00C50983">
        <w:t>R5*</w:t>
      </w:r>
      <w:r w:rsidRPr="00C50983">
        <w:tab/>
        <w:t>SOLAS ’74 Regulation V/7 – Search and rescue services</w:t>
      </w:r>
    </w:p>
    <w:p w14:paraId="57F489FA" w14:textId="77777777" w:rsidR="0002067D" w:rsidRPr="00C50983" w:rsidRDefault="0002067D" w:rsidP="00575E73">
      <w:pPr>
        <w:pStyle w:val="BodyText"/>
        <w:shd w:val="clear" w:color="auto" w:fill="D9D9D9" w:themeFill="background1" w:themeFillShade="D9"/>
        <w:ind w:left="851" w:hanging="851"/>
      </w:pPr>
      <w:r w:rsidRPr="00C50983">
        <w:t>R6*</w:t>
      </w:r>
      <w:r w:rsidRPr="00C50983">
        <w:tab/>
        <w:t>United Nations Convention on the Law of the Sea (UNCLOS)</w:t>
      </w:r>
    </w:p>
    <w:p w14:paraId="5B5E173B" w14:textId="77777777" w:rsidR="0002067D" w:rsidRPr="00C50983" w:rsidRDefault="0002067D" w:rsidP="00575E73">
      <w:pPr>
        <w:pStyle w:val="BodyText"/>
        <w:shd w:val="clear" w:color="auto" w:fill="D9D9D9" w:themeFill="background1" w:themeFillShade="D9"/>
        <w:ind w:left="851" w:hanging="851"/>
      </w:pPr>
      <w:r w:rsidRPr="00C50983">
        <w:t>R7*</w:t>
      </w:r>
      <w:r w:rsidRPr="00C50983">
        <w:tab/>
        <w:t>International Regulations for Preventing Collisions at Sea, 1972 (COLREGS)</w:t>
      </w:r>
    </w:p>
    <w:p w14:paraId="43AE235A" w14:textId="77777777" w:rsidR="0002067D" w:rsidRPr="00C50983" w:rsidRDefault="0002067D" w:rsidP="00575E73">
      <w:pPr>
        <w:pStyle w:val="BodyText"/>
        <w:shd w:val="clear" w:color="auto" w:fill="D9D9D9" w:themeFill="background1" w:themeFillShade="D9"/>
        <w:ind w:left="851" w:hanging="851"/>
      </w:pPr>
      <w:r w:rsidRPr="00C50983">
        <w:t>R8*</w:t>
      </w:r>
      <w:r w:rsidRPr="00C50983">
        <w:tab/>
        <w:t xml:space="preserve">International Maritime Dangerous Goods Code (IMDG Code) </w:t>
      </w:r>
    </w:p>
    <w:p w14:paraId="0A8F0346" w14:textId="77777777" w:rsidR="0002067D" w:rsidRPr="00C50983" w:rsidRDefault="0002067D" w:rsidP="00575E73">
      <w:pPr>
        <w:pStyle w:val="BodyText"/>
        <w:shd w:val="clear" w:color="auto" w:fill="D9D9D9" w:themeFill="background1" w:themeFillShade="D9"/>
        <w:ind w:left="851" w:hanging="851"/>
      </w:pPr>
      <w:r w:rsidRPr="00C50983">
        <w:t>R9*</w:t>
      </w:r>
      <w:r w:rsidRPr="00C50983">
        <w:tab/>
        <w:t>International Convention on Standards of Training, Certification and Watchkeeping of Seafarers, 1978, as amended in 1995 (STCW Convention)</w:t>
      </w:r>
    </w:p>
    <w:p w14:paraId="2B7D4429" w14:textId="77777777" w:rsidR="0002067D" w:rsidRPr="00C50983" w:rsidRDefault="0002067D" w:rsidP="00575E73">
      <w:pPr>
        <w:pStyle w:val="BodyText"/>
        <w:shd w:val="clear" w:color="auto" w:fill="D9D9D9" w:themeFill="background1" w:themeFillShade="D9"/>
        <w:ind w:left="851" w:hanging="851"/>
      </w:pPr>
      <w:r w:rsidRPr="00C50983">
        <w:t>R10*</w:t>
      </w:r>
      <w:r w:rsidRPr="00C50983">
        <w:tab/>
        <w:t>Seafarer’s Training, Certification and Watchkeeping Code (STCW 95 Code)</w:t>
      </w:r>
    </w:p>
    <w:p w14:paraId="7FACA76A" w14:textId="77777777" w:rsidR="0002067D" w:rsidRPr="00C50983" w:rsidRDefault="0002067D" w:rsidP="00575E73">
      <w:pPr>
        <w:pStyle w:val="BodyText"/>
        <w:shd w:val="clear" w:color="auto" w:fill="D9D9D9" w:themeFill="background1" w:themeFillShade="D9"/>
        <w:ind w:left="851" w:hanging="851"/>
      </w:pPr>
      <w:r w:rsidRPr="00C50983">
        <w:t>R11*</w:t>
      </w:r>
      <w:r w:rsidRPr="00C50983">
        <w:tab/>
        <w:t xml:space="preserve">IMO GMDSS Manual </w:t>
      </w:r>
    </w:p>
    <w:p w14:paraId="1D9F9B80" w14:textId="77777777" w:rsidR="0002067D" w:rsidRPr="00C50983" w:rsidRDefault="0002067D" w:rsidP="00575E73">
      <w:pPr>
        <w:pStyle w:val="BodyText"/>
        <w:shd w:val="clear" w:color="auto" w:fill="D9D9D9" w:themeFill="background1" w:themeFillShade="D9"/>
        <w:ind w:left="851" w:hanging="851"/>
      </w:pPr>
      <w:r w:rsidRPr="00C50983">
        <w:t>R12*</w:t>
      </w:r>
      <w:r w:rsidRPr="00C50983">
        <w:tab/>
        <w:t xml:space="preserve">IMO publication on Ships’ Routeing </w:t>
      </w:r>
    </w:p>
    <w:p w14:paraId="0F1D3912" w14:textId="77777777" w:rsidR="0002067D" w:rsidRPr="00C50983" w:rsidRDefault="0002067D" w:rsidP="00575E73">
      <w:pPr>
        <w:pStyle w:val="BodyText"/>
        <w:shd w:val="clear" w:color="auto" w:fill="D9D9D9" w:themeFill="background1" w:themeFillShade="D9"/>
        <w:ind w:left="851" w:hanging="851"/>
      </w:pPr>
      <w:r w:rsidRPr="00C50983">
        <w:t>R13*</w:t>
      </w:r>
      <w:r w:rsidRPr="00C50983">
        <w:tab/>
        <w:t>IMO/ICAO Publication “International Aeronautical and Maritime Search and Rescue (IAMSAR) manual” - in three volumes:</w:t>
      </w:r>
    </w:p>
    <w:p w14:paraId="6F232A86" w14:textId="77777777" w:rsidR="0002067D" w:rsidRPr="00C50983" w:rsidRDefault="0002067D" w:rsidP="00575E73">
      <w:pPr>
        <w:pStyle w:val="BodyText"/>
        <w:shd w:val="clear" w:color="auto" w:fill="D9D9D9" w:themeFill="background1" w:themeFillShade="D9"/>
        <w:ind w:left="851"/>
      </w:pPr>
      <w:r w:rsidRPr="00C50983">
        <w:t xml:space="preserve">Vol 1 – Organization and management </w:t>
      </w:r>
      <w:r w:rsidRPr="00C50983">
        <w:tab/>
        <w:t xml:space="preserve">(IMO 960) </w:t>
      </w:r>
    </w:p>
    <w:p w14:paraId="33233F5B" w14:textId="51AF4C50" w:rsidR="0002067D" w:rsidRPr="00C50983" w:rsidRDefault="0002067D" w:rsidP="00575E73">
      <w:pPr>
        <w:pStyle w:val="BodyText"/>
        <w:shd w:val="clear" w:color="auto" w:fill="D9D9D9" w:themeFill="background1" w:themeFillShade="D9"/>
        <w:ind w:left="851"/>
      </w:pPr>
      <w:r w:rsidRPr="00C50983">
        <w:t>Vol 2 – Mission co-ordination</w:t>
      </w:r>
      <w:r w:rsidRPr="00C50983">
        <w:tab/>
      </w:r>
      <w:r>
        <w:tab/>
      </w:r>
      <w:r>
        <w:tab/>
      </w:r>
      <w:r w:rsidRPr="00C50983">
        <w:t xml:space="preserve">(IMO 961) </w:t>
      </w:r>
    </w:p>
    <w:p w14:paraId="6A425674" w14:textId="67839963" w:rsidR="0002067D" w:rsidRPr="00C50983" w:rsidRDefault="0002067D" w:rsidP="00575E73">
      <w:pPr>
        <w:pStyle w:val="BodyText"/>
        <w:shd w:val="clear" w:color="auto" w:fill="D9D9D9" w:themeFill="background1" w:themeFillShade="D9"/>
        <w:ind w:left="851"/>
      </w:pPr>
      <w:r w:rsidRPr="00C50983">
        <w:t xml:space="preserve">Vol 3 – Mobile facilities </w:t>
      </w:r>
      <w:r w:rsidRPr="00C50983">
        <w:tab/>
      </w:r>
      <w:r>
        <w:tab/>
      </w:r>
      <w:r>
        <w:tab/>
      </w:r>
      <w:r w:rsidRPr="00C50983">
        <w:t xml:space="preserve">(IMO 962) </w:t>
      </w:r>
    </w:p>
    <w:p w14:paraId="0DFB9C86" w14:textId="77777777" w:rsidR="0002067D" w:rsidRPr="00C50983" w:rsidRDefault="0002067D" w:rsidP="00575E73">
      <w:pPr>
        <w:pStyle w:val="BodyText"/>
        <w:shd w:val="clear" w:color="auto" w:fill="D9D9D9" w:themeFill="background1" w:themeFillShade="D9"/>
        <w:ind w:left="851" w:hanging="851"/>
      </w:pPr>
      <w:r w:rsidRPr="00C50983">
        <w:t>R14*</w:t>
      </w:r>
      <w:r w:rsidRPr="00C50983">
        <w:tab/>
        <w:t>IMO Assembly resolution A.705(17), Promulgation of Maritime Safety Information (MSI)</w:t>
      </w:r>
    </w:p>
    <w:p w14:paraId="08B0883D" w14:textId="77777777" w:rsidR="0002067D" w:rsidRPr="00C50983" w:rsidRDefault="0002067D" w:rsidP="00575E73">
      <w:pPr>
        <w:pStyle w:val="BodyText"/>
        <w:shd w:val="clear" w:color="auto" w:fill="D9D9D9" w:themeFill="background1" w:themeFillShade="D9"/>
        <w:ind w:left="851" w:hanging="851"/>
      </w:pPr>
      <w:r w:rsidRPr="00C50983">
        <w:t>R15*</w:t>
      </w:r>
      <w:r w:rsidRPr="00C50983">
        <w:tab/>
        <w:t>IMO Assembly resolution A.772(18), Fatigue factors in manning and safety</w:t>
      </w:r>
    </w:p>
    <w:p w14:paraId="7767518A" w14:textId="77777777" w:rsidR="0002067D" w:rsidRPr="00C50983" w:rsidRDefault="0002067D" w:rsidP="00575E73">
      <w:pPr>
        <w:pStyle w:val="BodyText"/>
        <w:shd w:val="clear" w:color="auto" w:fill="D9D9D9" w:themeFill="background1" w:themeFillShade="D9"/>
        <w:ind w:left="851" w:hanging="851"/>
      </w:pPr>
      <w:r w:rsidRPr="00C50983">
        <w:t>R16*</w:t>
      </w:r>
      <w:r w:rsidRPr="00C50983">
        <w:tab/>
        <w:t>IMO Assembly resolution A.851(20), General principles for ship reporting systems and ship reporting requirements, including guidelines for reporting incidents involving dangerous goods, harmful substances and/or marine pollutants</w:t>
      </w:r>
    </w:p>
    <w:p w14:paraId="51B022FA" w14:textId="77777777" w:rsidR="0002067D" w:rsidRPr="00C50983" w:rsidRDefault="0002067D" w:rsidP="00575E73">
      <w:pPr>
        <w:pStyle w:val="BodyText"/>
        <w:shd w:val="clear" w:color="auto" w:fill="D9D9D9" w:themeFill="background1" w:themeFillShade="D9"/>
        <w:ind w:left="851" w:hanging="851"/>
      </w:pPr>
      <w:r w:rsidRPr="00C50983">
        <w:t>R17*</w:t>
      </w:r>
      <w:r w:rsidRPr="00C50983">
        <w:tab/>
        <w:t>IMO Assembly resolution A.857(20), Guidelines for Vessel Traffic Services</w:t>
      </w:r>
    </w:p>
    <w:p w14:paraId="6D3AB6CC" w14:textId="77777777" w:rsidR="0002067D" w:rsidRPr="00C50983" w:rsidRDefault="0002067D" w:rsidP="00575E73">
      <w:pPr>
        <w:pStyle w:val="BodyText"/>
        <w:shd w:val="clear" w:color="auto" w:fill="D9D9D9" w:themeFill="background1" w:themeFillShade="D9"/>
        <w:ind w:left="851" w:hanging="851"/>
      </w:pPr>
      <w:r w:rsidRPr="00C50983">
        <w:t>R18*</w:t>
      </w:r>
      <w:r w:rsidRPr="00C50983">
        <w:tab/>
        <w:t>IMO Assembly resolution A.917(22), as amended by resolution A.956(23) on Guidelines for the onboard operational use of shipborne automatic identification systems (AIS)</w:t>
      </w:r>
    </w:p>
    <w:p w14:paraId="0083921F" w14:textId="77777777" w:rsidR="0002067D" w:rsidRPr="00C50983" w:rsidRDefault="0002067D" w:rsidP="00575E73">
      <w:pPr>
        <w:pStyle w:val="BodyText"/>
        <w:shd w:val="clear" w:color="auto" w:fill="D9D9D9" w:themeFill="background1" w:themeFillShade="D9"/>
        <w:ind w:left="851" w:hanging="851"/>
      </w:pPr>
      <w:r w:rsidRPr="00C50983">
        <w:t>R19*</w:t>
      </w:r>
      <w:r w:rsidRPr="00C50983">
        <w:tab/>
        <w:t xml:space="preserve">IMO Assembly resolution A.918(22), Standard Marine Communication Phrases </w:t>
      </w:r>
    </w:p>
    <w:p w14:paraId="528952DA" w14:textId="77777777" w:rsidR="0002067D" w:rsidRPr="00C50983" w:rsidRDefault="0002067D" w:rsidP="00575E73">
      <w:pPr>
        <w:pStyle w:val="BodyText"/>
        <w:shd w:val="clear" w:color="auto" w:fill="D9D9D9" w:themeFill="background1" w:themeFillShade="D9"/>
        <w:ind w:left="851" w:hanging="851"/>
      </w:pPr>
      <w:r w:rsidRPr="00C50983">
        <w:t>R20*</w:t>
      </w:r>
      <w:r w:rsidRPr="00C50983">
        <w:tab/>
        <w:t>IMO Assembly resolution A.950(23), Maritime Assistance Service (MAS)</w:t>
      </w:r>
    </w:p>
    <w:p w14:paraId="793C59BF" w14:textId="77777777" w:rsidR="0002067D" w:rsidRPr="00C50983" w:rsidRDefault="0002067D" w:rsidP="00575E73">
      <w:pPr>
        <w:pStyle w:val="BodyText"/>
        <w:shd w:val="clear" w:color="auto" w:fill="D9D9D9" w:themeFill="background1" w:themeFillShade="D9"/>
        <w:ind w:left="851" w:hanging="851"/>
      </w:pPr>
      <w:r w:rsidRPr="00C50983">
        <w:t>R21*</w:t>
      </w:r>
      <w:r w:rsidRPr="00C50983">
        <w:tab/>
        <w:t>IMO Assembly resolution A.954(23), Proper use of VHF channels at sea</w:t>
      </w:r>
    </w:p>
    <w:p w14:paraId="1B4BF6EA" w14:textId="77777777" w:rsidR="0002067D" w:rsidRPr="00C50983" w:rsidRDefault="0002067D" w:rsidP="00575E73">
      <w:pPr>
        <w:pStyle w:val="BodyText"/>
        <w:shd w:val="clear" w:color="auto" w:fill="D9D9D9" w:themeFill="background1" w:themeFillShade="D9"/>
        <w:ind w:left="851" w:hanging="851"/>
      </w:pPr>
      <w:r w:rsidRPr="00C50983">
        <w:t>R22*</w:t>
      </w:r>
      <w:r w:rsidRPr="00C50983">
        <w:tab/>
        <w:t>IMO Maritime Safety Committee resolution MSC.232(82), Revised performance standards for Electronic Chart Display and Information Systems (ECDIS)</w:t>
      </w:r>
    </w:p>
    <w:p w14:paraId="4C4C32AB" w14:textId="77777777" w:rsidR="0002067D" w:rsidRPr="00C50983" w:rsidRDefault="0002067D" w:rsidP="00575E73">
      <w:pPr>
        <w:pStyle w:val="BodyText"/>
        <w:shd w:val="clear" w:color="auto" w:fill="D9D9D9" w:themeFill="background1" w:themeFillShade="D9"/>
        <w:ind w:left="851" w:hanging="851"/>
      </w:pPr>
      <w:r w:rsidRPr="00C50983">
        <w:t>R23*</w:t>
      </w:r>
      <w:r w:rsidRPr="00C50983">
        <w:tab/>
        <w:t>IMO COMSAR/Circ.15 - Joint IMO/IHO/WMO Manual on Maritime Safety Information (MSI)</w:t>
      </w:r>
    </w:p>
    <w:p w14:paraId="2240A4C9" w14:textId="77777777" w:rsidR="0002067D" w:rsidRPr="00C50983" w:rsidRDefault="0002067D" w:rsidP="00575E73">
      <w:pPr>
        <w:pStyle w:val="BodyText"/>
        <w:shd w:val="clear" w:color="auto" w:fill="D9D9D9" w:themeFill="background1" w:themeFillShade="D9"/>
        <w:ind w:left="851" w:hanging="851"/>
      </w:pPr>
      <w:r w:rsidRPr="00C50983">
        <w:t>R24*</w:t>
      </w:r>
      <w:r w:rsidRPr="00C50983">
        <w:tab/>
        <w:t>IMO MSC/Circ.1014, Guidelines on fatigue mitigation and management</w:t>
      </w:r>
    </w:p>
    <w:p w14:paraId="24FE849E" w14:textId="77777777" w:rsidR="0002067D" w:rsidRPr="00C50983" w:rsidRDefault="0002067D" w:rsidP="00575E73">
      <w:pPr>
        <w:pStyle w:val="BodyText"/>
        <w:shd w:val="clear" w:color="auto" w:fill="D9D9D9" w:themeFill="background1" w:themeFillShade="D9"/>
        <w:ind w:left="851" w:hanging="851"/>
      </w:pPr>
      <w:r w:rsidRPr="00C50983">
        <w:t>R25*</w:t>
      </w:r>
      <w:r w:rsidRPr="00C50983">
        <w:tab/>
        <w:t>IMO SN/Circ.244, Guidance on the use of the UN/Locode in the destination field in AIS messages</w:t>
      </w:r>
    </w:p>
    <w:p w14:paraId="533273D2" w14:textId="77777777" w:rsidR="0002067D" w:rsidRPr="00C50983" w:rsidRDefault="0002067D" w:rsidP="00575E73">
      <w:pPr>
        <w:pStyle w:val="BodyText"/>
        <w:shd w:val="clear" w:color="auto" w:fill="D9D9D9" w:themeFill="background1" w:themeFillShade="D9"/>
        <w:ind w:left="851" w:hanging="851"/>
      </w:pPr>
      <w:r w:rsidRPr="00C50983">
        <w:t>R26*</w:t>
      </w:r>
      <w:r w:rsidRPr="00C50983">
        <w:tab/>
        <w:t xml:space="preserve">International Code of Signals </w:t>
      </w:r>
    </w:p>
    <w:p w14:paraId="519211A2" w14:textId="77777777" w:rsidR="0002067D" w:rsidRPr="00C50983" w:rsidRDefault="0002067D" w:rsidP="00575E73">
      <w:pPr>
        <w:pStyle w:val="BodyText"/>
        <w:shd w:val="clear" w:color="auto" w:fill="D9D9D9" w:themeFill="background1" w:themeFillShade="D9"/>
        <w:ind w:left="851" w:hanging="851"/>
      </w:pPr>
      <w:r w:rsidRPr="00C50983">
        <w:t>R27</w:t>
      </w:r>
      <w:r w:rsidRPr="00C50983">
        <w:tab/>
        <w:t>IHO approved documents of charts and publications</w:t>
      </w:r>
    </w:p>
    <w:p w14:paraId="6BBB6597" w14:textId="77777777" w:rsidR="0002067D" w:rsidRPr="00C50983" w:rsidRDefault="0002067D" w:rsidP="00575E73">
      <w:pPr>
        <w:pStyle w:val="BodyText"/>
        <w:shd w:val="clear" w:color="auto" w:fill="D9D9D9" w:themeFill="background1" w:themeFillShade="D9"/>
        <w:ind w:left="851" w:hanging="851"/>
      </w:pPr>
      <w:r w:rsidRPr="00C50983">
        <w:t>R28</w:t>
      </w:r>
      <w:r w:rsidRPr="00C50983">
        <w:tab/>
        <w:t>ITU Radio Regulations, including Appendices</w:t>
      </w:r>
    </w:p>
    <w:p w14:paraId="0F3547B9" w14:textId="77777777" w:rsidR="0002067D" w:rsidRPr="00C50983" w:rsidRDefault="0002067D" w:rsidP="00575E73">
      <w:pPr>
        <w:pStyle w:val="BodyText"/>
        <w:shd w:val="clear" w:color="auto" w:fill="D9D9D9" w:themeFill="background1" w:themeFillShade="D9"/>
        <w:ind w:left="851" w:hanging="851"/>
      </w:pPr>
      <w:r w:rsidRPr="00C50983">
        <w:t>R29</w:t>
      </w:r>
      <w:r w:rsidRPr="00C50983">
        <w:tab/>
        <w:t xml:space="preserve">ITU-R Recommendation M.493, DSC for use in the maritime mobile services </w:t>
      </w:r>
    </w:p>
    <w:p w14:paraId="0A0D2D0C" w14:textId="77777777" w:rsidR="0002067D" w:rsidRPr="00C50983" w:rsidRDefault="0002067D" w:rsidP="00575E73">
      <w:pPr>
        <w:pStyle w:val="BodyText"/>
        <w:shd w:val="clear" w:color="auto" w:fill="D9D9D9" w:themeFill="background1" w:themeFillShade="D9"/>
        <w:ind w:left="851" w:hanging="851"/>
      </w:pPr>
      <w:r w:rsidRPr="00C50983">
        <w:t>R30</w:t>
      </w:r>
      <w:r w:rsidRPr="00C50983">
        <w:tab/>
        <w:t>ITU-R Recommendation M.541, Operational procedures for the use of DSC equipment in the maritime mobile services</w:t>
      </w:r>
    </w:p>
    <w:p w14:paraId="3685D89C" w14:textId="77777777" w:rsidR="0002067D" w:rsidRPr="00C50983" w:rsidRDefault="0002067D" w:rsidP="00575E73">
      <w:pPr>
        <w:pStyle w:val="BodyText"/>
        <w:shd w:val="clear" w:color="auto" w:fill="D9D9D9" w:themeFill="background1" w:themeFillShade="D9"/>
        <w:ind w:left="851" w:hanging="851"/>
      </w:pPr>
      <w:r w:rsidRPr="00C50983">
        <w:t>R31</w:t>
      </w:r>
      <w:r w:rsidRPr="00C50983">
        <w:tab/>
        <w:t>ITU-R Recommendation M.1371, Technical characteristics for an automatic identification system using time division multiple access in the VHF maritime mobile band</w:t>
      </w:r>
    </w:p>
    <w:p w14:paraId="47D3BBCD" w14:textId="77777777" w:rsidR="0002067D" w:rsidRPr="00C50983" w:rsidRDefault="0002067D" w:rsidP="00575E73">
      <w:pPr>
        <w:pStyle w:val="BodyText"/>
        <w:shd w:val="clear" w:color="auto" w:fill="D9D9D9" w:themeFill="background1" w:themeFillShade="D9"/>
        <w:ind w:left="851" w:hanging="851"/>
      </w:pPr>
      <w:r w:rsidRPr="00C50983">
        <w:t>R32</w:t>
      </w:r>
      <w:r w:rsidRPr="00C50983">
        <w:tab/>
        <w:t>IELTS Handbook - British Council, or equivalent.</w:t>
      </w:r>
    </w:p>
    <w:p w14:paraId="20D88D3A" w14:textId="77777777" w:rsidR="0002067D" w:rsidRPr="00C50983" w:rsidRDefault="0002067D" w:rsidP="00575E73">
      <w:pPr>
        <w:pStyle w:val="BodyText"/>
        <w:shd w:val="clear" w:color="auto" w:fill="D9D9D9" w:themeFill="background1" w:themeFillShade="D9"/>
        <w:ind w:left="851" w:hanging="851"/>
      </w:pPr>
      <w:r w:rsidRPr="00C50983">
        <w:t>R33</w:t>
      </w:r>
      <w:r w:rsidRPr="00C50983">
        <w:tab/>
        <w:t>Marine Communications Handbook - Lloyds of London</w:t>
      </w:r>
    </w:p>
    <w:p w14:paraId="2EAEB72C" w14:textId="77777777" w:rsidR="0002067D" w:rsidRPr="00C50983" w:rsidRDefault="0002067D" w:rsidP="00575E73">
      <w:pPr>
        <w:pStyle w:val="BodyText"/>
        <w:shd w:val="clear" w:color="auto" w:fill="D9D9D9" w:themeFill="background1" w:themeFillShade="D9"/>
        <w:ind w:left="851" w:hanging="851"/>
      </w:pPr>
      <w:r w:rsidRPr="00C50983">
        <w:t>R34</w:t>
      </w:r>
      <w:r w:rsidRPr="00C50983">
        <w:tab/>
        <w:t>Equipment and system operating manuals</w:t>
      </w:r>
    </w:p>
    <w:p w14:paraId="7FB5E94C" w14:textId="77777777" w:rsidR="0002067D" w:rsidRPr="00C50983" w:rsidRDefault="0002067D" w:rsidP="00575E73">
      <w:pPr>
        <w:pStyle w:val="BodyText"/>
        <w:shd w:val="clear" w:color="auto" w:fill="D9D9D9" w:themeFill="background1" w:themeFillShade="D9"/>
        <w:ind w:left="851" w:hanging="851"/>
      </w:pPr>
      <w:r w:rsidRPr="00C50983">
        <w:t>R35</w:t>
      </w:r>
      <w:r w:rsidRPr="00C50983">
        <w:tab/>
        <w:t>National, regional and local legislation and regulations on VTS, ports, harbours, pilotage and allied services</w:t>
      </w:r>
    </w:p>
    <w:p w14:paraId="00C41268" w14:textId="77777777" w:rsidR="0002067D" w:rsidRPr="00C50983" w:rsidRDefault="0002067D" w:rsidP="00575E73">
      <w:pPr>
        <w:pStyle w:val="BodyText"/>
        <w:shd w:val="clear" w:color="auto" w:fill="D9D9D9" w:themeFill="background1" w:themeFillShade="D9"/>
        <w:ind w:left="851" w:hanging="851"/>
      </w:pPr>
      <w:r w:rsidRPr="00C50983">
        <w:t>R36</w:t>
      </w:r>
      <w:r w:rsidRPr="00C50983">
        <w:tab/>
        <w:t>National Notices to Mariners pertaining to VTS</w:t>
      </w:r>
    </w:p>
    <w:p w14:paraId="7D02D4C1" w14:textId="77777777" w:rsidR="0002067D" w:rsidRPr="00C50983" w:rsidRDefault="0002067D" w:rsidP="00575E73">
      <w:pPr>
        <w:pStyle w:val="BodyText"/>
        <w:shd w:val="clear" w:color="auto" w:fill="D9D9D9" w:themeFill="background1" w:themeFillShade="D9"/>
        <w:ind w:left="851" w:hanging="851"/>
      </w:pPr>
      <w:r w:rsidRPr="00C50983">
        <w:t>R37</w:t>
      </w:r>
      <w:r w:rsidRPr="00C50983">
        <w:tab/>
        <w:t>National procedures and standards for operation of VTS</w:t>
      </w:r>
    </w:p>
    <w:p w14:paraId="70A8DA0F" w14:textId="77777777" w:rsidR="0002067D" w:rsidRPr="00C50983" w:rsidRDefault="0002067D" w:rsidP="00575E73">
      <w:pPr>
        <w:pStyle w:val="BodyText"/>
        <w:shd w:val="clear" w:color="auto" w:fill="D9D9D9" w:themeFill="background1" w:themeFillShade="D9"/>
        <w:ind w:left="851" w:hanging="851"/>
      </w:pPr>
      <w:r w:rsidRPr="00C50983">
        <w:t>R38</w:t>
      </w:r>
      <w:r w:rsidRPr="00C50983">
        <w:tab/>
        <w:t>National procedures and standards for operation of International Convention for the Prevention of Pollution from Ships (MARPOL)</w:t>
      </w:r>
    </w:p>
    <w:p w14:paraId="18C2770D" w14:textId="77777777" w:rsidR="0002067D" w:rsidRPr="00C50983" w:rsidRDefault="0002067D" w:rsidP="00575E73">
      <w:pPr>
        <w:pStyle w:val="BodyText"/>
        <w:shd w:val="clear" w:color="auto" w:fill="D9D9D9" w:themeFill="background1" w:themeFillShade="D9"/>
        <w:ind w:left="851" w:hanging="851"/>
      </w:pPr>
      <w:r w:rsidRPr="00C50983">
        <w:t>R39</w:t>
      </w:r>
      <w:r w:rsidRPr="00C50983">
        <w:tab/>
        <w:t>National arrangements for intervention, pollution and salvage</w:t>
      </w:r>
    </w:p>
    <w:p w14:paraId="775DDC1A" w14:textId="77777777" w:rsidR="0002067D" w:rsidRPr="00C50983" w:rsidRDefault="0002067D" w:rsidP="00575E73">
      <w:pPr>
        <w:pStyle w:val="BodyText"/>
        <w:shd w:val="clear" w:color="auto" w:fill="D9D9D9" w:themeFill="background1" w:themeFillShade="D9"/>
        <w:ind w:left="851" w:hanging="851"/>
      </w:pPr>
      <w:r w:rsidRPr="00C50983">
        <w:t>R40</w:t>
      </w:r>
      <w:r w:rsidRPr="00C50983">
        <w:tab/>
        <w:t>Local/regional contingency and emergency requirements</w:t>
      </w:r>
    </w:p>
    <w:p w14:paraId="66D1BBFE" w14:textId="77777777" w:rsidR="0002067D" w:rsidRPr="00C50983" w:rsidRDefault="0002067D" w:rsidP="00575E73">
      <w:pPr>
        <w:pStyle w:val="BodyText"/>
        <w:shd w:val="clear" w:color="auto" w:fill="D9D9D9" w:themeFill="background1" w:themeFillShade="D9"/>
        <w:ind w:left="851" w:hanging="851"/>
      </w:pPr>
      <w:r w:rsidRPr="00C50983">
        <w:t>R41</w:t>
      </w:r>
      <w:r w:rsidRPr="00C50983">
        <w:tab/>
        <w:t>IALA Vessel Traffic Services Manual</w:t>
      </w:r>
    </w:p>
    <w:p w14:paraId="1725E481" w14:textId="77777777" w:rsidR="0002067D" w:rsidRPr="00C50983" w:rsidRDefault="0002067D" w:rsidP="00575E73">
      <w:pPr>
        <w:pStyle w:val="BodyText"/>
        <w:shd w:val="clear" w:color="auto" w:fill="D9D9D9" w:themeFill="background1" w:themeFillShade="D9"/>
        <w:ind w:left="851" w:hanging="851"/>
      </w:pPr>
      <w:r w:rsidRPr="00C50983">
        <w:t>R42</w:t>
      </w:r>
      <w:r w:rsidRPr="00C50983">
        <w:tab/>
        <w:t>IALA Aids to Navigation Guide (NAVGUIDE)</w:t>
      </w:r>
    </w:p>
    <w:p w14:paraId="23BBEB8D" w14:textId="77777777" w:rsidR="0002067D" w:rsidRPr="00C50983" w:rsidRDefault="0002067D" w:rsidP="00575E73">
      <w:pPr>
        <w:pStyle w:val="BodyText"/>
        <w:shd w:val="clear" w:color="auto" w:fill="D9D9D9" w:themeFill="background1" w:themeFillShade="D9"/>
        <w:ind w:left="851" w:hanging="851"/>
      </w:pPr>
      <w:r w:rsidRPr="00C50983">
        <w:t xml:space="preserve">R43 </w:t>
      </w:r>
      <w:r w:rsidRPr="00C50983">
        <w:tab/>
        <w:t>International Maritime Buoyage System (MBS), published by IALA</w:t>
      </w:r>
    </w:p>
    <w:p w14:paraId="7B484D05" w14:textId="77777777" w:rsidR="0002067D" w:rsidRPr="00C50983" w:rsidRDefault="0002067D" w:rsidP="00575E73">
      <w:pPr>
        <w:pStyle w:val="BodyText"/>
        <w:shd w:val="clear" w:color="auto" w:fill="D9D9D9" w:themeFill="background1" w:themeFillShade="D9"/>
        <w:ind w:left="851" w:hanging="851"/>
      </w:pPr>
      <w:r w:rsidRPr="00C50983">
        <w:t>R44</w:t>
      </w:r>
      <w:r w:rsidRPr="00C50983">
        <w:tab/>
        <w:t>IALA Recommendation V-103, Standards of training and certification of VTS Personnel</w:t>
      </w:r>
    </w:p>
    <w:p w14:paraId="1FBFBFFD" w14:textId="77777777" w:rsidR="0002067D" w:rsidRPr="00C50983" w:rsidRDefault="0002067D" w:rsidP="00575E73">
      <w:pPr>
        <w:pStyle w:val="BodyText"/>
        <w:shd w:val="clear" w:color="auto" w:fill="D9D9D9" w:themeFill="background1" w:themeFillShade="D9"/>
        <w:ind w:left="851" w:hanging="851"/>
      </w:pPr>
      <w:r w:rsidRPr="00C50983">
        <w:t>R45</w:t>
      </w:r>
      <w:r w:rsidRPr="00C50983">
        <w:tab/>
        <w:t>IALA Recommendation</w:t>
      </w:r>
      <w:r w:rsidRPr="00C50983" w:rsidDel="00A0397B">
        <w:t xml:space="preserve"> </w:t>
      </w:r>
      <w:r w:rsidRPr="00C50983">
        <w:t>V-119, Implementation of Vessel Traffic Services</w:t>
      </w:r>
    </w:p>
    <w:p w14:paraId="1A351A77" w14:textId="77777777" w:rsidR="0002067D" w:rsidRPr="00C50983" w:rsidRDefault="0002067D" w:rsidP="00575E73">
      <w:pPr>
        <w:pStyle w:val="BodyText"/>
        <w:shd w:val="clear" w:color="auto" w:fill="D9D9D9" w:themeFill="background1" w:themeFillShade="D9"/>
        <w:ind w:left="851" w:hanging="851"/>
      </w:pPr>
      <w:r w:rsidRPr="00C50983">
        <w:t>R46</w:t>
      </w:r>
      <w:r w:rsidRPr="00C50983">
        <w:tab/>
        <w:t xml:space="preserve">IALA Recommendation V-120, Vessel Traffic Services in Inland Waters </w:t>
      </w:r>
    </w:p>
    <w:p w14:paraId="0244FAA3" w14:textId="77777777" w:rsidR="0002067D" w:rsidRPr="00C50983" w:rsidRDefault="0002067D" w:rsidP="00575E73">
      <w:pPr>
        <w:pStyle w:val="BodyText"/>
        <w:shd w:val="clear" w:color="auto" w:fill="D9D9D9" w:themeFill="background1" w:themeFillShade="D9"/>
        <w:ind w:left="851" w:hanging="851"/>
      </w:pPr>
      <w:r w:rsidRPr="00C50983">
        <w:t>R47</w:t>
      </w:r>
      <w:r w:rsidRPr="00C50983">
        <w:tab/>
        <w:t>IALA Recommendation V-125, The Use and Presentation of Symbology at a VTS Centre (including AIS)</w:t>
      </w:r>
    </w:p>
    <w:p w14:paraId="2B4FE38F" w14:textId="77777777" w:rsidR="0002067D" w:rsidRPr="00C50983" w:rsidRDefault="0002067D" w:rsidP="00575E73">
      <w:pPr>
        <w:pStyle w:val="BodyText"/>
        <w:shd w:val="clear" w:color="auto" w:fill="D9D9D9" w:themeFill="background1" w:themeFillShade="D9"/>
        <w:ind w:left="851" w:hanging="851"/>
      </w:pPr>
      <w:r w:rsidRPr="00C50983">
        <w:t>R48</w:t>
      </w:r>
      <w:r w:rsidRPr="00C50983">
        <w:tab/>
        <w:t>IALA Recommendation</w:t>
      </w:r>
      <w:r w:rsidRPr="00C50983" w:rsidDel="00A0397B">
        <w:t xml:space="preserve"> </w:t>
      </w:r>
      <w:r w:rsidRPr="00C50983">
        <w:t>V-127, Operational procedures for Vessel Traffic Services</w:t>
      </w:r>
    </w:p>
    <w:p w14:paraId="32D99C1A" w14:textId="77777777" w:rsidR="0002067D" w:rsidRPr="00C50983" w:rsidRDefault="0002067D" w:rsidP="00575E73">
      <w:pPr>
        <w:pStyle w:val="BodyText"/>
        <w:shd w:val="clear" w:color="auto" w:fill="D9D9D9" w:themeFill="background1" w:themeFillShade="D9"/>
        <w:ind w:left="851" w:hanging="851"/>
      </w:pPr>
      <w:r w:rsidRPr="00C50983">
        <w:t>R49</w:t>
      </w:r>
      <w:r w:rsidRPr="00C50983">
        <w:tab/>
        <w:t>IALA Recommendation</w:t>
      </w:r>
      <w:r w:rsidRPr="00C50983" w:rsidDel="00A0397B">
        <w:t xml:space="preserve"> </w:t>
      </w:r>
      <w:r w:rsidRPr="00C50983">
        <w:t>V-128, Operational and technical performance requirements for VTS equipment</w:t>
      </w:r>
    </w:p>
    <w:p w14:paraId="61464FEF" w14:textId="77777777" w:rsidR="0002067D" w:rsidRPr="00C50983" w:rsidRDefault="0002067D" w:rsidP="00575E73">
      <w:pPr>
        <w:pStyle w:val="BodyText"/>
        <w:shd w:val="clear" w:color="auto" w:fill="D9D9D9" w:themeFill="background1" w:themeFillShade="D9"/>
        <w:ind w:left="851" w:hanging="851"/>
      </w:pPr>
      <w:r w:rsidRPr="00C50983">
        <w:t>R50</w:t>
      </w:r>
      <w:r w:rsidRPr="00C50983">
        <w:tab/>
        <w:t>IALA Guideline 1017, Assessment of Training Requirements for Existing VTS Personnel, Candidate VTS Operators and Revalidation of VTS Operator Certificates</w:t>
      </w:r>
    </w:p>
    <w:p w14:paraId="61757065" w14:textId="77777777" w:rsidR="0002067D" w:rsidRPr="00C50983" w:rsidRDefault="0002067D" w:rsidP="00575E73">
      <w:pPr>
        <w:pStyle w:val="BodyText"/>
        <w:shd w:val="clear" w:color="auto" w:fill="D9D9D9" w:themeFill="background1" w:themeFillShade="D9"/>
        <w:ind w:left="851" w:hanging="851"/>
      </w:pPr>
      <w:r w:rsidRPr="00C50983">
        <w:t>R51</w:t>
      </w:r>
      <w:r w:rsidRPr="00C50983">
        <w:tab/>
        <w:t xml:space="preserve">IALA Guideline 1026, AIS as a VTS tool </w:t>
      </w:r>
    </w:p>
    <w:p w14:paraId="7165B418" w14:textId="77777777" w:rsidR="0002067D" w:rsidRPr="00C50983" w:rsidRDefault="0002067D" w:rsidP="00575E73">
      <w:pPr>
        <w:pStyle w:val="BodyText"/>
        <w:shd w:val="clear" w:color="auto" w:fill="D9D9D9" w:themeFill="background1" w:themeFillShade="D9"/>
        <w:ind w:left="851" w:hanging="851"/>
      </w:pPr>
      <w:r w:rsidRPr="00C50983">
        <w:t>R52</w:t>
      </w:r>
      <w:r w:rsidRPr="00C50983">
        <w:tab/>
        <w:t xml:space="preserve">IALA Guideline 1027, Designing and implementing simulation in VTS Training at Training Institutes/VTS Centres </w:t>
      </w:r>
    </w:p>
    <w:p w14:paraId="65BB0204" w14:textId="77777777" w:rsidR="0002067D" w:rsidRPr="00C50983" w:rsidRDefault="0002067D" w:rsidP="00575E73">
      <w:pPr>
        <w:pStyle w:val="BodyText"/>
        <w:shd w:val="clear" w:color="auto" w:fill="D9D9D9" w:themeFill="background1" w:themeFillShade="D9"/>
        <w:ind w:left="851" w:hanging="851"/>
      </w:pPr>
      <w:r w:rsidRPr="00C50983">
        <w:t>R53</w:t>
      </w:r>
      <w:r w:rsidRPr="00C50983">
        <w:tab/>
        <w:t xml:space="preserve">IALA Guidelines 1028, The Automatic Identification System (AIS) Volume 1, Part I Operational Issues </w:t>
      </w:r>
    </w:p>
    <w:p w14:paraId="524932B0" w14:textId="77777777" w:rsidR="0002067D" w:rsidRPr="00C50983" w:rsidRDefault="0002067D" w:rsidP="00575E73">
      <w:pPr>
        <w:pStyle w:val="BodyText"/>
        <w:shd w:val="clear" w:color="auto" w:fill="D9D9D9" w:themeFill="background1" w:themeFillShade="D9"/>
        <w:ind w:left="851" w:hanging="851"/>
      </w:pPr>
      <w:r w:rsidRPr="00C50983">
        <w:t>R54</w:t>
      </w:r>
      <w:r w:rsidRPr="00C50983">
        <w:tab/>
        <w:t xml:space="preserve">IALA Guideline 1032, Aspects of Training of VTS Personnel relevant to the introduction of the Automatic Identification System </w:t>
      </w:r>
    </w:p>
    <w:p w14:paraId="5D2A5E9B" w14:textId="77777777" w:rsidR="0002067D" w:rsidRPr="00C50983" w:rsidRDefault="0002067D" w:rsidP="00575E73">
      <w:pPr>
        <w:pStyle w:val="BodyText"/>
        <w:shd w:val="clear" w:color="auto" w:fill="D9D9D9" w:themeFill="background1" w:themeFillShade="D9"/>
        <w:ind w:left="851" w:hanging="851"/>
      </w:pPr>
      <w:r w:rsidRPr="00C50983">
        <w:t>R55</w:t>
      </w:r>
      <w:r w:rsidRPr="00C50983">
        <w:tab/>
        <w:t>IALA Guideline 1045, Staffing levels at VTS centres</w:t>
      </w:r>
      <w:r w:rsidRPr="00C50983" w:rsidDel="00A0397B">
        <w:t xml:space="preserve"> </w:t>
      </w:r>
    </w:p>
    <w:p w14:paraId="3D7C43E4" w14:textId="77777777" w:rsidR="0002067D" w:rsidRPr="00C50983" w:rsidRDefault="0002067D" w:rsidP="00575E73">
      <w:pPr>
        <w:pStyle w:val="BodyText"/>
        <w:shd w:val="clear" w:color="auto" w:fill="D9D9D9" w:themeFill="background1" w:themeFillShade="D9"/>
        <w:ind w:left="851" w:hanging="851"/>
      </w:pPr>
      <w:r w:rsidRPr="00C50983">
        <w:t>R56</w:t>
      </w:r>
      <w:r w:rsidRPr="00C50983">
        <w:tab/>
        <w:t>IALA Guideline 1050, Management and Monitoring of AIS Information</w:t>
      </w:r>
    </w:p>
    <w:p w14:paraId="634544AA" w14:textId="77777777" w:rsidR="0002067D" w:rsidRPr="00C50983" w:rsidRDefault="0002067D" w:rsidP="00575E73">
      <w:pPr>
        <w:pStyle w:val="BodyText"/>
        <w:shd w:val="clear" w:color="auto" w:fill="D9D9D9" w:themeFill="background1" w:themeFillShade="D9"/>
        <w:ind w:left="851" w:hanging="851"/>
      </w:pPr>
      <w:r w:rsidRPr="00C50983">
        <w:t>R57</w:t>
      </w:r>
      <w:r w:rsidRPr="00C50983">
        <w:tab/>
        <w:t>IALA Guideline 1056, Establishment of VTS Radar Services (Ed 1)</w:t>
      </w:r>
    </w:p>
    <w:p w14:paraId="7368087E" w14:textId="77777777" w:rsidR="0002067D" w:rsidRPr="00C50983" w:rsidRDefault="0002067D" w:rsidP="00575E73">
      <w:pPr>
        <w:pStyle w:val="BodyText"/>
        <w:shd w:val="clear" w:color="auto" w:fill="D9D9D9" w:themeFill="background1" w:themeFillShade="D9"/>
        <w:ind w:left="851" w:hanging="851"/>
      </w:pPr>
      <w:r w:rsidRPr="00C50983">
        <w:t>R58</w:t>
      </w:r>
      <w:r w:rsidRPr="00C50983">
        <w:tab/>
        <w:t>IALA Guideline 1068, Provision of a Navigational Assistance Service by Vessel Traffic Services</w:t>
      </w:r>
    </w:p>
    <w:p w14:paraId="791AC8B3" w14:textId="77777777" w:rsidR="0002067D" w:rsidRPr="00C50983" w:rsidRDefault="0002067D" w:rsidP="00575E73">
      <w:pPr>
        <w:pStyle w:val="BodyText"/>
        <w:shd w:val="clear" w:color="auto" w:fill="D9D9D9" w:themeFill="background1" w:themeFillShade="D9"/>
        <w:ind w:left="851" w:hanging="851"/>
      </w:pPr>
      <w:r w:rsidRPr="00C50983">
        <w:t>R59</w:t>
      </w:r>
      <w:r w:rsidRPr="00C50983">
        <w:tab/>
        <w:t>IALA Guideline 1070,</w:t>
      </w:r>
      <w:r w:rsidRPr="00C50983" w:rsidDel="006F7F90">
        <w:t xml:space="preserve"> </w:t>
      </w:r>
      <w:r w:rsidRPr="00C50983">
        <w:t>VTS role in managing Restricted or Limited Access Areas</w:t>
      </w:r>
    </w:p>
    <w:p w14:paraId="13926FD8" w14:textId="77777777" w:rsidR="0002067D" w:rsidRPr="00C50983" w:rsidRDefault="0002067D" w:rsidP="00575E73">
      <w:pPr>
        <w:pStyle w:val="BodyText"/>
        <w:shd w:val="clear" w:color="auto" w:fill="D9D9D9" w:themeFill="background1" w:themeFillShade="D9"/>
        <w:ind w:left="851" w:hanging="851"/>
      </w:pPr>
      <w:r w:rsidRPr="00C50983">
        <w:t>R60</w:t>
      </w:r>
      <w:r w:rsidRPr="00C50983">
        <w:tab/>
        <w:t>IALA Guideline 1071,</w:t>
      </w:r>
      <w:r w:rsidRPr="00C50983" w:rsidDel="006F7F90">
        <w:t xml:space="preserve"> </w:t>
      </w:r>
      <w:r w:rsidRPr="00C50983">
        <w:t>Establishment of a Vessel Traffic Service beyond territorial seas</w:t>
      </w:r>
    </w:p>
    <w:p w14:paraId="73D96BD6" w14:textId="77777777" w:rsidR="0002067D" w:rsidRPr="00C50983" w:rsidRDefault="0002067D" w:rsidP="00575E73">
      <w:pPr>
        <w:pStyle w:val="BodyText"/>
        <w:shd w:val="clear" w:color="auto" w:fill="D9D9D9" w:themeFill="background1" w:themeFillShade="D9"/>
      </w:pPr>
    </w:p>
    <w:p w14:paraId="770ADDAF" w14:textId="3CC832D7" w:rsidR="0002067D" w:rsidRPr="00C50983" w:rsidRDefault="0002067D" w:rsidP="00575E73">
      <w:pPr>
        <w:pStyle w:val="BodyText"/>
        <w:shd w:val="clear" w:color="auto" w:fill="D9D9D9" w:themeFill="background1" w:themeFillShade="D9"/>
      </w:pPr>
      <w:r w:rsidRPr="00C50983">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w:t>
      </w:r>
      <w:r w:rsidR="00875D28">
        <w:t>line</w:t>
      </w:r>
      <w:r w:rsidRPr="00C50983">
        <w:t>, and may be a more convenient method of obtaining some of the data that they require.</w:t>
      </w:r>
    </w:p>
    <w:p w14:paraId="76E786F8" w14:textId="77777777" w:rsidR="0002067D" w:rsidRPr="00C50983" w:rsidRDefault="0002067D" w:rsidP="00575E73">
      <w:pPr>
        <w:pStyle w:val="BodyText"/>
        <w:shd w:val="clear" w:color="auto" w:fill="D9D9D9" w:themeFill="background1" w:themeFillShade="D9"/>
      </w:pPr>
      <w:r w:rsidRPr="00C50983">
        <w:t>The catalogue contains a list of national distributors who maintain stocks of IMO Publications.</w:t>
      </w:r>
    </w:p>
    <w:p w14:paraId="2B31D6CD" w14:textId="77777777" w:rsidR="0002067D" w:rsidRPr="00C50983" w:rsidRDefault="0002067D" w:rsidP="00575E73">
      <w:pPr>
        <w:pStyle w:val="BodyText"/>
        <w:shd w:val="clear" w:color="auto" w:fill="D9D9D9" w:themeFill="background1" w:themeFillShade="D9"/>
      </w:pPr>
      <w:r w:rsidRPr="00C50983">
        <w:t>The IMO Publications catalogue is available free of charge from:</w:t>
      </w:r>
    </w:p>
    <w:p w14:paraId="320A2FF2" w14:textId="77777777" w:rsidR="0002067D" w:rsidRPr="00C50983" w:rsidRDefault="0002067D" w:rsidP="00575E73">
      <w:pPr>
        <w:pStyle w:val="BodyText"/>
        <w:shd w:val="clear" w:color="auto" w:fill="D9D9D9" w:themeFill="background1" w:themeFillShade="D9"/>
        <w:tabs>
          <w:tab w:val="left" w:pos="5670"/>
        </w:tabs>
        <w:spacing w:after="0"/>
      </w:pPr>
      <w:r w:rsidRPr="00C50983">
        <w:t>IMO Publishing Service</w:t>
      </w:r>
    </w:p>
    <w:p w14:paraId="4BDE169A" w14:textId="77777777" w:rsidR="0002067D" w:rsidRPr="00C50983" w:rsidRDefault="0002067D" w:rsidP="00575E73">
      <w:pPr>
        <w:pStyle w:val="BodyText"/>
        <w:shd w:val="clear" w:color="auto" w:fill="D9D9D9" w:themeFill="background1" w:themeFillShade="D9"/>
        <w:tabs>
          <w:tab w:val="left" w:pos="5670"/>
        </w:tabs>
        <w:spacing w:after="0"/>
      </w:pPr>
      <w:r w:rsidRPr="00C50983">
        <w:t>4 Albert Embankment</w:t>
      </w:r>
    </w:p>
    <w:p w14:paraId="2215FAEC" w14:textId="77777777" w:rsidR="0002067D" w:rsidRPr="00C50983" w:rsidRDefault="0002067D" w:rsidP="00575E73">
      <w:pPr>
        <w:pStyle w:val="BodyText"/>
        <w:shd w:val="clear" w:color="auto" w:fill="D9D9D9" w:themeFill="background1" w:themeFillShade="D9"/>
        <w:tabs>
          <w:tab w:val="left" w:pos="5670"/>
        </w:tabs>
        <w:spacing w:after="0"/>
      </w:pPr>
      <w:r w:rsidRPr="00C50983">
        <w:t>LONDON SE1 7SR</w:t>
      </w:r>
      <w:r w:rsidRPr="00C50983">
        <w:tab/>
        <w:t>Tel:</w:t>
      </w:r>
      <w:r w:rsidRPr="00C50983">
        <w:tab/>
        <w:t>+44 (0) 20 7735 7611</w:t>
      </w:r>
    </w:p>
    <w:p w14:paraId="4047F591" w14:textId="77777777" w:rsidR="0002067D" w:rsidRPr="00C50983" w:rsidRDefault="0002067D" w:rsidP="00575E73">
      <w:pPr>
        <w:pStyle w:val="BodyText"/>
        <w:shd w:val="clear" w:color="auto" w:fill="D9D9D9" w:themeFill="background1" w:themeFillShade="D9"/>
        <w:tabs>
          <w:tab w:val="left" w:pos="5670"/>
          <w:tab w:val="left" w:pos="6521"/>
        </w:tabs>
        <w:spacing w:after="0"/>
      </w:pPr>
      <w:r w:rsidRPr="00C50983">
        <w:t>United Kingdom</w:t>
      </w:r>
      <w:r w:rsidRPr="00C50983">
        <w:tab/>
        <w:t>Fax:</w:t>
      </w:r>
      <w:r w:rsidRPr="00C50983">
        <w:tab/>
        <w:t>+44 (0) 20 7587 3241</w:t>
      </w:r>
    </w:p>
    <w:p w14:paraId="23A4A09B" w14:textId="77777777" w:rsidR="0002067D" w:rsidRPr="00935E77" w:rsidRDefault="0002067D" w:rsidP="00575E73">
      <w:pPr>
        <w:pStyle w:val="BodyText"/>
        <w:shd w:val="clear" w:color="auto" w:fill="D9D9D9" w:themeFill="background1" w:themeFillShade="D9"/>
        <w:tabs>
          <w:tab w:val="left" w:pos="5670"/>
          <w:tab w:val="left" w:pos="6521"/>
        </w:tabs>
        <w:spacing w:after="0"/>
        <w:rPr>
          <w:lang w:val="fr-FR"/>
        </w:rPr>
      </w:pPr>
      <w:r w:rsidRPr="00C50983">
        <w:rPr>
          <w:lang w:val="fr-FR"/>
        </w:rPr>
        <w:t xml:space="preserve">e-mail: </w:t>
      </w:r>
      <w:hyperlink r:id="rId46" w:history="1">
        <w:r w:rsidRPr="00C50983">
          <w:rPr>
            <w:rStyle w:val="Hyperlink"/>
            <w:lang w:val="fr-FR"/>
          </w:rPr>
          <w:t>sales@imo.org</w:t>
        </w:r>
      </w:hyperlink>
      <w:r w:rsidRPr="00C50983">
        <w:rPr>
          <w:lang w:val="fr-FR"/>
        </w:rPr>
        <w:tab/>
      </w:r>
      <w:hyperlink r:id="rId47" w:history="1">
        <w:r w:rsidRPr="00C50983">
          <w:rPr>
            <w:rStyle w:val="Hyperlink"/>
            <w:lang w:val="fr-FR"/>
          </w:rPr>
          <w:t>http://www.imo.org</w:t>
        </w:r>
      </w:hyperlink>
    </w:p>
    <w:p w14:paraId="7DB2277B" w14:textId="77777777" w:rsidR="0002067D" w:rsidRPr="00C50983" w:rsidRDefault="0002067D" w:rsidP="00575E73">
      <w:pPr>
        <w:pStyle w:val="BodyText"/>
        <w:shd w:val="clear" w:color="auto" w:fill="D9D9D9" w:themeFill="background1" w:themeFillShade="D9"/>
        <w:tabs>
          <w:tab w:val="left" w:pos="709"/>
        </w:tabs>
        <w:ind w:left="709" w:hanging="709"/>
        <w:rPr>
          <w:lang w:val="fr-FR"/>
        </w:rPr>
      </w:pPr>
    </w:p>
    <w:p w14:paraId="36A19D55" w14:textId="622A83FA" w:rsidR="0002067D" w:rsidRPr="00C50983" w:rsidRDefault="0002067D" w:rsidP="00575E73">
      <w:pPr>
        <w:pStyle w:val="Annex"/>
        <w:shd w:val="clear" w:color="auto" w:fill="D9D9D9" w:themeFill="background1" w:themeFillShade="D9"/>
      </w:pPr>
      <w:r w:rsidRPr="00C50983">
        <w:rPr>
          <w:lang w:val="fr-FR"/>
        </w:rPr>
        <w:br w:type="page"/>
      </w:r>
      <w:bookmarkStart w:id="3916" w:name="_Ref531294189"/>
      <w:bookmarkStart w:id="3917" w:name="_Toc6299066"/>
      <w:r w:rsidR="00635089">
        <w:rPr>
          <w:lang w:val="fr-FR"/>
        </w:rPr>
        <w:t xml:space="preserve">Example of English </w:t>
      </w:r>
      <w:commentRangeStart w:id="3918"/>
      <w:r w:rsidR="00635089">
        <w:rPr>
          <w:lang w:val="fr-FR"/>
        </w:rPr>
        <w:t>Language Tests</w:t>
      </w:r>
      <w:bookmarkEnd w:id="3916"/>
      <w:bookmarkEnd w:id="3917"/>
      <w:r w:rsidRPr="00C50983">
        <w:t xml:space="preserve"> </w:t>
      </w:r>
      <w:commentRangeEnd w:id="3918"/>
      <w:r w:rsidR="00063443">
        <w:rPr>
          <w:rStyle w:val="CommentReference"/>
          <w:b w:val="0"/>
          <w:i w:val="0"/>
          <w:caps w:val="0"/>
          <w:color w:val="auto"/>
          <w:u w:val="none"/>
        </w:rPr>
        <w:commentReference w:id="3918"/>
      </w:r>
    </w:p>
    <w:p w14:paraId="711DA543" w14:textId="77777777" w:rsidR="0002067D" w:rsidRPr="00C50983" w:rsidRDefault="0002067D" w:rsidP="00575E73">
      <w:pPr>
        <w:pStyle w:val="BodyText"/>
        <w:shd w:val="clear" w:color="auto" w:fill="D9D9D9" w:themeFill="background1" w:themeFillShade="D9"/>
      </w:pPr>
      <w:r w:rsidRPr="00C50983">
        <w:t>In the United States of America the Te</w:t>
      </w:r>
      <w:r>
        <w:t>st</w:t>
      </w:r>
      <w:r w:rsidRPr="00C50983">
        <w:t xml:space="preserve"> of English as a Foreign Language (TOEFL) is used and in the United Kingdom the International English Language Testing System (IELTS) is used.  Other countries also have similar testing systems.</w:t>
      </w:r>
    </w:p>
    <w:p w14:paraId="1959DDF3" w14:textId="77777777" w:rsidR="0002067D" w:rsidRPr="00C50983" w:rsidRDefault="0002067D" w:rsidP="00575E73">
      <w:pPr>
        <w:pStyle w:val="BodyText"/>
        <w:shd w:val="clear" w:color="auto" w:fill="D9D9D9" w:themeFill="background1" w:themeFillShade="D9"/>
      </w:pPr>
      <w:r w:rsidRPr="00C50983">
        <w:t>IELTS, which is jointly managed by the University of Cambridge Local Examinations Syndicate, the British Council and IDP Education Australia, provides an assessment of whether candidates are ready to study or train in the medium of English.  It is recognised widely as a language requirement for entry to courses in teaching of English further and higher education.  It is readily available at test centres around the world, which arrange test administration according to local demand.</w:t>
      </w:r>
    </w:p>
    <w:p w14:paraId="27A46841" w14:textId="77777777" w:rsidR="0002067D" w:rsidRPr="00C50983" w:rsidRDefault="0002067D" w:rsidP="00575E73">
      <w:pPr>
        <w:pStyle w:val="BodyText"/>
        <w:shd w:val="clear" w:color="auto" w:fill="D9D9D9" w:themeFill="background1" w:themeFillShade="D9"/>
      </w:pPr>
      <w:r w:rsidRPr="00C50983">
        <w:t>The IELTS system uses band scores that are recorded on a test report form showing overall ability as well as performance in listening, reading, writing and speaking.  There are 9 bands ranging from:</w:t>
      </w:r>
    </w:p>
    <w:p w14:paraId="69404932" w14:textId="77777777" w:rsidR="0002067D" w:rsidRPr="00C50983" w:rsidRDefault="0002067D" w:rsidP="00575E73">
      <w:pPr>
        <w:pStyle w:val="BodyText"/>
        <w:shd w:val="clear" w:color="auto" w:fill="D9D9D9" w:themeFill="background1" w:themeFillShade="D9"/>
      </w:pPr>
      <w:r w:rsidRPr="00C50983">
        <w:t>Band 1 - “Non-user”  For a person who essentially has no ability to use the language beyond possibly a few isolated words; to,</w:t>
      </w:r>
    </w:p>
    <w:p w14:paraId="6244FD38" w14:textId="77777777" w:rsidR="0002067D" w:rsidRPr="00C50983" w:rsidRDefault="0002067D" w:rsidP="00575E73">
      <w:pPr>
        <w:pStyle w:val="BodyText"/>
        <w:shd w:val="clear" w:color="auto" w:fill="D9D9D9" w:themeFill="background1" w:themeFillShade="D9"/>
      </w:pPr>
      <w:r w:rsidRPr="00C50983">
        <w:t>Band 9 - “Expert user”  For a person with full operational command of the language; with complete understanding, and who uses the language appropriately, accurately and fluently.</w:t>
      </w:r>
    </w:p>
    <w:p w14:paraId="0BB3496E" w14:textId="77777777" w:rsidR="0002067D" w:rsidRPr="00C50983" w:rsidRDefault="0002067D" w:rsidP="00575E73">
      <w:pPr>
        <w:pStyle w:val="BodyText"/>
        <w:shd w:val="clear" w:color="auto" w:fill="D9D9D9" w:themeFill="background1" w:themeFillShade="D9"/>
      </w:pPr>
      <w:r w:rsidRPr="00C50983">
        <w:t xml:space="preserve">IELTS is a test for general English and the nearest test considered applicable for trainee VTS Operators is that for General Training.  It is recommended that the overall ability level be IELTS Band 5, Modest User, or the equivalent in similar testing systems. </w:t>
      </w:r>
    </w:p>
    <w:p w14:paraId="7814ACA4" w14:textId="77777777" w:rsidR="0002067D" w:rsidRPr="00C50983" w:rsidRDefault="0002067D" w:rsidP="00575E73">
      <w:pPr>
        <w:pStyle w:val="BodyText"/>
        <w:shd w:val="clear" w:color="auto" w:fill="D9D9D9" w:themeFill="background1" w:themeFillShade="D9"/>
      </w:pPr>
      <w:r w:rsidRPr="00C50983">
        <w:t xml:space="preserve">Modest </w:t>
      </w:r>
      <w:r>
        <w:t>U</w:t>
      </w:r>
      <w:r w:rsidRPr="00C50983">
        <w:t>ser is defined as:</w:t>
      </w:r>
    </w:p>
    <w:p w14:paraId="4C300BCF" w14:textId="77777777" w:rsidR="0002067D" w:rsidRPr="00CD756A" w:rsidRDefault="0002067D" w:rsidP="00575E73">
      <w:pPr>
        <w:pStyle w:val="BodyText"/>
        <w:shd w:val="clear" w:color="auto" w:fill="D9D9D9" w:themeFill="background1" w:themeFillShade="D9"/>
        <w:ind w:left="567"/>
        <w:rPr>
          <w:i/>
        </w:rPr>
      </w:pPr>
      <w:r w:rsidRPr="00C50983">
        <w:rPr>
          <w:i/>
        </w:rPr>
        <w:t>Has partial command of the language, coping with overall meaning in most situations, though is likely to make many mistakes.  Is not able to use complex language.</w:t>
      </w:r>
    </w:p>
    <w:bookmarkEnd w:id="1287"/>
    <w:bookmarkEnd w:id="2316"/>
    <w:bookmarkEnd w:id="2317"/>
    <w:bookmarkEnd w:id="2318"/>
    <w:bookmarkEnd w:id="2319"/>
    <w:bookmarkEnd w:id="2320"/>
    <w:bookmarkEnd w:id="2321"/>
    <w:bookmarkEnd w:id="2322"/>
    <w:bookmarkEnd w:id="2323"/>
    <w:p w14:paraId="6A41E454" w14:textId="77777777" w:rsidR="0002067D" w:rsidRPr="00CD756A" w:rsidRDefault="0002067D" w:rsidP="0002067D">
      <w:pPr>
        <w:pStyle w:val="BodyText"/>
        <w:tabs>
          <w:tab w:val="left" w:pos="709"/>
        </w:tabs>
        <w:ind w:left="709" w:hanging="709"/>
      </w:pPr>
    </w:p>
    <w:sectPr w:rsidR="0002067D" w:rsidRPr="00CD756A" w:rsidSect="0002067D">
      <w:headerReference w:type="default" r:id="rId48"/>
      <w:footerReference w:type="default" r:id="rId49"/>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0" w:author="Jillian Carson-Jackson" w:date="2020-10-08T19:08:00Z" w:initials="JC">
    <w:p w14:paraId="47B01430" w14:textId="77777777" w:rsidR="00F46310" w:rsidRDefault="00F46310">
      <w:pPr>
        <w:pStyle w:val="CommentText"/>
      </w:pPr>
      <w:r>
        <w:rPr>
          <w:rStyle w:val="CommentReference"/>
        </w:rPr>
        <w:annotationRef/>
      </w:r>
      <w:r>
        <w:t xml:space="preserve">Review the structure of the document </w:t>
      </w:r>
    </w:p>
    <w:p w14:paraId="0B8FC5FD" w14:textId="77777777" w:rsidR="00F46310" w:rsidRDefault="00F46310">
      <w:pPr>
        <w:pStyle w:val="CommentText"/>
      </w:pPr>
      <w:r>
        <w:t xml:space="preserve">Review the overall structure – rationalise, remove duplication and support consistency with IALA WWA model course structure. </w:t>
      </w:r>
    </w:p>
    <w:p w14:paraId="511BC0FC" w14:textId="2DC577C0" w:rsidR="00F46310" w:rsidRDefault="00F46310">
      <w:pPr>
        <w:pStyle w:val="CommentText"/>
      </w:pPr>
    </w:p>
  </w:comment>
  <w:comment w:id="51" w:author="Jillian Carson-Jackson" w:date="2020-10-08T19:10:00Z" w:initials="JC">
    <w:p w14:paraId="43B5FE65" w14:textId="77777777" w:rsidR="00F46310" w:rsidRDefault="00F46310">
      <w:pPr>
        <w:pStyle w:val="CommentText"/>
      </w:pPr>
      <w:r>
        <w:rPr>
          <w:rStyle w:val="CommentReference"/>
        </w:rPr>
        <w:annotationRef/>
      </w:r>
      <w:r>
        <w:t>Suggestion from KA</w:t>
      </w:r>
    </w:p>
    <w:p w14:paraId="64171E46" w14:textId="77777777" w:rsidR="00F46310" w:rsidRPr="00F46310" w:rsidRDefault="00F46310" w:rsidP="00F46310">
      <w:r w:rsidRPr="00F46310">
        <w:t>PART A           COURSE OVERVIEW</w:t>
      </w:r>
      <w:r w:rsidRPr="00F46310">
        <w:cr/>
        <w:t>1.         SCOPE</w:t>
      </w:r>
      <w:r w:rsidRPr="00F46310">
        <w:cr/>
        <w:t>2.         OBJECTIVE</w:t>
      </w:r>
      <w:r w:rsidRPr="00F46310">
        <w:cr/>
        <w:t>3.         COURSE PRE-REQUISTES</w:t>
      </w:r>
      <w:r w:rsidRPr="00F46310">
        <w:cr/>
        <w:t>4.         COURSE OUTLINE</w:t>
      </w:r>
      <w:r w:rsidRPr="00F46310">
        <w:cr/>
        <w:t>5.         SPECIFIC COURSE RELATED TEACHING AIDS AND NOTES</w:t>
      </w:r>
      <w:r w:rsidRPr="00F46310">
        <w:cr/>
        <w:t>5.1.      General</w:t>
      </w:r>
      <w:r w:rsidRPr="00F46310">
        <w:cr/>
        <w:t>5.2.      Developing the Course Curriculum</w:t>
      </w:r>
      <w:r w:rsidRPr="00F46310">
        <w:cr/>
        <w:t>5.3.      Competence Charts</w:t>
      </w:r>
      <w:r w:rsidRPr="00F46310">
        <w:cr/>
        <w:t>5.4.      Teaching aids and references</w:t>
      </w:r>
      <w:r w:rsidRPr="00F46310">
        <w:cr/>
        <w:t>5.5.      Course evaluation</w:t>
      </w:r>
      <w:r w:rsidRPr="00F46310">
        <w:cr/>
        <w:t>6.         PRE-COURSE READING</w:t>
      </w:r>
      <w:r w:rsidRPr="00F46310">
        <w:cr/>
        <w:t>7.         ASSESSMENT</w:t>
      </w:r>
      <w:r w:rsidRPr="00F46310">
        <w:cr/>
        <w:t>8.         CERTIFICATION</w:t>
      </w:r>
      <w:r w:rsidRPr="00F46310">
        <w:cr/>
        <w:t>9.         ACRONYMS</w:t>
      </w:r>
      <w:r w:rsidRPr="00F46310">
        <w:cr/>
        <w:t>10.       References</w:t>
      </w:r>
      <w:r w:rsidRPr="00F46310">
        <w:cr/>
        <w:t>PART B           COURSE MODULES</w:t>
      </w:r>
      <w:r w:rsidRPr="00F46310">
        <w:cr/>
        <w:t xml:space="preserve">MODULE 1     XX       </w:t>
      </w:r>
      <w:r w:rsidRPr="00F46310">
        <w:cr/>
        <w:t xml:space="preserve">1.         Scope  </w:t>
      </w:r>
      <w:r w:rsidRPr="00F46310">
        <w:cr/>
        <w:t xml:space="preserve">2.         Learning Objective     </w:t>
      </w:r>
      <w:r w:rsidRPr="00F46310">
        <w:cr/>
        <w:t xml:space="preserve">3.         Pre-Course Reading Material </w:t>
      </w:r>
      <w:r w:rsidRPr="00F46310">
        <w:cr/>
        <w:t xml:space="preserve">4.         Recommended Training aids and exercises  </w:t>
      </w:r>
      <w:r w:rsidRPr="00F46310">
        <w:cr/>
        <w:t>5.         Detailed Teaching Syllabus</w:t>
      </w:r>
      <w:r w:rsidRPr="00F46310">
        <w:cr/>
        <w:t>6.         REFERENCES REVELANT TO THIS MODULE</w:t>
      </w:r>
      <w:r w:rsidRPr="00F46310">
        <w:cr/>
        <w:t>7.         VTS OPERATOR COMPETENCE CHART</w:t>
      </w:r>
    </w:p>
    <w:p w14:paraId="3CFA1C91" w14:textId="71BB90FC" w:rsidR="00F46310" w:rsidRDefault="00F46310">
      <w:pPr>
        <w:pStyle w:val="CommentText"/>
      </w:pPr>
    </w:p>
  </w:comment>
  <w:comment w:id="266" w:author="Jillian Carson-Jackson" w:date="2021-08-28T14:40:00Z" w:initials="JCJ">
    <w:p w14:paraId="7D27A3CF" w14:textId="333A02F3" w:rsidR="0010680A" w:rsidRDefault="0010680A">
      <w:pPr>
        <w:pStyle w:val="CommentText"/>
      </w:pPr>
      <w:r>
        <w:rPr>
          <w:rStyle w:val="CommentReference"/>
        </w:rPr>
        <w:annotationRef/>
      </w:r>
      <w:r>
        <w:t xml:space="preserve">Revised in line with other IALA Model courses.  </w:t>
      </w:r>
    </w:p>
  </w:comment>
  <w:comment w:id="276" w:author="Jillian Carson-Jackson" w:date="2021-08-28T16:32:00Z" w:initials="JCJ">
    <w:p w14:paraId="6EE8F1A0" w14:textId="74C4FDAC" w:rsidR="00206974" w:rsidRDefault="00206974">
      <w:pPr>
        <w:pStyle w:val="CommentText"/>
      </w:pPr>
      <w:r>
        <w:rPr>
          <w:rStyle w:val="CommentReference"/>
        </w:rPr>
        <w:annotationRef/>
      </w:r>
      <w:r>
        <w:t xml:space="preserve">Existing text brought forward from </w:t>
      </w:r>
      <w:r w:rsidR="004D2547">
        <w:t>old Part C - Framework</w:t>
      </w:r>
    </w:p>
  </w:comment>
  <w:comment w:id="296" w:author="Jillian Carson-Jackson" w:date="2021-08-28T14:41:00Z" w:initials="JCJ">
    <w:p w14:paraId="563E0BD7" w14:textId="1346D03A" w:rsidR="005E5683" w:rsidRDefault="005E5683">
      <w:pPr>
        <w:pStyle w:val="CommentText"/>
      </w:pPr>
      <w:r>
        <w:rPr>
          <w:rStyle w:val="CommentReference"/>
        </w:rPr>
        <w:annotationRef/>
      </w:r>
      <w:r>
        <w:t>Text as provided by KA / AMSA input</w:t>
      </w:r>
    </w:p>
  </w:comment>
  <w:comment w:id="297" w:author="Jillian Carson-Jackson" w:date="2020-10-08T19:14:00Z" w:initials="JC">
    <w:p w14:paraId="57B85F47" w14:textId="69478909" w:rsidR="00C7555A" w:rsidRDefault="00F46310" w:rsidP="00CF0B59">
      <w:pPr>
        <w:pStyle w:val="CommentText"/>
      </w:pPr>
      <w:r>
        <w:rPr>
          <w:rStyle w:val="CommentReference"/>
        </w:rPr>
        <w:annotationRef/>
      </w:r>
      <w:r w:rsidR="00CF0B59">
        <w:t xml:space="preserve">Requires further review / confirm consistency with other model courses (IALA WWA) </w:t>
      </w:r>
    </w:p>
  </w:comment>
  <w:comment w:id="298" w:author="Jillian Carson-Jackson" w:date="2021-08-28T14:44:00Z" w:initials="JCJ">
    <w:p w14:paraId="624792A1" w14:textId="40E9B5FA" w:rsidR="00210661" w:rsidRDefault="00210661">
      <w:pPr>
        <w:pStyle w:val="CommentText"/>
      </w:pPr>
      <w:r>
        <w:rPr>
          <w:rStyle w:val="CommentReference"/>
        </w:rPr>
        <w:annotationRef/>
      </w:r>
      <w:r w:rsidR="00F74E65">
        <w:t xml:space="preserve">Confirmed, in line with IALA AtoN training L1. </w:t>
      </w:r>
    </w:p>
  </w:comment>
  <w:comment w:id="301" w:author="Jillian Carson-Jackson" w:date="2021-08-28T14:47:00Z" w:initials="JCJ">
    <w:p w14:paraId="26006AB4" w14:textId="64C2F78B" w:rsidR="00C50C2F" w:rsidRDefault="00C50C2F">
      <w:pPr>
        <w:pStyle w:val="CommentText"/>
      </w:pPr>
      <w:r>
        <w:rPr>
          <w:rStyle w:val="CommentReference"/>
        </w:rPr>
        <w:annotationRef/>
      </w:r>
      <w:r>
        <w:t xml:space="preserve">Text as provided by KA/AMSA.  Note, </w:t>
      </w:r>
      <w:r w:rsidR="00AC0ECF">
        <w:t xml:space="preserve">revised </w:t>
      </w:r>
      <w:r>
        <w:t xml:space="preserve">eferencing use of the document to prepare curriculum, as this is a curriculum document: </w:t>
      </w:r>
    </w:p>
    <w:p w14:paraId="0634C24C" w14:textId="77777777" w:rsidR="00C50C2F" w:rsidRPr="003340CB" w:rsidRDefault="00C50C2F">
      <w:pPr>
        <w:pStyle w:val="CommentText"/>
      </w:pPr>
      <w:r>
        <w:t xml:space="preserve">Curriculum - </w:t>
      </w:r>
      <w:r w:rsidR="00414D1B" w:rsidRPr="003340CB">
        <w:t>A curriculum is set guidelines that that have been established to help the educators to decide on the content of a course. </w:t>
      </w:r>
    </w:p>
    <w:p w14:paraId="6060DE4A" w14:textId="0080AAB0" w:rsidR="00414D1B" w:rsidRDefault="00414D1B">
      <w:pPr>
        <w:pStyle w:val="CommentText"/>
      </w:pPr>
      <w:r w:rsidRPr="003340CB">
        <w:t xml:space="preserve">Syllabus - </w:t>
      </w:r>
      <w:r w:rsidR="003340CB" w:rsidRPr="003340CB">
        <w:t>details such as schedule, assessments, assignments, projects, etc. So it contains information such as dates on which assignments are to be submitted, exam dates, details of projects, etc.</w:t>
      </w:r>
    </w:p>
  </w:comment>
  <w:comment w:id="334" w:author="Jillian Carson-Jackson" w:date="2021-08-28T15:52:00Z" w:initials="JCJ">
    <w:p w14:paraId="79298756" w14:textId="335DC69B" w:rsidR="00400BD7" w:rsidRDefault="00400BD7">
      <w:pPr>
        <w:pStyle w:val="CommentText"/>
      </w:pPr>
      <w:r>
        <w:rPr>
          <w:rStyle w:val="CommentReference"/>
        </w:rPr>
        <w:annotationRef/>
      </w:r>
      <w:r>
        <w:t>Format in blue box.</w:t>
      </w:r>
    </w:p>
  </w:comment>
  <w:comment w:id="349" w:author="Jillian Carson-Jackson" w:date="2021-08-28T15:58:00Z" w:initials="JCJ">
    <w:p w14:paraId="1FC10E1C" w14:textId="494CB147" w:rsidR="003857AE" w:rsidRDefault="003857AE">
      <w:pPr>
        <w:pStyle w:val="CommentText"/>
      </w:pPr>
      <w:r>
        <w:rPr>
          <w:rStyle w:val="CommentReference"/>
        </w:rPr>
        <w:annotationRef/>
      </w:r>
      <w:r>
        <w:t>Format in blue box</w:t>
      </w:r>
    </w:p>
  </w:comment>
  <w:comment w:id="354" w:author="Jillian Carson-Jackson" w:date="2021-08-28T15:58:00Z" w:initials="JCJ">
    <w:p w14:paraId="0E872104" w14:textId="72179108" w:rsidR="003857AE" w:rsidRDefault="003857AE">
      <w:pPr>
        <w:pStyle w:val="CommentText"/>
      </w:pPr>
      <w:r>
        <w:rPr>
          <w:rStyle w:val="CommentReference"/>
        </w:rPr>
        <w:annotationRef/>
      </w:r>
      <w:r>
        <w:t xml:space="preserve">Format in blue box. </w:t>
      </w:r>
    </w:p>
  </w:comment>
  <w:comment w:id="359" w:author="Jillian Carson-Jackson" w:date="2020-10-08T19:20:00Z" w:initials="JC">
    <w:p w14:paraId="5AB2AA20" w14:textId="6470631B" w:rsidR="00C7555A" w:rsidRDefault="00C7555A">
      <w:pPr>
        <w:pStyle w:val="CommentText"/>
      </w:pPr>
      <w:r>
        <w:rPr>
          <w:rStyle w:val="CommentReference"/>
        </w:rPr>
        <w:annotationRef/>
      </w:r>
      <w:r w:rsidR="00416749">
        <w:t xml:space="preserve">Amend based on the outcome of the review </w:t>
      </w:r>
    </w:p>
  </w:comment>
  <w:comment w:id="370" w:author="Jillian Carson-Jackson" w:date="2021-08-28T15:03:00Z" w:initials="JCJ">
    <w:p w14:paraId="464A873F" w14:textId="5E11B7C1" w:rsidR="00632422" w:rsidRDefault="00436CF3">
      <w:pPr>
        <w:pStyle w:val="CommentText"/>
      </w:pPr>
      <w:r>
        <w:rPr>
          <w:rStyle w:val="CommentReference"/>
        </w:rPr>
        <w:annotationRef/>
      </w:r>
      <w:r>
        <w:t xml:space="preserve">Text from KA/AMSA revised to reflect standard KSA reference in training.  Note – OECD have now added </w:t>
      </w:r>
      <w:r w:rsidR="00632422">
        <w:t xml:space="preserve">values in their new learning compass.  </w:t>
      </w:r>
    </w:p>
  </w:comment>
  <w:comment w:id="428" w:author="Jillian Carson-Jackson" w:date="2021-08-28T15:40:00Z" w:initials="JCJ">
    <w:p w14:paraId="4EE23812" w14:textId="25A0362D" w:rsidR="004D17A5" w:rsidRDefault="004D17A5">
      <w:pPr>
        <w:pStyle w:val="CommentText"/>
      </w:pPr>
      <w:r>
        <w:rPr>
          <w:rStyle w:val="CommentReference"/>
        </w:rPr>
        <w:annotationRef/>
      </w:r>
      <w:r w:rsidR="00BB2DA1">
        <w:t xml:space="preserve">Text provided by KA/AMSA, revised.  </w:t>
      </w:r>
    </w:p>
  </w:comment>
  <w:comment w:id="444" w:author="Abercrombie, Kerrie" w:date="2021-02-02T06:27:00Z" w:initials="AK">
    <w:p w14:paraId="438AD484" w14:textId="77777777" w:rsidR="00052968" w:rsidRDefault="00052968" w:rsidP="00052968">
      <w:pPr>
        <w:pStyle w:val="CommentText"/>
      </w:pPr>
      <w:r>
        <w:rPr>
          <w:rStyle w:val="CommentReference"/>
        </w:rPr>
        <w:annotationRef/>
      </w:r>
      <w:r>
        <w:t xml:space="preserve">Are the assessments outlined ?    </w:t>
      </w:r>
    </w:p>
    <w:p w14:paraId="4007A6FE" w14:textId="77777777" w:rsidR="00052968" w:rsidRDefault="00052968" w:rsidP="00052968">
      <w:pPr>
        <w:pStyle w:val="CommentText"/>
      </w:pPr>
    </w:p>
    <w:p w14:paraId="009E2C5A" w14:textId="77777777" w:rsidR="00052968" w:rsidRDefault="00052968" w:rsidP="00052968">
      <w:pPr>
        <w:pStyle w:val="CommentText"/>
      </w:pPr>
      <w:r>
        <w:t xml:space="preserve">OR  is more that the assessments ensure that the student has met the required competency? </w:t>
      </w:r>
    </w:p>
  </w:comment>
  <w:comment w:id="445" w:author="Jillian Carson-Jackson" w:date="2021-09-03T17:18:00Z" w:initials="JCJ">
    <w:p w14:paraId="3ADAE9BC" w14:textId="2F1A929F" w:rsidR="00835E5C" w:rsidRDefault="00835E5C">
      <w:pPr>
        <w:pStyle w:val="CommentText"/>
      </w:pPr>
      <w:r>
        <w:rPr>
          <w:rStyle w:val="CommentReference"/>
        </w:rPr>
        <w:annotationRef/>
      </w:r>
      <w:r>
        <w:t xml:space="preserve">To discuss </w:t>
      </w:r>
    </w:p>
  </w:comment>
  <w:comment w:id="457" w:author="Jillian Carson-Jackson" w:date="2021-03-16T21:19:00Z" w:initials="JC">
    <w:p w14:paraId="61A04BDB" w14:textId="77777777" w:rsidR="004B3C5B" w:rsidRDefault="004B3C5B" w:rsidP="004B3C5B">
      <w:pPr>
        <w:pStyle w:val="CommentText"/>
      </w:pPr>
      <w:r>
        <w:rPr>
          <w:rStyle w:val="CommentReference"/>
        </w:rPr>
        <w:annotationRef/>
      </w:r>
      <w:r>
        <w:t xml:space="preserve">Review recommended hours once the content has been agreed. </w:t>
      </w:r>
    </w:p>
  </w:comment>
  <w:comment w:id="471" w:author="Jillian Carson-Jackson" w:date="2020-12-27T16:20:00Z" w:initials="JC">
    <w:p w14:paraId="5D298EF4" w14:textId="77777777" w:rsidR="00787965" w:rsidRDefault="00787965">
      <w:pPr>
        <w:pStyle w:val="CommentText"/>
      </w:pPr>
      <w:r>
        <w:rPr>
          <w:rStyle w:val="CommentReference"/>
        </w:rPr>
        <w:annotationRef/>
      </w:r>
      <w:r>
        <w:t>Estimated based on the original for the module, plus all of original module 5 and 75% of original module 6 (as rounded)</w:t>
      </w:r>
    </w:p>
  </w:comment>
  <w:comment w:id="556" w:author="Jillian Carson-Jackson" w:date="2020-12-17T20:44:00Z" w:initials="JC">
    <w:p w14:paraId="52FAE355" w14:textId="77777777" w:rsidR="004B3C5B" w:rsidRDefault="004B3C5B" w:rsidP="004B3C5B">
      <w:pPr>
        <w:pStyle w:val="CommentText"/>
      </w:pPr>
      <w:r>
        <w:rPr>
          <w:rStyle w:val="CommentReference"/>
        </w:rPr>
        <w:annotationRef/>
      </w:r>
      <w:r>
        <w:t>Noting importance of fatigue management, teamwork and resource management (i.e. port resource management, extension of BRM) consider increasing hours.</w:t>
      </w:r>
    </w:p>
    <w:p w14:paraId="7DF0089F" w14:textId="77777777" w:rsidR="004B3C5B" w:rsidRDefault="004B3C5B" w:rsidP="004B3C5B">
      <w:pPr>
        <w:pStyle w:val="CommentText"/>
      </w:pPr>
      <w:r>
        <w:t xml:space="preserve">Also important as part of V-103/3 for work on the team they assigned to.  </w:t>
      </w:r>
    </w:p>
  </w:comment>
  <w:comment w:id="600" w:author="Jillian Carson-Jackson" w:date="2020-12-27T14:56:00Z" w:initials="JC">
    <w:p w14:paraId="7C87A64E" w14:textId="77777777" w:rsidR="004B3C5B" w:rsidRDefault="004B3C5B" w:rsidP="004B3C5B">
      <w:pPr>
        <w:pStyle w:val="CommentText"/>
      </w:pPr>
      <w:r>
        <w:rPr>
          <w:rStyle w:val="CommentReference"/>
        </w:rPr>
        <w:annotationRef/>
      </w:r>
      <w:r>
        <w:t xml:space="preserve">Review recommended hours, also confirm with recommended hours for simulation in Table 3 (identified as being in addition to the hours presented here).  </w:t>
      </w:r>
    </w:p>
  </w:comment>
  <w:comment w:id="612" w:author="Jillian Carson-Jackson" w:date="2020-12-18T19:43:00Z" w:initials="JC">
    <w:p w14:paraId="063816BB" w14:textId="7D8C3660" w:rsidR="00543C49" w:rsidRDefault="008C7EBA" w:rsidP="00FD0569">
      <w:pPr>
        <w:pStyle w:val="CommentText"/>
      </w:pPr>
      <w:r>
        <w:rPr>
          <w:rStyle w:val="CommentReference"/>
        </w:rPr>
        <w:annotationRef/>
      </w:r>
      <w:r w:rsidR="00FD0569">
        <w:t>Ensure reference to IALA VTS Simulation Guideline</w:t>
      </w:r>
    </w:p>
    <w:p w14:paraId="247A0E96" w14:textId="28E679D4" w:rsidR="00543C49" w:rsidRDefault="00543C49">
      <w:pPr>
        <w:pStyle w:val="CommentText"/>
      </w:pPr>
    </w:p>
  </w:comment>
  <w:comment w:id="615" w:author="Jillian Carson-Jackson" w:date="2021-08-28T15:07:00Z" w:initials="JCJ">
    <w:p w14:paraId="4CBEFD5E" w14:textId="24DDC734" w:rsidR="00461126" w:rsidRDefault="00461126">
      <w:pPr>
        <w:pStyle w:val="CommentText"/>
      </w:pPr>
      <w:r>
        <w:rPr>
          <w:rStyle w:val="CommentReference"/>
        </w:rPr>
        <w:annotationRef/>
      </w:r>
      <w:r>
        <w:t xml:space="preserve">Confirm with IALA regarding the location of acronyms.  </w:t>
      </w:r>
    </w:p>
  </w:comment>
  <w:comment w:id="616" w:author="Jillian Carson-Jackson" w:date="2020-12-18T19:43:00Z" w:initials="JC">
    <w:p w14:paraId="67171F27" w14:textId="77777777" w:rsidR="00543C49" w:rsidRDefault="00543C49">
      <w:pPr>
        <w:pStyle w:val="CommentText"/>
      </w:pPr>
      <w:r>
        <w:rPr>
          <w:rStyle w:val="CommentReference"/>
        </w:rPr>
        <w:annotationRef/>
      </w:r>
      <w:r>
        <w:t>From Carlos</w:t>
      </w:r>
    </w:p>
    <w:p w14:paraId="59E1778D" w14:textId="79FA4200" w:rsidR="00543C49" w:rsidRDefault="00543C49">
      <w:pPr>
        <w:pStyle w:val="CommentText"/>
      </w:pPr>
      <w:r>
        <w:t>Include VDES – VHF Data Exchange System</w:t>
      </w:r>
    </w:p>
  </w:comment>
  <w:comment w:id="617" w:author="Jillian Carson-Jackson" w:date="2021-02-04T20:16:00Z" w:initials="JC">
    <w:p w14:paraId="1C0088FC" w14:textId="26B5FF81" w:rsidR="00CD751C" w:rsidRDefault="00CD751C">
      <w:pPr>
        <w:pStyle w:val="CommentText"/>
      </w:pPr>
      <w:r>
        <w:rPr>
          <w:rStyle w:val="CommentReference"/>
        </w:rPr>
        <w:annotationRef/>
      </w:r>
      <w:r>
        <w:t>Agree – to revise as a whole after the review is completed</w:t>
      </w:r>
    </w:p>
  </w:comment>
  <w:comment w:id="658" w:author="Jillian Carson-Jackson" w:date="2021-08-28T16:16:00Z" w:initials="JCJ">
    <w:p w14:paraId="5A4AC67E" w14:textId="2179530E" w:rsidR="00213407" w:rsidRDefault="00213407">
      <w:pPr>
        <w:pStyle w:val="CommentText"/>
      </w:pPr>
      <w:r>
        <w:rPr>
          <w:rStyle w:val="CommentReference"/>
        </w:rPr>
        <w:annotationRef/>
      </w:r>
      <w:r>
        <w:t xml:space="preserve">New text to highlight that the modules are not meant to be taught, necessarily, as ‘modules’ but the grouping </w:t>
      </w:r>
      <w:r w:rsidR="009A7C17">
        <w:t xml:space="preserve">represents content that fits within a similar topic heading.  An effective training program will group content to reflect learning activities.  </w:t>
      </w:r>
    </w:p>
  </w:comment>
  <w:comment w:id="767" w:author="Jillian Carson-Jackson" w:date="2021-08-28T16:42:00Z" w:initials="JCJ">
    <w:p w14:paraId="3E4DCA4D" w14:textId="77777777" w:rsidR="00185B38" w:rsidRDefault="00185B38" w:rsidP="00185B38">
      <w:pPr>
        <w:pStyle w:val="CommentText"/>
      </w:pPr>
      <w:r>
        <w:rPr>
          <w:rStyle w:val="CommentReference"/>
        </w:rPr>
        <w:annotationRef/>
      </w:r>
      <w:r>
        <w:t>Format in blue box</w:t>
      </w:r>
    </w:p>
  </w:comment>
  <w:comment w:id="794" w:author="Jillian Carson-Jackson" w:date="2021-08-28T16:21:00Z" w:initials="JCJ">
    <w:p w14:paraId="66F6CB0A" w14:textId="58C65E30" w:rsidR="003528EB" w:rsidRDefault="003528EB">
      <w:pPr>
        <w:pStyle w:val="CommentText"/>
      </w:pPr>
      <w:r>
        <w:rPr>
          <w:rStyle w:val="CommentReference"/>
        </w:rPr>
        <w:annotationRef/>
      </w:r>
      <w:r>
        <w:t>Now covered in part A</w:t>
      </w:r>
      <w:r w:rsidR="0003560F">
        <w:t xml:space="preserve"> section 3.  </w:t>
      </w:r>
    </w:p>
  </w:comment>
  <w:comment w:id="807" w:author="Jillian Carson-Jackson" w:date="2021-08-28T16:22:00Z" w:initials="JCJ">
    <w:p w14:paraId="0FC67320" w14:textId="5571C5D2" w:rsidR="0003560F" w:rsidRDefault="0003560F">
      <w:pPr>
        <w:pStyle w:val="CommentText"/>
      </w:pPr>
      <w:r>
        <w:rPr>
          <w:rStyle w:val="CommentReference"/>
        </w:rPr>
        <w:annotationRef/>
      </w:r>
      <w:r>
        <w:t>Essence of content covered in section 2</w:t>
      </w:r>
    </w:p>
  </w:comment>
  <w:comment w:id="819" w:author="Jillian Carson-Jackson" w:date="2021-08-28T16:36:00Z" w:initials="JCJ">
    <w:p w14:paraId="0BA98D2A" w14:textId="00E41BB0" w:rsidR="00B93D95" w:rsidRDefault="00B93D95">
      <w:pPr>
        <w:pStyle w:val="CommentText"/>
      </w:pPr>
      <w:r>
        <w:rPr>
          <w:rStyle w:val="CommentReference"/>
        </w:rPr>
        <w:annotationRef/>
      </w:r>
      <w:r>
        <w:t xml:space="preserve">Brought forward from </w:t>
      </w:r>
      <w:r w:rsidR="00623F8D">
        <w:t>old Part C - Framework</w:t>
      </w:r>
    </w:p>
  </w:comment>
  <w:comment w:id="829" w:author="Jillian Carson-Jackson" w:date="2021-08-28T15:58:00Z" w:initials="JCJ">
    <w:p w14:paraId="5BA216F8" w14:textId="77777777" w:rsidR="00A907C1" w:rsidRDefault="00A907C1" w:rsidP="00A907C1">
      <w:pPr>
        <w:pStyle w:val="CommentText"/>
      </w:pPr>
      <w:r>
        <w:rPr>
          <w:rStyle w:val="CommentReference"/>
        </w:rPr>
        <w:annotationRef/>
      </w:r>
      <w:r>
        <w:t>Format in blue box</w:t>
      </w:r>
    </w:p>
  </w:comment>
  <w:comment w:id="836" w:author="Jillian Carson-Jackson" w:date="2021-08-28T16:25:00Z" w:initials="JCJ">
    <w:p w14:paraId="4D589F8C" w14:textId="6765E90B" w:rsidR="00504EA0" w:rsidRDefault="00504EA0">
      <w:pPr>
        <w:pStyle w:val="CommentText"/>
      </w:pPr>
      <w:r>
        <w:rPr>
          <w:rStyle w:val="CommentReference"/>
        </w:rPr>
        <w:annotationRef/>
      </w:r>
      <w:r>
        <w:t xml:space="preserve">Text provided by KA/AMSA </w:t>
      </w:r>
    </w:p>
  </w:comment>
  <w:comment w:id="839" w:author="Jillian Carson-Jackson" w:date="2021-08-28T16:26:00Z" w:initials="JCJ">
    <w:p w14:paraId="69E20DAB" w14:textId="3A22E893" w:rsidR="007740B3" w:rsidRDefault="007740B3">
      <w:pPr>
        <w:pStyle w:val="CommentText"/>
      </w:pPr>
      <w:r>
        <w:rPr>
          <w:rStyle w:val="CommentReference"/>
        </w:rPr>
        <w:annotationRef/>
      </w:r>
      <w:r>
        <w:t xml:space="preserve">Additional text to reflect the 5 competence levels and verb taxonomy. </w:t>
      </w:r>
    </w:p>
  </w:comment>
  <w:comment w:id="843" w:author="Abercrombie, Kerrie" w:date="2020-05-07T11:20:00Z" w:initials="AK">
    <w:p w14:paraId="657E8947" w14:textId="77777777" w:rsidR="00504EA0" w:rsidRDefault="00504EA0" w:rsidP="00504EA0">
      <w:pPr>
        <w:pStyle w:val="CommentText"/>
      </w:pPr>
      <w:r>
        <w:rPr>
          <w:rStyle w:val="CommentReference"/>
        </w:rPr>
        <w:annotationRef/>
      </w:r>
      <w:r>
        <w:t xml:space="preserve">Should a training organisation be left to determine the HOW and whether a final exam is required.  </w:t>
      </w:r>
    </w:p>
    <w:p w14:paraId="426549FA" w14:textId="77777777" w:rsidR="00504EA0" w:rsidRDefault="00504EA0" w:rsidP="00504EA0">
      <w:pPr>
        <w:pStyle w:val="CommentText"/>
      </w:pPr>
    </w:p>
    <w:p w14:paraId="42D3C5DA" w14:textId="77777777" w:rsidR="00504EA0" w:rsidRDefault="00504EA0" w:rsidP="00504EA0">
      <w:pPr>
        <w:pStyle w:val="CommentText"/>
      </w:pPr>
      <w:r>
        <w:t>Do we want a final exam or not??</w:t>
      </w:r>
    </w:p>
  </w:comment>
  <w:comment w:id="844" w:author="Jillian Carson-Jackson" w:date="2021-09-03T17:18:00Z" w:initials="JCJ">
    <w:p w14:paraId="7454C026" w14:textId="2A90B207" w:rsidR="00835E5C" w:rsidRDefault="00835E5C">
      <w:pPr>
        <w:pStyle w:val="CommentText"/>
      </w:pPr>
      <w:r>
        <w:rPr>
          <w:rStyle w:val="CommentReference"/>
        </w:rPr>
        <w:annotationRef/>
      </w:r>
      <w:r>
        <w:t>To discuss</w:t>
      </w:r>
    </w:p>
  </w:comment>
  <w:comment w:id="870" w:author="Jillian Carson-Jackson" w:date="2021-08-28T16:56:00Z" w:initials="JCJ">
    <w:p w14:paraId="5A926EA9" w14:textId="210C88C4" w:rsidR="002E1B88" w:rsidRDefault="002E1B88">
      <w:pPr>
        <w:pStyle w:val="CommentText"/>
      </w:pPr>
      <w:r>
        <w:rPr>
          <w:rStyle w:val="CommentReference"/>
        </w:rPr>
        <w:annotationRef/>
      </w:r>
      <w:r>
        <w:t>Propose that this detail level is not required</w:t>
      </w:r>
    </w:p>
  </w:comment>
  <w:comment w:id="876" w:author="Jillian Carson-Jackson" w:date="2021-08-28T16:28:00Z" w:initials="JCJ">
    <w:p w14:paraId="4EAA6639" w14:textId="110FCF19" w:rsidR="002D1481" w:rsidRDefault="002D1481">
      <w:pPr>
        <w:pStyle w:val="CommentText"/>
      </w:pPr>
      <w:r>
        <w:rPr>
          <w:rStyle w:val="CommentReference"/>
        </w:rPr>
        <w:annotationRef/>
      </w:r>
      <w:r>
        <w:t xml:space="preserve">Validation of revision to be confirmed through proposed VTS Trainer workshop(s). </w:t>
      </w:r>
    </w:p>
  </w:comment>
  <w:comment w:id="882" w:author="Jillian Carson-Jackson" w:date="2021-08-28T16:45:00Z" w:initials="JCJ">
    <w:p w14:paraId="1F928017" w14:textId="17580D1B" w:rsidR="00A907C1" w:rsidRDefault="00A907C1">
      <w:pPr>
        <w:pStyle w:val="CommentText"/>
      </w:pPr>
      <w:r>
        <w:rPr>
          <w:rStyle w:val="CommentReference"/>
        </w:rPr>
        <w:annotationRef/>
      </w:r>
      <w:r>
        <w:t xml:space="preserve">All content now covered in earlier section. </w:t>
      </w:r>
    </w:p>
  </w:comment>
  <w:comment w:id="891" w:author="Jillian Carson-Jackson" w:date="2021-08-28T16:34:00Z" w:initials="JCJ">
    <w:p w14:paraId="2171ED53" w14:textId="218A7AFD" w:rsidR="00B93D95" w:rsidRDefault="00B93D95">
      <w:pPr>
        <w:pStyle w:val="CommentText"/>
      </w:pPr>
      <w:r>
        <w:rPr>
          <w:rStyle w:val="CommentReference"/>
        </w:rPr>
        <w:annotationRef/>
      </w:r>
      <w:r>
        <w:t xml:space="preserve">Covered in new front section </w:t>
      </w:r>
    </w:p>
  </w:comment>
  <w:comment w:id="914" w:author="Jillian Carson-Jackson" w:date="2020-12-18T19:45:00Z" w:initials="JC">
    <w:p w14:paraId="64B4FA4E" w14:textId="7500A5B0" w:rsidR="00F453B6" w:rsidRDefault="00F453B6" w:rsidP="003C7767">
      <w:pPr>
        <w:pStyle w:val="CommentText"/>
      </w:pPr>
      <w:r>
        <w:rPr>
          <w:rStyle w:val="CommentReference"/>
        </w:rPr>
        <w:annotationRef/>
      </w:r>
      <w:r w:rsidR="00B93D95">
        <w:t xml:space="preserve">Covered in new front section </w:t>
      </w:r>
      <w:r w:rsidR="00A22C78">
        <w:t xml:space="preserve"> </w:t>
      </w:r>
    </w:p>
  </w:comment>
  <w:comment w:id="943" w:author="Jillian Carson-Jackson" w:date="2020-12-18T19:46:00Z" w:initials="JC">
    <w:p w14:paraId="63FBB2B7" w14:textId="77777777" w:rsidR="00AC7481" w:rsidRDefault="00AC7481">
      <w:pPr>
        <w:pStyle w:val="CommentText"/>
      </w:pPr>
      <w:r>
        <w:rPr>
          <w:rStyle w:val="CommentReference"/>
        </w:rPr>
        <w:annotationRef/>
      </w:r>
      <w:r>
        <w:t>From Carlos</w:t>
      </w:r>
    </w:p>
    <w:p w14:paraId="74961151" w14:textId="77777777" w:rsidR="00B661E9" w:rsidRDefault="00B661E9" w:rsidP="00B661E9">
      <w:pPr>
        <w:pStyle w:val="CommentText"/>
      </w:pPr>
      <w:r>
        <w:rPr>
          <w:rStyle w:val="CommentReference"/>
        </w:rPr>
        <w:annotationRef/>
      </w:r>
      <w:r>
        <w:t>Should we mention Guideline 1103 Train the trainer?</w:t>
      </w:r>
    </w:p>
    <w:p w14:paraId="0BC993DF" w14:textId="3D1EDC71" w:rsidR="00AC7481" w:rsidRDefault="00AC7481">
      <w:pPr>
        <w:pStyle w:val="CommentText"/>
      </w:pPr>
    </w:p>
  </w:comment>
  <w:comment w:id="944" w:author="Jillian Carson-Jackson" w:date="2021-02-04T20:28:00Z" w:initials="JC">
    <w:p w14:paraId="4E92B1C7" w14:textId="342629D4" w:rsidR="00D87F0C" w:rsidRDefault="00D87F0C">
      <w:pPr>
        <w:pStyle w:val="CommentText"/>
      </w:pPr>
      <w:r>
        <w:rPr>
          <w:rStyle w:val="CommentReference"/>
        </w:rPr>
        <w:annotationRef/>
      </w:r>
      <w:r>
        <w:t>Yes</w:t>
      </w:r>
    </w:p>
  </w:comment>
  <w:comment w:id="951" w:author="Jillian Carson-Jackson" w:date="2021-02-04T20:29:00Z" w:initials="JC">
    <w:p w14:paraId="6B736E45" w14:textId="793FD442" w:rsidR="00E622E8" w:rsidRDefault="00E622E8">
      <w:pPr>
        <w:pStyle w:val="CommentText"/>
      </w:pPr>
      <w:r>
        <w:rPr>
          <w:rStyle w:val="CommentReference"/>
        </w:rPr>
        <w:annotationRef/>
      </w:r>
      <w:r>
        <w:t>Confirm with new G1156</w:t>
      </w:r>
      <w:r w:rsidR="00B87D91">
        <w:t xml:space="preserve"> / if fully covered there, remove from here and include reference to G1156</w:t>
      </w:r>
    </w:p>
  </w:comment>
  <w:comment w:id="956" w:author="Jillian Carson-Jackson" w:date="2021-08-28T16:43:00Z" w:initials="JCJ">
    <w:p w14:paraId="4156F6C6" w14:textId="6990A26E" w:rsidR="00406CD7" w:rsidRDefault="00406CD7">
      <w:pPr>
        <w:pStyle w:val="CommentText"/>
      </w:pPr>
      <w:r>
        <w:rPr>
          <w:rStyle w:val="CommentReference"/>
        </w:rPr>
        <w:annotationRef/>
      </w:r>
      <w:r>
        <w:t>Propose removing as we have included reference to G1156</w:t>
      </w:r>
    </w:p>
  </w:comment>
  <w:comment w:id="970" w:author="Jillian Carson-Jackson" w:date="2020-12-18T19:46:00Z" w:initials="JC">
    <w:p w14:paraId="3B1C27C1" w14:textId="77777777" w:rsidR="00B661E9" w:rsidRDefault="00B661E9">
      <w:pPr>
        <w:pStyle w:val="CommentText"/>
      </w:pPr>
      <w:r>
        <w:rPr>
          <w:rStyle w:val="CommentReference"/>
        </w:rPr>
        <w:annotationRef/>
      </w:r>
      <w:r>
        <w:t>From Carlos</w:t>
      </w:r>
    </w:p>
    <w:p w14:paraId="7B37CA1C" w14:textId="77777777" w:rsidR="006B4BB3" w:rsidRDefault="006B4BB3" w:rsidP="006B4BB3">
      <w:pPr>
        <w:pStyle w:val="CommentText"/>
      </w:pPr>
      <w:r>
        <w:t>Suggestion: have experience as VTS operator or supervisor.</w:t>
      </w:r>
    </w:p>
    <w:p w14:paraId="26517C19" w14:textId="77777777" w:rsidR="006B4BB3" w:rsidRDefault="006B4BB3" w:rsidP="006B4BB3">
      <w:pPr>
        <w:pStyle w:val="CommentText"/>
      </w:pPr>
    </w:p>
    <w:p w14:paraId="25AEE2BE" w14:textId="22E80BDF" w:rsidR="00B661E9" w:rsidRDefault="00B661E9">
      <w:pPr>
        <w:pStyle w:val="CommentText"/>
      </w:pPr>
    </w:p>
  </w:comment>
  <w:comment w:id="991" w:author="Jillian Carson-Jackson" w:date="2020-12-18T19:47:00Z" w:initials="JC">
    <w:p w14:paraId="22771859" w14:textId="77777777" w:rsidR="006B4BB3" w:rsidRDefault="006B4BB3">
      <w:pPr>
        <w:pStyle w:val="CommentText"/>
      </w:pPr>
      <w:r>
        <w:rPr>
          <w:rStyle w:val="CommentReference"/>
        </w:rPr>
        <w:annotationRef/>
      </w:r>
      <w:r>
        <w:t>From Carlos:</w:t>
      </w:r>
    </w:p>
    <w:p w14:paraId="741D021D" w14:textId="71D2F7C2" w:rsidR="006B4BB3" w:rsidRDefault="00616ED4">
      <w:pPr>
        <w:pStyle w:val="CommentText"/>
      </w:pPr>
      <w:r>
        <w:t>Suggestion: Adding a new bullet:  be familiar with the assessment procedure contained in STCW Code 2010 assessing and IMO Model Courses 3.12 &amp; 6.09A.</w:t>
      </w:r>
    </w:p>
  </w:comment>
  <w:comment w:id="992" w:author="Jillian Carson-Jackson" w:date="2021-02-04T21:58:00Z" w:initials="JC">
    <w:p w14:paraId="5C5DD5D0" w14:textId="34D8AA88" w:rsidR="001C7DDD" w:rsidRDefault="001C7DDD">
      <w:pPr>
        <w:pStyle w:val="CommentText"/>
      </w:pPr>
      <w:r>
        <w:rPr>
          <w:rStyle w:val="CommentReference"/>
        </w:rPr>
        <w:annotationRef/>
      </w:r>
      <w:r>
        <w:t>Discussion noted the section on assessment in the new G1156</w:t>
      </w:r>
    </w:p>
  </w:comment>
  <w:comment w:id="1001" w:author="Jillian Carson-Jackson" w:date="2021-08-28T16:44:00Z" w:initials="JCJ">
    <w:p w14:paraId="439AAA5E" w14:textId="5177FA2F" w:rsidR="00A907C1" w:rsidRDefault="00A907C1">
      <w:pPr>
        <w:pStyle w:val="CommentText"/>
      </w:pPr>
      <w:r>
        <w:rPr>
          <w:rStyle w:val="CommentReference"/>
        </w:rPr>
        <w:annotationRef/>
      </w:r>
      <w:r>
        <w:t xml:space="preserve">Propose we don’t need this.  Essence already covered.  </w:t>
      </w:r>
    </w:p>
  </w:comment>
  <w:comment w:id="1021" w:author="Jillian Carson-Jackson" w:date="2021-08-28T17:16:00Z" w:initials="JCJ">
    <w:p w14:paraId="075510D2" w14:textId="61E7E35B" w:rsidR="00A937EA" w:rsidRDefault="00A937EA">
      <w:pPr>
        <w:pStyle w:val="CommentText"/>
      </w:pPr>
      <w:r>
        <w:rPr>
          <w:rStyle w:val="CommentReference"/>
        </w:rPr>
        <w:annotationRef/>
      </w:r>
      <w:r>
        <w:t xml:space="preserve">Essence of content now covered in revised </w:t>
      </w:r>
      <w:r w:rsidR="00C8192F">
        <w:t>sections A and B</w:t>
      </w:r>
    </w:p>
  </w:comment>
  <w:comment w:id="1062" w:author="Jillian Carson-Jackson" w:date="2020-12-18T19:48:00Z" w:initials="JC">
    <w:p w14:paraId="5F3190E8" w14:textId="77777777" w:rsidR="00616ED4" w:rsidRDefault="00616ED4">
      <w:pPr>
        <w:pStyle w:val="CommentText"/>
      </w:pPr>
      <w:r>
        <w:rPr>
          <w:rStyle w:val="CommentReference"/>
        </w:rPr>
        <w:annotationRef/>
      </w:r>
      <w:r>
        <w:t>From Carlos</w:t>
      </w:r>
    </w:p>
    <w:p w14:paraId="51A5405E" w14:textId="77777777" w:rsidR="00701526" w:rsidRDefault="00701526" w:rsidP="00701526">
      <w:pPr>
        <w:pStyle w:val="CommentText"/>
      </w:pPr>
      <w:r>
        <w:t>Question: Is it necessary to mention Supervisor course?</w:t>
      </w:r>
    </w:p>
    <w:p w14:paraId="41F6CC0F" w14:textId="79702B14" w:rsidR="00616ED4" w:rsidRDefault="00616ED4">
      <w:pPr>
        <w:pStyle w:val="CommentText"/>
      </w:pPr>
    </w:p>
  </w:comment>
  <w:comment w:id="1063" w:author="Jillian Carson-Jackson" w:date="2021-02-04T20:30:00Z" w:initials="JC">
    <w:p w14:paraId="56DD5BB1" w14:textId="0AA31F47" w:rsidR="009A3336" w:rsidRDefault="009A3336">
      <w:pPr>
        <w:pStyle w:val="CommentText"/>
      </w:pPr>
      <w:r>
        <w:rPr>
          <w:rStyle w:val="CommentReference"/>
        </w:rPr>
        <w:annotationRef/>
      </w:r>
      <w:r>
        <w:t xml:space="preserve">As above / verify why this seems to be repeated text. </w:t>
      </w:r>
    </w:p>
  </w:comment>
  <w:comment w:id="1072" w:author="Jillian Carson-Jackson" w:date="2021-02-04T20:32:00Z" w:initials="JC">
    <w:p w14:paraId="311E55AD" w14:textId="6F4AFEF0" w:rsidR="00A25EB6" w:rsidRDefault="00A25EB6">
      <w:pPr>
        <w:pStyle w:val="CommentText"/>
      </w:pPr>
      <w:r>
        <w:rPr>
          <w:rStyle w:val="CommentReference"/>
        </w:rPr>
        <w:annotationRef/>
      </w:r>
      <w:r>
        <w:t xml:space="preserve">Deleted here – all objectives are phrased as objectives within the detailed teaching syllabus. </w:t>
      </w:r>
    </w:p>
  </w:comment>
  <w:comment w:id="1167" w:author="Jillian Carson-Jackson" w:date="2021-02-04T20:42:00Z" w:initials="JC">
    <w:p w14:paraId="3F5D1FF3" w14:textId="59761EE5" w:rsidR="006E3723" w:rsidRDefault="006E3723">
      <w:pPr>
        <w:pStyle w:val="CommentText"/>
      </w:pPr>
      <w:r>
        <w:rPr>
          <w:rStyle w:val="CommentReference"/>
        </w:rPr>
        <w:annotationRef/>
      </w:r>
      <w:r>
        <w:t xml:space="preserve">Make a link to </w:t>
      </w:r>
      <w:r w:rsidR="00CC5B18">
        <w:t>revised G1014</w:t>
      </w:r>
    </w:p>
  </w:comment>
  <w:comment w:id="1172" w:author="Jillian Carson-Jackson" w:date="2021-08-28T14:19:00Z" w:initials="JCJ">
    <w:p w14:paraId="11F8C56A" w14:textId="77777777" w:rsidR="0028267C" w:rsidRDefault="0028267C">
      <w:pPr>
        <w:pStyle w:val="CommentText"/>
      </w:pPr>
      <w:r>
        <w:rPr>
          <w:rStyle w:val="CommentReference"/>
        </w:rPr>
        <w:annotationRef/>
      </w:r>
      <w:r>
        <w:t xml:space="preserve">How do these relate to the competence levels, which are identified in each module content.  To discuss – do we need this section?  </w:t>
      </w:r>
    </w:p>
    <w:p w14:paraId="4A91268E" w14:textId="77777777" w:rsidR="0028267C" w:rsidRDefault="0028267C">
      <w:pPr>
        <w:pStyle w:val="CommentText"/>
      </w:pPr>
      <w:r>
        <w:t>I would propose we consider the revised competence table with verb taxonomy, as presented to ENAV Symposium</w:t>
      </w:r>
      <w:r w:rsidR="007A6741">
        <w:t xml:space="preserve">.  </w:t>
      </w:r>
    </w:p>
    <w:p w14:paraId="15FBA250" w14:textId="0EC0D07A" w:rsidR="00B82E34" w:rsidRDefault="00B82E34">
      <w:pPr>
        <w:pStyle w:val="CommentText"/>
      </w:pPr>
      <w:r>
        <w:t xml:space="preserve">Assessment should reflect the level of competence required (level 1-5) as assessed based on the verb taxonomy used.  </w:t>
      </w:r>
    </w:p>
  </w:comment>
  <w:comment w:id="1210" w:author="Jillian Carson-Jackson" w:date="2021-02-04T20:38:00Z" w:initials="JC">
    <w:p w14:paraId="57958E45" w14:textId="14708988" w:rsidR="00B73FA4" w:rsidRDefault="00B73FA4">
      <w:pPr>
        <w:pStyle w:val="CommentText"/>
      </w:pPr>
      <w:r>
        <w:rPr>
          <w:rStyle w:val="CommentReference"/>
        </w:rPr>
        <w:annotationRef/>
      </w:r>
      <w:r>
        <w:t>Covered in G1156</w:t>
      </w:r>
    </w:p>
  </w:comment>
  <w:comment w:id="1217" w:author="Jillian Carson-Jackson" w:date="2021-02-04T20:43:00Z" w:initials="JC">
    <w:p w14:paraId="2203A47B" w14:textId="51D14EF9" w:rsidR="00B663F7" w:rsidRDefault="00B663F7">
      <w:pPr>
        <w:pStyle w:val="CommentText"/>
      </w:pPr>
      <w:r>
        <w:rPr>
          <w:rStyle w:val="CommentReference"/>
        </w:rPr>
        <w:annotationRef/>
      </w:r>
      <w:r w:rsidR="009C4530">
        <w:t>Link to Guideline on Prior Learning and Assessment</w:t>
      </w:r>
    </w:p>
  </w:comment>
  <w:comment w:id="1227" w:author="Jillian Carson-Jackson" w:date="2020-12-17T20:38:00Z" w:initials="JC">
    <w:p w14:paraId="233DD525" w14:textId="77777777" w:rsidR="005A7821" w:rsidRDefault="005A7821">
      <w:pPr>
        <w:pStyle w:val="CommentText"/>
      </w:pPr>
      <w:r>
        <w:rPr>
          <w:rStyle w:val="CommentReference"/>
        </w:rPr>
        <w:annotationRef/>
      </w:r>
      <w:r>
        <w:t xml:space="preserve">Need to verify these against existing metrics in use.  </w:t>
      </w:r>
      <w:r w:rsidR="00817C6E">
        <w:t xml:space="preserve">Proposed approach does not provide a stepped approach to increasing complexity and challenge.  </w:t>
      </w:r>
    </w:p>
    <w:p w14:paraId="2EEF333F" w14:textId="1DE4FD91" w:rsidR="00734F4E" w:rsidRDefault="00734F4E">
      <w:pPr>
        <w:pStyle w:val="CommentText"/>
      </w:pPr>
      <w:r>
        <w:t>Hours identified in addition to the recommended hours in Table 4</w:t>
      </w:r>
      <w:r w:rsidR="006A4355">
        <w:t xml:space="preserve">.  </w:t>
      </w:r>
    </w:p>
  </w:comment>
  <w:comment w:id="1289" w:author="Jillian Carson-Jackson" w:date="2021-08-28T17:18:00Z" w:initials="JCJ">
    <w:p w14:paraId="764F1A7D" w14:textId="578C5BE3" w:rsidR="00C8192F" w:rsidRDefault="00C8192F">
      <w:pPr>
        <w:pStyle w:val="CommentText"/>
      </w:pPr>
      <w:r>
        <w:rPr>
          <w:rStyle w:val="CommentReference"/>
        </w:rPr>
        <w:annotationRef/>
      </w:r>
      <w:r>
        <w:t xml:space="preserve">Revised to Part C </w:t>
      </w:r>
    </w:p>
  </w:comment>
  <w:comment w:id="1299" w:author="Jillian Carson-Jackson" w:date="2021-08-28T17:20:00Z" w:initials="JCJ">
    <w:p w14:paraId="74B45E07" w14:textId="1F9E9AC7" w:rsidR="00373A5B" w:rsidRDefault="00373A5B">
      <w:pPr>
        <w:pStyle w:val="CommentText"/>
      </w:pPr>
      <w:r>
        <w:rPr>
          <w:rStyle w:val="CommentReference"/>
        </w:rPr>
        <w:annotationRef/>
      </w:r>
      <w:r w:rsidR="00A67DA0">
        <w:t>Covered previously</w:t>
      </w:r>
    </w:p>
  </w:comment>
  <w:comment w:id="1314" w:author="Jillian Carson-Jackson" w:date="2021-09-08T16:31:00Z" w:initials="JCJ">
    <w:p w14:paraId="0F730F71" w14:textId="347736FE" w:rsidR="00F75498" w:rsidRDefault="00F75498" w:rsidP="00F75498">
      <w:pPr>
        <w:pStyle w:val="CommentText"/>
      </w:pPr>
      <w:r>
        <w:rPr>
          <w:rStyle w:val="CommentReference"/>
        </w:rPr>
        <w:annotationRef/>
      </w:r>
      <w:r>
        <w:rPr>
          <w:rStyle w:val="CommentReference"/>
        </w:rPr>
        <w:annotationRef/>
      </w:r>
      <w:r>
        <w:t xml:space="preserve">Each module to  be revised to reflect input received, including input from AMSA/KA. </w:t>
      </w:r>
    </w:p>
    <w:p w14:paraId="4C240D5C" w14:textId="77777777" w:rsidR="00F75498" w:rsidRDefault="00F75498" w:rsidP="00F75498">
      <w:pPr>
        <w:pStyle w:val="CommentText"/>
      </w:pPr>
      <w:r>
        <w:t xml:space="preserve">With the inclusion in the ‘front end’ of requirements for instructors, proposal is to remove from the introduction of each module.  </w:t>
      </w:r>
    </w:p>
    <w:p w14:paraId="1E215BD0" w14:textId="77777777" w:rsidR="00F75498" w:rsidRPr="00CF784B" w:rsidRDefault="00F75498" w:rsidP="00F75498">
      <w:pPr>
        <w:pStyle w:val="BodyText"/>
        <w:spacing w:line="216" w:lineRule="atLeast"/>
        <w:rPr>
          <w:i/>
          <w:iCs/>
        </w:rPr>
      </w:pPr>
      <w:r w:rsidRPr="00CF784B">
        <w:rPr>
          <w:i/>
          <w:iCs/>
        </w:rPr>
        <w:t xml:space="preserve">Section 4: Training Staff Requirements: </w:t>
      </w:r>
    </w:p>
    <w:p w14:paraId="31139CC1" w14:textId="00CC08CB" w:rsidR="00F75498" w:rsidRDefault="00F75498" w:rsidP="00F75498">
      <w:pPr>
        <w:pStyle w:val="CommentText"/>
      </w:pPr>
      <w:r w:rsidRPr="00CF784B">
        <w:rPr>
          <w:i/>
          <w:iCs/>
        </w:rPr>
        <w:t>All instructors and assessors should be appropriately qualified for the types and levels of training or assessment required for the model course.</w:t>
      </w:r>
    </w:p>
  </w:comment>
  <w:comment w:id="1362" w:author="Jillian Carson-Jackson" w:date="2021-09-03T17:34:00Z" w:initials="JCJ">
    <w:p w14:paraId="7A266DAD" w14:textId="56A10D6A" w:rsidR="00500752" w:rsidRDefault="00500752">
      <w:pPr>
        <w:pStyle w:val="CommentText"/>
      </w:pPr>
      <w:r>
        <w:rPr>
          <w:rStyle w:val="CommentReference"/>
        </w:rPr>
        <w:annotationRef/>
      </w:r>
      <w:r>
        <w:t xml:space="preserve">Proposed by AMSA/KA – could be alternative to the detailed list of reference materials (which then goes out of date) </w:t>
      </w:r>
    </w:p>
  </w:comment>
  <w:comment w:id="1376" w:author="Jillian Carson-Jackson" w:date="2021-09-08T16:02:00Z" w:initials="JCJ">
    <w:p w14:paraId="78861D60" w14:textId="77777777" w:rsidR="00996F7C" w:rsidRDefault="00996F7C" w:rsidP="00996F7C">
      <w:pPr>
        <w:pStyle w:val="CommentText"/>
      </w:pPr>
      <w:r>
        <w:rPr>
          <w:rStyle w:val="CommentReference"/>
        </w:rPr>
        <w:annotationRef/>
      </w:r>
      <w:r>
        <w:t xml:space="preserve">Proposal from AMSA / KA to include references for modules. could be alternative to the detailed list of reference materials – need to ensure it is at a level that will not quickly go out of date.  </w:t>
      </w:r>
    </w:p>
    <w:p w14:paraId="4C21DEBD" w14:textId="77777777" w:rsidR="00996F7C" w:rsidRDefault="00996F7C" w:rsidP="00996F7C">
      <w:pPr>
        <w:pStyle w:val="CommentText"/>
      </w:pPr>
    </w:p>
  </w:comment>
  <w:comment w:id="1384" w:author="Jillian Carson-Jackson" w:date="2021-09-03T17:34:00Z" w:initials="JCJ">
    <w:p w14:paraId="52B7BCF1" w14:textId="5058D735" w:rsidR="00500752" w:rsidRDefault="00500752">
      <w:pPr>
        <w:pStyle w:val="CommentText"/>
      </w:pPr>
      <w:r>
        <w:rPr>
          <w:rStyle w:val="CommentReference"/>
        </w:rPr>
        <w:annotationRef/>
      </w:r>
      <w:r>
        <w:t xml:space="preserve">Proposal from AMSA / KA to include pre-reading for modules. </w:t>
      </w:r>
    </w:p>
  </w:comment>
  <w:comment w:id="1392" w:author="Jillian Carson-Jackson" w:date="2021-02-04T22:02:00Z" w:initials="JC">
    <w:p w14:paraId="087DF430" w14:textId="5E784FB0" w:rsidR="003E4EA6" w:rsidRDefault="003E4EA6">
      <w:pPr>
        <w:pStyle w:val="CommentText"/>
      </w:pPr>
      <w:r>
        <w:rPr>
          <w:rStyle w:val="CommentReference"/>
        </w:rPr>
        <w:annotationRef/>
      </w:r>
      <w:r>
        <w:t>Update to reflect high level headings in detailed teaching syllabus</w:t>
      </w:r>
    </w:p>
  </w:comment>
  <w:comment w:id="1396" w:author="Jillian Carson-Jackson" w:date="2020-12-27T15:10:00Z" w:initials="JC">
    <w:p w14:paraId="5677AC2E" w14:textId="77777777" w:rsidR="000A6C8C" w:rsidRDefault="000A6C8C" w:rsidP="000A6C8C">
      <w:pPr>
        <w:pStyle w:val="CommentText"/>
      </w:pPr>
      <w:r>
        <w:rPr>
          <w:rStyle w:val="CommentReference"/>
        </w:rPr>
        <w:annotationRef/>
      </w:r>
      <w:r>
        <w:t>Copied from Module 5</w:t>
      </w:r>
    </w:p>
  </w:comment>
  <w:comment w:id="1406" w:author="Jillian Carson-Jackson" w:date="2021-01-30T17:27:00Z" w:initials="JC">
    <w:p w14:paraId="1F521AEF" w14:textId="119B29AD" w:rsidR="006062AD" w:rsidRDefault="006062AD">
      <w:pPr>
        <w:pStyle w:val="CommentText"/>
      </w:pPr>
      <w:r>
        <w:rPr>
          <w:rStyle w:val="CommentReference"/>
        </w:rPr>
        <w:annotationRef/>
      </w:r>
      <w:r>
        <w:t>Revis</w:t>
      </w:r>
      <w:r w:rsidR="00C83234">
        <w:t xml:space="preserve">ion proposed: </w:t>
      </w:r>
      <w:r w:rsidR="003251B2">
        <w:t>Barriers to Communication</w:t>
      </w:r>
    </w:p>
  </w:comment>
  <w:comment w:id="1419" w:author="Jillian Carson-Jackson" w:date="2021-01-30T17:35:00Z" w:initials="JC">
    <w:p w14:paraId="18C952F0" w14:textId="1BD32647" w:rsidR="001B4330" w:rsidRDefault="001B4330">
      <w:pPr>
        <w:pStyle w:val="CommentText"/>
      </w:pPr>
      <w:r>
        <w:rPr>
          <w:rStyle w:val="CommentReference"/>
        </w:rPr>
        <w:annotationRef/>
      </w:r>
      <w:r>
        <w:t xml:space="preserve">Suggest delete – IALA Guideline </w:t>
      </w:r>
      <w:r w:rsidR="00BA176A">
        <w:t xml:space="preserve">as reference provides details required.  </w:t>
      </w:r>
    </w:p>
  </w:comment>
  <w:comment w:id="1420" w:author="Jillian Carson-Jackson" w:date="2021-09-03T17:30:00Z" w:initials="JCJ">
    <w:p w14:paraId="5BE14221" w14:textId="01319EDA" w:rsidR="003530E3" w:rsidRDefault="003530E3">
      <w:pPr>
        <w:pStyle w:val="CommentText"/>
      </w:pPr>
      <w:r>
        <w:rPr>
          <w:rStyle w:val="CommentReference"/>
        </w:rPr>
        <w:annotationRef/>
      </w:r>
      <w:r>
        <w:t>To confirm</w:t>
      </w:r>
    </w:p>
  </w:comment>
  <w:comment w:id="1434" w:author="Jillian Carson-Jackson" w:date="2020-12-27T15:21:00Z" w:initials="JC">
    <w:p w14:paraId="39A15026" w14:textId="4D1DB38E" w:rsidR="00D8171E" w:rsidRDefault="00D8171E">
      <w:pPr>
        <w:pStyle w:val="CommentText"/>
      </w:pPr>
      <w:r>
        <w:rPr>
          <w:rStyle w:val="CommentReference"/>
        </w:rPr>
        <w:annotationRef/>
      </w:r>
      <w:r>
        <w:t>Level 4?</w:t>
      </w:r>
    </w:p>
  </w:comment>
  <w:comment w:id="1438" w:author="Jillian Carson-Jackson" w:date="2021-01-30T17:50:00Z" w:initials="JC">
    <w:p w14:paraId="2C863F7A" w14:textId="4212CE4A" w:rsidR="00D168CC" w:rsidRDefault="00D168CC">
      <w:pPr>
        <w:pStyle w:val="CommentText"/>
      </w:pPr>
      <w:r>
        <w:rPr>
          <w:rStyle w:val="CommentReference"/>
        </w:rPr>
        <w:annotationRef/>
      </w:r>
      <w:r>
        <w:t>From module 5</w:t>
      </w:r>
    </w:p>
  </w:comment>
  <w:comment w:id="1447" w:author="Jillian Carson-Jackson" w:date="2021-09-03T17:31:00Z" w:initials="JCJ">
    <w:p w14:paraId="5292B8DD" w14:textId="678A7270" w:rsidR="003530E3" w:rsidRDefault="003530E3">
      <w:pPr>
        <w:pStyle w:val="CommentText"/>
      </w:pPr>
      <w:r>
        <w:rPr>
          <w:rStyle w:val="CommentReference"/>
        </w:rPr>
        <w:annotationRef/>
      </w:r>
      <w:r>
        <w:t>To confirm</w:t>
      </w:r>
    </w:p>
  </w:comment>
  <w:comment w:id="1453" w:author="Jillian Carson-Jackson" w:date="2020-12-27T15:26:00Z" w:initials="JC">
    <w:p w14:paraId="0410D39C" w14:textId="77777777" w:rsidR="001F4379" w:rsidRDefault="001F4379" w:rsidP="001F4379">
      <w:pPr>
        <w:pStyle w:val="CommentText"/>
      </w:pPr>
      <w:r>
        <w:rPr>
          <w:rStyle w:val="CommentReference"/>
        </w:rPr>
        <w:annotationRef/>
      </w:r>
      <w:r>
        <w:t>Copied from module 5</w:t>
      </w:r>
    </w:p>
  </w:comment>
  <w:comment w:id="1461" w:author="Jillian Carson-Jackson" w:date="2021-01-30T17:05:00Z" w:initials="JC">
    <w:p w14:paraId="6BF20BA1" w14:textId="5E346880" w:rsidR="0097455F" w:rsidRDefault="0097455F">
      <w:pPr>
        <w:pStyle w:val="CommentText"/>
      </w:pPr>
      <w:r>
        <w:rPr>
          <w:rStyle w:val="CommentReference"/>
        </w:rPr>
        <w:annotationRef/>
      </w:r>
      <w:r w:rsidR="004C7289">
        <w:t>Delete</w:t>
      </w:r>
      <w:r w:rsidR="0024549A">
        <w:t xml:space="preserve"> – cover in V-103/3?</w:t>
      </w:r>
    </w:p>
  </w:comment>
  <w:comment w:id="1485" w:author="Jillian Carson-Jackson" w:date="2020-12-27T15:33:00Z" w:initials="JC">
    <w:p w14:paraId="3760BC97" w14:textId="67B8C5F4" w:rsidR="00D1754F" w:rsidRDefault="00D1754F">
      <w:pPr>
        <w:pStyle w:val="CommentText"/>
      </w:pPr>
      <w:r>
        <w:rPr>
          <w:rStyle w:val="CommentReference"/>
        </w:rPr>
        <w:annotationRef/>
      </w:r>
      <w:r>
        <w:t>Adapted from original module 6</w:t>
      </w:r>
    </w:p>
  </w:comment>
  <w:comment w:id="1491" w:author="Jillian Carson-Jackson" w:date="2021-01-30T18:25:00Z" w:initials="JC">
    <w:p w14:paraId="2C1E0FF9" w14:textId="143C7094" w:rsidR="009102A3" w:rsidRDefault="009102A3">
      <w:pPr>
        <w:pStyle w:val="CommentText"/>
      </w:pPr>
      <w:r>
        <w:rPr>
          <w:rStyle w:val="CommentReference"/>
        </w:rPr>
        <w:annotationRef/>
      </w:r>
      <w:r>
        <w:t>Move to new module 5 - equipment</w:t>
      </w:r>
    </w:p>
  </w:comment>
  <w:comment w:id="1508" w:author="Jillian Carson-Jackson" w:date="2020-12-27T15:34:00Z" w:initials="JC">
    <w:p w14:paraId="011FB9D0" w14:textId="0C1BCF0C" w:rsidR="00C77FA0" w:rsidRDefault="00C77FA0">
      <w:pPr>
        <w:pStyle w:val="CommentText"/>
      </w:pPr>
      <w:r>
        <w:rPr>
          <w:rStyle w:val="CommentReference"/>
        </w:rPr>
        <w:annotationRef/>
      </w:r>
      <w:r>
        <w:t>Estimated based on the original for the module, plus all of</w:t>
      </w:r>
      <w:r w:rsidR="007D6311">
        <w:t xml:space="preserve"> original</w:t>
      </w:r>
      <w:r>
        <w:t xml:space="preserve"> module </w:t>
      </w:r>
      <w:r w:rsidR="007D6311">
        <w:t xml:space="preserve">5 and </w:t>
      </w:r>
      <w:r w:rsidR="00955585">
        <w:t>75% of original module 6</w:t>
      </w:r>
    </w:p>
  </w:comment>
  <w:comment w:id="1533" w:author="Jillian Carson-Jackson" w:date="2021-09-08T16:39:00Z" w:initials="JCJ">
    <w:p w14:paraId="5D3E3D56" w14:textId="77777777" w:rsidR="00B867BF" w:rsidRDefault="00B867BF">
      <w:pPr>
        <w:pStyle w:val="CommentText"/>
      </w:pPr>
      <w:r>
        <w:rPr>
          <w:rStyle w:val="CommentReference"/>
        </w:rPr>
        <w:annotationRef/>
      </w:r>
      <w:r>
        <w:t xml:space="preserve">Proposed revised table format based on input from AMSA/KA </w:t>
      </w:r>
    </w:p>
    <w:p w14:paraId="1C9F053B" w14:textId="2FDD6719" w:rsidR="00807D43" w:rsidRDefault="00807D43">
      <w:pPr>
        <w:pStyle w:val="CommentText"/>
      </w:pPr>
      <w:r>
        <w:t xml:space="preserve">For discussion 8 Sept 2021. If agreed, all modules to be put into the revised format. </w:t>
      </w:r>
    </w:p>
  </w:comment>
  <w:comment w:id="1685" w:author="Jillian Carson-Jackson" w:date="2021-09-03T17:54:00Z" w:initials="JCJ">
    <w:p w14:paraId="4B315A74" w14:textId="77777777" w:rsidR="00A029F0" w:rsidRDefault="00A029F0" w:rsidP="00A029F0">
      <w:pPr>
        <w:pStyle w:val="CommentText"/>
      </w:pPr>
      <w:r>
        <w:rPr>
          <w:rStyle w:val="CommentReference"/>
        </w:rPr>
        <w:annotationRef/>
      </w:r>
      <w:r>
        <w:t xml:space="preserve">This is quite specific – it is required? </w:t>
      </w:r>
    </w:p>
  </w:comment>
  <w:comment w:id="1847" w:author="Jillian Carson-Jackson" w:date="2021-09-03T18:19:00Z" w:initials="JCJ">
    <w:p w14:paraId="3F67EBBB" w14:textId="77777777" w:rsidR="00A029F0" w:rsidRDefault="00A029F0" w:rsidP="00A029F0">
      <w:pPr>
        <w:pStyle w:val="CommentText"/>
      </w:pPr>
      <w:r>
        <w:rPr>
          <w:rStyle w:val="CommentReference"/>
        </w:rPr>
        <w:annotationRef/>
      </w:r>
      <w:r>
        <w:t xml:space="preserve">Confirm wording </w:t>
      </w:r>
    </w:p>
  </w:comment>
  <w:comment w:id="2037" w:author="Jillian Carson-Jackson" w:date="2020-12-27T15:10:00Z" w:initials="JC">
    <w:p w14:paraId="29457DDF" w14:textId="77777777" w:rsidR="00B34EBD" w:rsidRDefault="00B34EBD" w:rsidP="00B34EBD">
      <w:pPr>
        <w:pStyle w:val="CommentText"/>
      </w:pPr>
      <w:r>
        <w:rPr>
          <w:rStyle w:val="CommentReference"/>
        </w:rPr>
        <w:annotationRef/>
      </w:r>
      <w:r>
        <w:t>Copied from Module 5</w:t>
      </w:r>
    </w:p>
  </w:comment>
  <w:comment w:id="2046" w:author="Jillian Carson-Jackson" w:date="2021-01-30T17:27:00Z" w:initials="JC">
    <w:p w14:paraId="69FA9353" w14:textId="77777777" w:rsidR="00B34EBD" w:rsidRDefault="00B34EBD" w:rsidP="00B34EBD">
      <w:pPr>
        <w:pStyle w:val="CommentText"/>
      </w:pPr>
      <w:r>
        <w:rPr>
          <w:rStyle w:val="CommentReference"/>
        </w:rPr>
        <w:annotationRef/>
      </w:r>
      <w:r>
        <w:t>Revision proposed: Barriers to Communication</w:t>
      </w:r>
    </w:p>
  </w:comment>
  <w:comment w:id="2133" w:author="Jillian Carson-Jackson" w:date="2021-02-04T21:50:00Z" w:initials="JC">
    <w:p w14:paraId="16E599DE" w14:textId="262CAC01" w:rsidR="00581E22" w:rsidRDefault="00581E22">
      <w:pPr>
        <w:pStyle w:val="CommentText"/>
      </w:pPr>
      <w:r>
        <w:rPr>
          <w:rStyle w:val="CommentReference"/>
        </w:rPr>
        <w:annotationRef/>
      </w:r>
      <w:r>
        <w:t>Confirm consistent with IALA Guideline</w:t>
      </w:r>
    </w:p>
  </w:comment>
  <w:comment w:id="2150" w:author="Jillian Carson-Jackson" w:date="2021-02-04T21:03:00Z" w:initials="JC">
    <w:p w14:paraId="42275165" w14:textId="10D30AD3" w:rsidR="00D91B7A" w:rsidRDefault="00D91B7A">
      <w:pPr>
        <w:pStyle w:val="CommentText"/>
      </w:pPr>
      <w:r>
        <w:rPr>
          <w:rStyle w:val="CommentReference"/>
        </w:rPr>
        <w:annotationRef/>
      </w:r>
      <w:r>
        <w:t xml:space="preserve">Reflect IALA Guideline and SMCP </w:t>
      </w:r>
    </w:p>
  </w:comment>
  <w:comment w:id="2152" w:author="Jillian Carson-Jackson" w:date="2021-02-04T21:07:00Z" w:initials="JC">
    <w:p w14:paraId="3BED9C96" w14:textId="77777777" w:rsidR="00037E2B" w:rsidRDefault="00037E2B" w:rsidP="00037E2B">
      <w:pPr>
        <w:pStyle w:val="CommentText"/>
      </w:pPr>
      <w:r>
        <w:rPr>
          <w:rStyle w:val="CommentReference"/>
        </w:rPr>
        <w:annotationRef/>
      </w:r>
      <w:r>
        <w:t>IALA Guideline</w:t>
      </w:r>
    </w:p>
  </w:comment>
  <w:comment w:id="2289" w:author="Jillian Carson-Jackson" w:date="2021-01-30T17:59:00Z" w:initials="JC">
    <w:p w14:paraId="503CF423" w14:textId="77777777" w:rsidR="00A74B49" w:rsidRDefault="00A74B49" w:rsidP="00A74B49">
      <w:pPr>
        <w:pStyle w:val="CommentText"/>
      </w:pPr>
      <w:r>
        <w:rPr>
          <w:rStyle w:val="CommentReference"/>
        </w:rPr>
        <w:annotationRef/>
      </w:r>
      <w:r>
        <w:rPr>
          <w:rStyle w:val="CommentReference"/>
        </w:rPr>
        <w:annotationRef/>
      </w:r>
      <w:r>
        <w:t>Move to Module 7 – Emergency Situations</w:t>
      </w:r>
    </w:p>
    <w:p w14:paraId="4979C688" w14:textId="4D6ED43B" w:rsidR="00A74B49" w:rsidRDefault="00A74B49">
      <w:pPr>
        <w:pStyle w:val="CommentText"/>
      </w:pPr>
    </w:p>
  </w:comment>
  <w:comment w:id="2324" w:author="Jillian Carson-Jackson" w:date="2020-12-27T15:43:00Z" w:initials="JC">
    <w:p w14:paraId="577A1F17" w14:textId="2EDEBA28" w:rsidR="00B867BF" w:rsidRDefault="00AC0A93">
      <w:pPr>
        <w:pStyle w:val="CommentText"/>
      </w:pPr>
      <w:r>
        <w:rPr>
          <w:rStyle w:val="CommentReference"/>
        </w:rPr>
        <w:annotationRef/>
      </w:r>
    </w:p>
    <w:p w14:paraId="48C1501A" w14:textId="6F86B340" w:rsidR="00AC0A93" w:rsidRDefault="00AC0A93">
      <w:pPr>
        <w:pStyle w:val="CommentText"/>
      </w:pPr>
      <w:r>
        <w:t>New Module</w:t>
      </w:r>
      <w:r w:rsidR="0075218C">
        <w:t xml:space="preserve"> – revised based on the </w:t>
      </w:r>
      <w:r w:rsidR="00AC0FDF">
        <w:t>relevant sections from the original module 2 – Traffic Management</w:t>
      </w:r>
    </w:p>
  </w:comment>
  <w:comment w:id="2325" w:author="Jillian Carson-Jackson" w:date="2021-09-08T16:38:00Z" w:initials="JCJ">
    <w:p w14:paraId="10F5AB12" w14:textId="77777777" w:rsidR="00B867BF" w:rsidRDefault="00B867BF" w:rsidP="00B867BF">
      <w:pPr>
        <w:pStyle w:val="CommentText"/>
      </w:pPr>
      <w:r>
        <w:rPr>
          <w:rStyle w:val="CommentReference"/>
        </w:rPr>
        <w:annotationRef/>
      </w:r>
      <w:r w:rsidRPr="00B867BF">
        <w:rPr>
          <w:highlight w:val="green"/>
        </w:rPr>
        <w:t>NOTE – if proposed revised module framework and competence table format agreed, all modules to be updated to reflect the new format.</w:t>
      </w:r>
      <w:r>
        <w:t xml:space="preserve"> </w:t>
      </w:r>
    </w:p>
    <w:p w14:paraId="3BB08278" w14:textId="77777777" w:rsidR="00B867BF" w:rsidRDefault="00B867BF" w:rsidP="00B867BF">
      <w:pPr>
        <w:pStyle w:val="CommentText"/>
      </w:pPr>
    </w:p>
    <w:p w14:paraId="0B86A4CC" w14:textId="7D8A0085" w:rsidR="00B867BF" w:rsidRDefault="00B867BF">
      <w:pPr>
        <w:pStyle w:val="CommentText"/>
      </w:pPr>
    </w:p>
  </w:comment>
  <w:comment w:id="2329" w:author="Jillian Carson-Jackson" w:date="2021-03-25T17:23:00Z" w:initials="JC">
    <w:p w14:paraId="10B60FAE" w14:textId="39A821EF" w:rsidR="0015419C" w:rsidRDefault="0015419C">
      <w:pPr>
        <w:pStyle w:val="CommentText"/>
      </w:pPr>
      <w:r>
        <w:rPr>
          <w:rStyle w:val="CommentReference"/>
        </w:rPr>
        <w:annotationRef/>
      </w:r>
      <w:r w:rsidR="00BF25E3">
        <w:t>Spain</w:t>
      </w:r>
      <w:r w:rsidR="00DC0D1B">
        <w:t xml:space="preserve"> and Italy</w:t>
      </w:r>
      <w:r w:rsidR="00BF25E3">
        <w:t xml:space="preserve"> input: </w:t>
      </w:r>
      <w:r w:rsidR="00AD2C95">
        <w:t>Question: Is it necessary these two phrases for this module that t is mainly theoretical?</w:t>
      </w:r>
      <w:r w:rsidR="00DC0D1B">
        <w:t xml:space="preserve">  </w:t>
      </w:r>
    </w:p>
  </w:comment>
  <w:comment w:id="2330" w:author="Jillian Carson-Jackson" w:date="2021-03-25T20:42:00Z" w:initials="JC">
    <w:p w14:paraId="0E77478F" w14:textId="4EA71807" w:rsidR="00CA526E" w:rsidRDefault="00CA526E">
      <w:pPr>
        <w:pStyle w:val="CommentText"/>
      </w:pPr>
      <w:r>
        <w:rPr>
          <w:rStyle w:val="CommentReference"/>
        </w:rPr>
        <w:annotationRef/>
      </w:r>
      <w:r>
        <w:t>agreed</w:t>
      </w:r>
    </w:p>
  </w:comment>
  <w:comment w:id="2374" w:author="MURVANA Raffaele Danilo (T.V.)" w:date="2021-03-16T12:40:00Z" w:initials="MRD">
    <w:p w14:paraId="5ABF3B02" w14:textId="77777777" w:rsidR="00132C31" w:rsidRDefault="00132C31" w:rsidP="00132C31">
      <w:pPr>
        <w:pStyle w:val="CommentText"/>
      </w:pPr>
      <w:r>
        <w:rPr>
          <w:rStyle w:val="CommentReference"/>
        </w:rPr>
        <w:annotationRef/>
      </w:r>
      <w:r>
        <w:rPr>
          <w:rStyle w:val="jlqj4b"/>
          <w:lang w:val="en"/>
        </w:rPr>
        <w:t>I believe it falls strongly within the scope of the module</w:t>
      </w:r>
    </w:p>
  </w:comment>
  <w:comment w:id="2375" w:author="Jillian Carson-Jackson" w:date="2021-03-25T20:59:00Z" w:initials="JC">
    <w:p w14:paraId="483B23ED" w14:textId="0B81A3BF" w:rsidR="009F798B" w:rsidRDefault="009F798B">
      <w:pPr>
        <w:pStyle w:val="CommentText"/>
      </w:pPr>
      <w:r>
        <w:rPr>
          <w:rStyle w:val="CommentReference"/>
        </w:rPr>
        <w:annotationRef/>
      </w:r>
      <w:r>
        <w:t>Agreed, added to scope and aims</w:t>
      </w:r>
    </w:p>
  </w:comment>
  <w:comment w:id="2368" w:author="Jillian Carson-Jackson" w:date="2021-03-25T20:59:00Z" w:initials="JC">
    <w:p w14:paraId="73A6C5AA" w14:textId="406A2650" w:rsidR="009F798B" w:rsidRDefault="009F798B">
      <w:pPr>
        <w:pStyle w:val="CommentText"/>
      </w:pPr>
      <w:r>
        <w:rPr>
          <w:rStyle w:val="CommentReference"/>
        </w:rPr>
        <w:annotationRef/>
      </w:r>
      <w:r>
        <w:t xml:space="preserve">Could move to a higher level. </w:t>
      </w:r>
    </w:p>
  </w:comment>
  <w:comment w:id="2385" w:author="Jillian Carson-Jackson" w:date="2021-01-30T20:44:00Z" w:initials="JC">
    <w:p w14:paraId="48C27CE2" w14:textId="25DA3DAF" w:rsidR="0062391F" w:rsidRDefault="0062391F">
      <w:pPr>
        <w:pStyle w:val="CommentText"/>
      </w:pPr>
      <w:r>
        <w:rPr>
          <w:rStyle w:val="CommentReference"/>
        </w:rPr>
        <w:annotationRef/>
      </w:r>
      <w:r>
        <w:t xml:space="preserve">Propose leaving as National Regulations.  Local bye laws </w:t>
      </w:r>
      <w:r w:rsidR="00456927">
        <w:t xml:space="preserve">can be introduced (that they exist) but the details of these will be provided during the V-103/3 course. </w:t>
      </w:r>
    </w:p>
  </w:comment>
  <w:comment w:id="2386" w:author="Jillian Carson-Jackson" w:date="2021-03-25T18:01:00Z" w:initials="JC">
    <w:p w14:paraId="483B8F84" w14:textId="02BBA93D" w:rsidR="00CC21E1" w:rsidRDefault="00CC21E1">
      <w:pPr>
        <w:pStyle w:val="CommentText"/>
      </w:pPr>
      <w:r>
        <w:rPr>
          <w:rStyle w:val="CommentReference"/>
        </w:rPr>
        <w:annotationRef/>
      </w:r>
      <w:r>
        <w:t>Italy: Agree</w:t>
      </w:r>
    </w:p>
  </w:comment>
  <w:comment w:id="2387" w:author="Jillian Carson-Jackson" w:date="2021-03-25T21:03:00Z" w:initials="JC">
    <w:p w14:paraId="36710F3C" w14:textId="773097D8" w:rsidR="00AA3FE1" w:rsidRDefault="00AA3FE1">
      <w:pPr>
        <w:pStyle w:val="CommentText"/>
      </w:pPr>
      <w:r>
        <w:rPr>
          <w:rStyle w:val="CommentReference"/>
        </w:rPr>
        <w:annotationRef/>
      </w:r>
      <w:r>
        <w:t>Discussion highlighted the fact that we need to ensure the fact local bye laws exist during V-103/1; the actual local bye-laws would be included in V-103/3</w:t>
      </w:r>
    </w:p>
  </w:comment>
  <w:comment w:id="2389" w:author="MURVANA Raffaele Danilo (T.V.)" w:date="2021-03-16T12:40:00Z" w:initials="MRD">
    <w:p w14:paraId="4E090E20" w14:textId="2401801B" w:rsidR="00C407E7" w:rsidRDefault="00C407E7" w:rsidP="00C407E7">
      <w:pPr>
        <w:pStyle w:val="CommentText"/>
      </w:pPr>
      <w:r>
        <w:rPr>
          <w:rStyle w:val="CommentReference"/>
        </w:rPr>
        <w:annotationRef/>
      </w:r>
      <w:r>
        <w:t>As reported in the detailed</w:t>
      </w:r>
      <w:r w:rsidR="008736F9">
        <w:t xml:space="preserve"> section </w:t>
      </w:r>
    </w:p>
  </w:comment>
  <w:comment w:id="2390" w:author="Jillian Carson-Jackson" w:date="2021-03-25T21:07:00Z" w:initials="JC">
    <w:p w14:paraId="03F41E7E" w14:textId="77777777" w:rsidR="00396090" w:rsidRDefault="00396090">
      <w:pPr>
        <w:pStyle w:val="CommentText"/>
      </w:pPr>
      <w:r>
        <w:rPr>
          <w:rStyle w:val="CommentReference"/>
        </w:rPr>
        <w:annotationRef/>
      </w:r>
      <w:r>
        <w:t xml:space="preserve">Note </w:t>
      </w:r>
      <w:r w:rsidR="008B1D10">
        <w:t xml:space="preserve">from Argentine – important element. </w:t>
      </w:r>
    </w:p>
    <w:p w14:paraId="22CC177B" w14:textId="711508AB" w:rsidR="007E724C" w:rsidRDefault="007E724C">
      <w:pPr>
        <w:pStyle w:val="CommentText"/>
      </w:pPr>
      <w:r>
        <w:t xml:space="preserve">Comment from Australia – more suited to V-103/3? </w:t>
      </w:r>
    </w:p>
  </w:comment>
  <w:comment w:id="2395" w:author="MURVANA Raffaele Danilo (T.V.)" w:date="2021-03-16T12:40:00Z" w:initials="MRD">
    <w:p w14:paraId="1370B6A9" w14:textId="77777777" w:rsidR="00306A8C" w:rsidRDefault="00306A8C" w:rsidP="00306A8C">
      <w:pPr>
        <w:pStyle w:val="CommentText"/>
      </w:pPr>
      <w:r>
        <w:rPr>
          <w:rStyle w:val="CommentReference"/>
        </w:rPr>
        <w:annotationRef/>
      </w:r>
      <w:r>
        <w:t>Propose indicate VTS in general</w:t>
      </w:r>
    </w:p>
  </w:comment>
  <w:comment w:id="2398" w:author="Jillian Carson-Jackson" w:date="2021-01-30T21:06:00Z" w:initials="JC">
    <w:p w14:paraId="5799331E" w14:textId="49C5E404" w:rsidR="00685596" w:rsidRDefault="00685596">
      <w:pPr>
        <w:pStyle w:val="CommentText"/>
      </w:pPr>
      <w:r>
        <w:rPr>
          <w:rStyle w:val="CommentReference"/>
        </w:rPr>
        <w:annotationRef/>
      </w:r>
      <w:r>
        <w:t>Question: do we need this?</w:t>
      </w:r>
    </w:p>
  </w:comment>
  <w:comment w:id="2399" w:author="Jillian Carson-Jackson" w:date="2021-03-25T18:02:00Z" w:initials="JC">
    <w:p w14:paraId="797697E8" w14:textId="76494705" w:rsidR="00DC12B0" w:rsidRDefault="00DC12B0">
      <w:pPr>
        <w:pStyle w:val="CommentText"/>
      </w:pPr>
      <w:r>
        <w:rPr>
          <w:rStyle w:val="CommentReference"/>
        </w:rPr>
        <w:annotationRef/>
      </w:r>
      <w:r>
        <w:t>Italy input: agree</w:t>
      </w:r>
    </w:p>
  </w:comment>
  <w:comment w:id="2401" w:author="Jillian Carson-Jackson" w:date="2021-03-25T17:24:00Z" w:initials="JC">
    <w:p w14:paraId="7902B033" w14:textId="1A30CA1A" w:rsidR="00372164" w:rsidRDefault="00372164" w:rsidP="00372164">
      <w:pPr>
        <w:pStyle w:val="CommentText"/>
      </w:pPr>
      <w:r>
        <w:rPr>
          <w:rStyle w:val="CommentReference"/>
        </w:rPr>
        <w:annotationRef/>
      </w:r>
      <w:r w:rsidR="00BF25E3">
        <w:t xml:space="preserve">Spain input: </w:t>
      </w:r>
      <w:r>
        <w:t>We propose level 2 because according Table 1, level 2 “</w:t>
      </w:r>
      <w:r w:rsidRPr="00C50983">
        <w:t>applies laws and theories to practical situations</w:t>
      </w:r>
      <w:r>
        <w:t>”.</w:t>
      </w:r>
    </w:p>
    <w:p w14:paraId="33FC4204" w14:textId="772E8EA8" w:rsidR="00372164" w:rsidRDefault="00372164">
      <w:pPr>
        <w:pStyle w:val="CommentText"/>
      </w:pPr>
    </w:p>
  </w:comment>
  <w:comment w:id="2402" w:author="Jillian Carson-Jackson" w:date="2021-03-25T21:05:00Z" w:initials="JC">
    <w:p w14:paraId="7D842E8B" w14:textId="3522ABAD" w:rsidR="00F56C26" w:rsidRDefault="00F56C26">
      <w:pPr>
        <w:pStyle w:val="CommentText"/>
      </w:pPr>
      <w:r>
        <w:rPr>
          <w:rStyle w:val="CommentReference"/>
        </w:rPr>
        <w:annotationRef/>
      </w:r>
      <w:r w:rsidR="00DB73C8">
        <w:t>Agreed (note that local bye laws will be introduced only)</w:t>
      </w:r>
    </w:p>
  </w:comment>
  <w:comment w:id="2409" w:author="Jillian Carson-Jackson" w:date="2021-03-25T17:25:00Z" w:initials="JC">
    <w:p w14:paraId="4F05D10B" w14:textId="5333F816" w:rsidR="00BF25E3" w:rsidRDefault="00BF25E3">
      <w:pPr>
        <w:pStyle w:val="CommentText"/>
      </w:pPr>
      <w:r>
        <w:rPr>
          <w:rStyle w:val="CommentReference"/>
        </w:rPr>
        <w:annotationRef/>
      </w:r>
      <w:r>
        <w:t>Spain input: We propose level 2 because according Table 1, level 2 “</w:t>
      </w:r>
      <w:r w:rsidRPr="00C50983">
        <w:t>applies laws and theories to practical situations</w:t>
      </w:r>
      <w:r>
        <w:t>”.</w:t>
      </w:r>
    </w:p>
  </w:comment>
  <w:comment w:id="2414" w:author="Jillian Carson-Jackson" w:date="2021-03-25T18:02:00Z" w:initials="JC">
    <w:p w14:paraId="0D43F328" w14:textId="1F57EA71" w:rsidR="00306A8C" w:rsidRDefault="00306A8C">
      <w:pPr>
        <w:pStyle w:val="CommentText"/>
      </w:pPr>
      <w:r>
        <w:rPr>
          <w:rStyle w:val="CommentReference"/>
        </w:rPr>
        <w:annotationRef/>
      </w:r>
      <w:r>
        <w:t>Italy input</w:t>
      </w:r>
    </w:p>
  </w:comment>
  <w:comment w:id="2415" w:author="Jillian Carson-Jackson" w:date="2021-03-25T21:10:00Z" w:initials="JC">
    <w:p w14:paraId="37FD3269" w14:textId="7DDD74B8" w:rsidR="00976AEE" w:rsidRDefault="00976AEE">
      <w:pPr>
        <w:pStyle w:val="CommentText"/>
      </w:pPr>
      <w:r>
        <w:rPr>
          <w:rStyle w:val="CommentReference"/>
        </w:rPr>
        <w:annotationRef/>
      </w:r>
      <w:r>
        <w:t xml:space="preserve">Agree level 3 </w:t>
      </w:r>
    </w:p>
  </w:comment>
  <w:comment w:id="2417" w:author="Jillian Carson-Jackson" w:date="2021-03-25T18:03:00Z" w:initials="JC">
    <w:p w14:paraId="3854838F" w14:textId="5E9B1473" w:rsidR="00DC12B0" w:rsidRDefault="00DC12B0">
      <w:pPr>
        <w:pStyle w:val="CommentText"/>
      </w:pPr>
      <w:r>
        <w:rPr>
          <w:rStyle w:val="CommentReference"/>
        </w:rPr>
        <w:annotationRef/>
      </w:r>
      <w:r>
        <w:t>From Italy: I think only PILOT is more correct</w:t>
      </w:r>
    </w:p>
  </w:comment>
  <w:comment w:id="2418" w:author="Jillian Carson-Jackson" w:date="2021-03-25T21:12:00Z" w:initials="JC">
    <w:p w14:paraId="5A9D6439" w14:textId="22E39601" w:rsidR="006D50F0" w:rsidRDefault="006D50F0">
      <w:pPr>
        <w:pStyle w:val="CommentText"/>
      </w:pPr>
      <w:r>
        <w:rPr>
          <w:rStyle w:val="CommentReference"/>
        </w:rPr>
        <w:annotationRef/>
      </w:r>
      <w:r>
        <w:t>JCJ to confirm terminology – Pilot or marine pilot?</w:t>
      </w:r>
    </w:p>
  </w:comment>
  <w:comment w:id="2421" w:author="Jillian Carson-Jackson" w:date="2020-12-27T15:50:00Z" w:initials="JC">
    <w:p w14:paraId="0C59AB21" w14:textId="5519A0D3" w:rsidR="00F4462B" w:rsidRDefault="00F4462B">
      <w:pPr>
        <w:pStyle w:val="CommentText"/>
      </w:pPr>
      <w:r>
        <w:rPr>
          <w:rStyle w:val="CommentReference"/>
        </w:rPr>
        <w:annotationRef/>
      </w:r>
      <w:r>
        <w:t>Copied from original Module 5</w:t>
      </w:r>
    </w:p>
  </w:comment>
  <w:comment w:id="2434" w:author="Jillian Carson-Jackson" w:date="2021-03-25T21:19:00Z" w:initials="JC">
    <w:p w14:paraId="53D87EA4" w14:textId="5BE7B8C2" w:rsidR="009672E7" w:rsidRDefault="009672E7">
      <w:pPr>
        <w:pStyle w:val="CommentText"/>
      </w:pPr>
      <w:r>
        <w:rPr>
          <w:rStyle w:val="CommentReference"/>
        </w:rPr>
        <w:annotationRef/>
      </w:r>
      <w:r>
        <w:t xml:space="preserve">Note – at V-103/1 level – very general, introduction level.  </w:t>
      </w:r>
    </w:p>
  </w:comment>
  <w:comment w:id="2442" w:author="Jillian Carson-Jackson" w:date="2020-12-27T15:54:00Z" w:initials="JC">
    <w:p w14:paraId="6BC8C9CA" w14:textId="0648D624" w:rsidR="00857B0D" w:rsidRDefault="00857B0D">
      <w:pPr>
        <w:pStyle w:val="CommentText"/>
      </w:pPr>
      <w:r>
        <w:rPr>
          <w:rStyle w:val="CommentReference"/>
        </w:rPr>
        <w:annotationRef/>
      </w:r>
      <w:r>
        <w:t>Estimate – taken from hours identified in original Table 4 for original Module 2</w:t>
      </w:r>
      <w:r w:rsidR="0059504D">
        <w:t xml:space="preserve">. </w:t>
      </w:r>
    </w:p>
  </w:comment>
  <w:comment w:id="2448" w:author="Jillian Carson-Jackson" w:date="2021-03-25T18:11:00Z" w:initials="JC">
    <w:p w14:paraId="449CB1E0" w14:textId="77777777" w:rsidR="00932C9D" w:rsidRDefault="00932C9D" w:rsidP="00932C9D">
      <w:pPr>
        <w:pStyle w:val="CommentText"/>
      </w:pPr>
      <w:r>
        <w:rPr>
          <w:rStyle w:val="CommentReference"/>
        </w:rPr>
        <w:annotationRef/>
      </w:r>
      <w:r>
        <w:t xml:space="preserve">Australia Input: Question – Does an operator need to know all of this listed here to the left or are we better off just focusing on that which is directly related to the legislative framework for VTS? </w:t>
      </w:r>
    </w:p>
    <w:p w14:paraId="4A60A57B" w14:textId="77777777" w:rsidR="00932C9D" w:rsidRDefault="00932C9D" w:rsidP="00932C9D">
      <w:pPr>
        <w:pStyle w:val="Tabletext"/>
        <w:spacing w:before="0" w:after="0"/>
        <w:ind w:left="0" w:right="0"/>
        <w:rPr>
          <w:i/>
          <w:szCs w:val="20"/>
        </w:rPr>
      </w:pPr>
      <w:r>
        <w:rPr>
          <w:rFonts w:ascii="Calibri" w:hAnsi="Calibri"/>
          <w:i/>
          <w:szCs w:val="20"/>
        </w:rPr>
        <w:t>Eg Provide an overview to the international regulatory and legal framework for establishing VTS.</w:t>
      </w:r>
    </w:p>
    <w:p w14:paraId="78B947FB" w14:textId="77777777" w:rsidR="00932C9D" w:rsidRDefault="00932C9D" w:rsidP="00932C9D">
      <w:pPr>
        <w:pStyle w:val="CommentText"/>
      </w:pPr>
    </w:p>
    <w:p w14:paraId="770B6263" w14:textId="77777777" w:rsidR="00932C9D" w:rsidRDefault="00932C9D" w:rsidP="00932C9D">
      <w:pPr>
        <w:pStyle w:val="CommentText"/>
      </w:pPr>
      <w:r>
        <w:t xml:space="preserve">Suggested subject elements - </w:t>
      </w:r>
    </w:p>
    <w:p w14:paraId="0ACA7A10" w14:textId="77777777" w:rsidR="00932C9D" w:rsidRDefault="00932C9D" w:rsidP="00E72F8D">
      <w:pPr>
        <w:pStyle w:val="CommentText"/>
        <w:numPr>
          <w:ilvl w:val="0"/>
          <w:numId w:val="56"/>
        </w:numPr>
      </w:pPr>
      <w:r>
        <w:t>SOLAS V/12 – Vessel Traffic Services</w:t>
      </w:r>
    </w:p>
    <w:p w14:paraId="14B9624D" w14:textId="77777777" w:rsidR="00932C9D" w:rsidRDefault="00932C9D" w:rsidP="00E72F8D">
      <w:pPr>
        <w:pStyle w:val="CommentText"/>
        <w:numPr>
          <w:ilvl w:val="0"/>
          <w:numId w:val="56"/>
        </w:numPr>
      </w:pPr>
      <w:r>
        <w:t>IMO Resolution A.857(20) / the new resolution</w:t>
      </w:r>
    </w:p>
    <w:p w14:paraId="26FCD713" w14:textId="77777777" w:rsidR="00932C9D" w:rsidRDefault="00932C9D" w:rsidP="00E72F8D">
      <w:pPr>
        <w:pStyle w:val="CommentText"/>
        <w:numPr>
          <w:ilvl w:val="0"/>
          <w:numId w:val="56"/>
        </w:numPr>
      </w:pPr>
      <w:r>
        <w:t>Responsibilities of Contracting Governments, Competent Authorities and VTS Authorities</w:t>
      </w:r>
    </w:p>
    <w:p w14:paraId="4CD3C918" w14:textId="77777777" w:rsidR="00932C9D" w:rsidRDefault="00932C9D" w:rsidP="00E72F8D">
      <w:pPr>
        <w:pStyle w:val="CommentText"/>
        <w:numPr>
          <w:ilvl w:val="0"/>
          <w:numId w:val="56"/>
        </w:numPr>
      </w:pPr>
      <w:r>
        <w:t>IALA Standards, Recommendations, and Guidelines</w:t>
      </w:r>
    </w:p>
    <w:p w14:paraId="73D68BB6" w14:textId="77777777" w:rsidR="00932C9D" w:rsidRDefault="00932C9D" w:rsidP="00932C9D">
      <w:pPr>
        <w:pStyle w:val="CommentText"/>
      </w:pPr>
    </w:p>
    <w:p w14:paraId="0370184C" w14:textId="08BAB7D6" w:rsidR="00932C9D" w:rsidRDefault="00932C9D">
      <w:pPr>
        <w:pStyle w:val="CommentText"/>
      </w:pPr>
    </w:p>
  </w:comment>
  <w:comment w:id="2480" w:author="Jillian Carson-Jackson" w:date="2021-03-25T17:27:00Z" w:initials="JC">
    <w:p w14:paraId="4087337C" w14:textId="77777777" w:rsidR="00175C94" w:rsidRDefault="00175C94" w:rsidP="00175C94">
      <w:pPr>
        <w:pStyle w:val="CommentText"/>
      </w:pPr>
      <w:r>
        <w:rPr>
          <w:rStyle w:val="CommentReference"/>
        </w:rPr>
        <w:annotationRef/>
      </w:r>
      <w:r>
        <w:t xml:space="preserve">Spain input: Amend to IMO Conventions, Codes, Resolutions and Circulars </w:t>
      </w:r>
    </w:p>
  </w:comment>
  <w:comment w:id="2481" w:author="Jillian Carson-Jackson" w:date="2021-03-25T21:35:00Z" w:initials="JC">
    <w:p w14:paraId="4E9F5045" w14:textId="2052CA80" w:rsidR="00823025" w:rsidRDefault="00823025">
      <w:pPr>
        <w:pStyle w:val="CommentText"/>
      </w:pPr>
      <w:r>
        <w:rPr>
          <w:rStyle w:val="CommentReference"/>
        </w:rPr>
        <w:annotationRef/>
      </w:r>
      <w:r>
        <w:t>agreed</w:t>
      </w:r>
    </w:p>
  </w:comment>
  <w:comment w:id="2485" w:author="Jillian Carson-Jackson" w:date="2021-03-25T17:27:00Z" w:initials="JC">
    <w:p w14:paraId="4555B822" w14:textId="77777777" w:rsidR="00175C94" w:rsidRDefault="00175C94" w:rsidP="00175C94">
      <w:pPr>
        <w:pStyle w:val="CommentText"/>
      </w:pPr>
      <w:r>
        <w:rPr>
          <w:rStyle w:val="CommentReference"/>
        </w:rPr>
        <w:annotationRef/>
      </w:r>
      <w:r>
        <w:t xml:space="preserve">Spain input: We specify this four regulations of SOLAS Chapter V </w:t>
      </w:r>
      <w:r w:rsidRPr="00556F81">
        <w:t xml:space="preserve">because we think that it is very important for the future VTS </w:t>
      </w:r>
      <w:r>
        <w:t>o</w:t>
      </w:r>
      <w:r w:rsidRPr="00556F81">
        <w:t>perator to understand the nature and legal effect of these four basic tools that the coastal State has to guarantee the safety of its waters.</w:t>
      </w:r>
    </w:p>
  </w:comment>
  <w:comment w:id="2486" w:author="Jillian Carson-Jackson" w:date="2021-03-25T21:35:00Z" w:initials="JC">
    <w:p w14:paraId="064FB4CB" w14:textId="4152B3E8" w:rsidR="00823025" w:rsidRDefault="00823025">
      <w:pPr>
        <w:pStyle w:val="CommentText"/>
      </w:pPr>
      <w:r>
        <w:rPr>
          <w:rStyle w:val="CommentReference"/>
        </w:rPr>
        <w:annotationRef/>
      </w:r>
      <w:r>
        <w:t>agreed</w:t>
      </w:r>
    </w:p>
  </w:comment>
  <w:comment w:id="2490" w:author="Jillian Carson-Jackson" w:date="2021-03-25T17:28:00Z" w:initials="JC">
    <w:p w14:paraId="0485B909" w14:textId="77777777" w:rsidR="00175C94" w:rsidRDefault="00175C94" w:rsidP="00175C94">
      <w:pPr>
        <w:pStyle w:val="CommentText"/>
      </w:pPr>
      <w:r>
        <w:rPr>
          <w:rStyle w:val="CommentReference"/>
        </w:rPr>
        <w:annotationRef/>
      </w:r>
      <w:r>
        <w:t>Spain input</w:t>
      </w:r>
    </w:p>
  </w:comment>
  <w:comment w:id="2491" w:author="Jillian Carson-Jackson" w:date="2021-03-25T21:35:00Z" w:initials="JC">
    <w:p w14:paraId="46A40F5A" w14:textId="3E9F76A8" w:rsidR="00823025" w:rsidRDefault="00823025">
      <w:pPr>
        <w:pStyle w:val="CommentText"/>
      </w:pPr>
      <w:r>
        <w:rPr>
          <w:rStyle w:val="CommentReference"/>
        </w:rPr>
        <w:annotationRef/>
      </w:r>
      <w:r>
        <w:t>agreed</w:t>
      </w:r>
    </w:p>
  </w:comment>
  <w:comment w:id="2499" w:author="Jillian Carson-Jackson" w:date="2021-03-25T17:44:00Z" w:initials="JC">
    <w:p w14:paraId="27E0261E" w14:textId="262B76D6" w:rsidR="000944BE" w:rsidRDefault="000944BE">
      <w:pPr>
        <w:pStyle w:val="CommentText"/>
      </w:pPr>
      <w:r>
        <w:rPr>
          <w:rStyle w:val="CommentReference"/>
        </w:rPr>
        <w:annotationRef/>
      </w:r>
      <w:r w:rsidR="00580B6D">
        <w:t>Australia input</w:t>
      </w:r>
      <w:r w:rsidR="00981087">
        <w:t>: split into International Regulation</w:t>
      </w:r>
      <w:r w:rsidR="00753297">
        <w:t xml:space="preserve"> and</w:t>
      </w:r>
      <w:r w:rsidR="00981087">
        <w:t xml:space="preserve"> Maritime </w:t>
      </w:r>
      <w:r w:rsidR="00753297">
        <w:t>organisations</w:t>
      </w:r>
    </w:p>
  </w:comment>
  <w:comment w:id="2511" w:author="Jillian Carson-Jackson" w:date="2021-03-25T18:12:00Z" w:initials="JC">
    <w:p w14:paraId="60B36905" w14:textId="3B334574" w:rsidR="00E61315" w:rsidRDefault="00E61315">
      <w:pPr>
        <w:pStyle w:val="CommentText"/>
      </w:pPr>
      <w:r>
        <w:rPr>
          <w:rStyle w:val="CommentReference"/>
        </w:rPr>
        <w:annotationRef/>
      </w:r>
      <w:r>
        <w:t>Australia input: delete sources of</w:t>
      </w:r>
    </w:p>
  </w:comment>
  <w:comment w:id="2512" w:author="Jillian Carson-Jackson" w:date="2021-03-25T21:39:00Z" w:initials="JC">
    <w:p w14:paraId="652A9616" w14:textId="18D9B7DD" w:rsidR="009E58A1" w:rsidRDefault="009E58A1">
      <w:pPr>
        <w:pStyle w:val="CommentText"/>
      </w:pPr>
      <w:r>
        <w:rPr>
          <w:rStyle w:val="CommentReference"/>
        </w:rPr>
        <w:annotationRef/>
      </w:r>
      <w:r>
        <w:t>agreed</w:t>
      </w:r>
    </w:p>
  </w:comment>
  <w:comment w:id="2514" w:author="Jillian Carson-Jackson" w:date="2021-03-25T17:45:00Z" w:initials="JC">
    <w:p w14:paraId="540910E3" w14:textId="75CC9017" w:rsidR="00603FDF" w:rsidRDefault="00603FDF">
      <w:pPr>
        <w:pStyle w:val="CommentText"/>
      </w:pPr>
      <w:r>
        <w:rPr>
          <w:rStyle w:val="CommentReference"/>
        </w:rPr>
        <w:annotationRef/>
      </w:r>
      <w:r>
        <w:t xml:space="preserve">Australia input: simply to ‘national legislation’ </w:t>
      </w:r>
    </w:p>
  </w:comment>
  <w:comment w:id="2515" w:author="Jillian Carson-Jackson" w:date="2021-03-25T21:39:00Z" w:initials="JC">
    <w:p w14:paraId="68900C88" w14:textId="24C1A36A" w:rsidR="009E58A1" w:rsidRDefault="009E58A1">
      <w:pPr>
        <w:pStyle w:val="CommentText"/>
      </w:pPr>
      <w:r>
        <w:rPr>
          <w:rStyle w:val="CommentReference"/>
        </w:rPr>
        <w:annotationRef/>
      </w:r>
      <w:r>
        <w:t>agreed</w:t>
      </w:r>
    </w:p>
  </w:comment>
  <w:comment w:id="2517" w:author="Jillian Carson-Jackson" w:date="2021-03-25T21:41:00Z" w:initials="JC">
    <w:p w14:paraId="251B3DB6" w14:textId="77777777" w:rsidR="00433616" w:rsidRDefault="00433616">
      <w:pPr>
        <w:pStyle w:val="CommentText"/>
      </w:pPr>
      <w:r>
        <w:rPr>
          <w:rStyle w:val="CommentReference"/>
        </w:rPr>
        <w:annotationRef/>
      </w:r>
      <w:r>
        <w:t xml:space="preserve">keep at a ‘knowledge of’ level.  Details in V-103/1 </w:t>
      </w:r>
    </w:p>
    <w:p w14:paraId="3068190C" w14:textId="248D7303" w:rsidR="003F3A6D" w:rsidRDefault="003F3A6D">
      <w:pPr>
        <w:pStyle w:val="CommentText"/>
      </w:pPr>
      <w:r>
        <w:t xml:space="preserve">could fit better in nautical knowledge.  </w:t>
      </w:r>
    </w:p>
  </w:comment>
  <w:comment w:id="2523" w:author="Jillian Carson-Jackson" w:date="2021-03-25T18:13:00Z" w:initials="JC">
    <w:p w14:paraId="44A21873" w14:textId="77777777" w:rsidR="00E92AF2" w:rsidRDefault="002D5AEC" w:rsidP="00E92AF2">
      <w:pPr>
        <w:pStyle w:val="CommentText"/>
      </w:pPr>
      <w:r>
        <w:rPr>
          <w:rStyle w:val="CommentReference"/>
        </w:rPr>
        <w:annotationRef/>
      </w:r>
      <w:r w:rsidR="00E92AF2">
        <w:t>Australia input: Does this really need to be taught in V103/1?</w:t>
      </w:r>
    </w:p>
    <w:p w14:paraId="1990DE2E" w14:textId="77777777" w:rsidR="00E92AF2" w:rsidRDefault="00E92AF2" w:rsidP="00E92AF2">
      <w:pPr>
        <w:pStyle w:val="CommentText"/>
      </w:pPr>
    </w:p>
    <w:p w14:paraId="5E70CD9D" w14:textId="65A83B7D" w:rsidR="002D5AEC" w:rsidRDefault="00E92AF2" w:rsidP="00E92AF2">
      <w:pPr>
        <w:pStyle w:val="CommentText"/>
      </w:pPr>
      <w:r>
        <w:t>Suggest this be transferred to V103/3 – OJT.  Information that is maintained at local level and be deleted from here.</w:t>
      </w:r>
    </w:p>
  </w:comment>
  <w:comment w:id="2524" w:author="Jillian Carson-Jackson" w:date="2021-03-25T21:44:00Z" w:initials="JC">
    <w:p w14:paraId="66864AE9" w14:textId="77777777" w:rsidR="0023513E" w:rsidRDefault="0023513E">
      <w:pPr>
        <w:pStyle w:val="CommentText"/>
      </w:pPr>
      <w:r>
        <w:rPr>
          <w:rStyle w:val="CommentReference"/>
        </w:rPr>
        <w:annotationRef/>
      </w:r>
      <w:r>
        <w:t xml:space="preserve">Note the general introduction – level 1 aspect </w:t>
      </w:r>
    </w:p>
    <w:p w14:paraId="3DE6AC54" w14:textId="653A7800" w:rsidR="0023513E" w:rsidRDefault="0023513E">
      <w:pPr>
        <w:pStyle w:val="CommentText"/>
      </w:pPr>
      <w:r>
        <w:t xml:space="preserve">Details for each will be included in V-103/3.  </w:t>
      </w:r>
    </w:p>
  </w:comment>
  <w:comment w:id="2529" w:author="Jillian Carson-Jackson" w:date="2021-03-25T21:41:00Z" w:initials="JC">
    <w:p w14:paraId="64918D72" w14:textId="77777777" w:rsidR="00AE275E" w:rsidRDefault="00AE275E" w:rsidP="00AE275E">
      <w:pPr>
        <w:pStyle w:val="CommentText"/>
      </w:pPr>
      <w:r>
        <w:rPr>
          <w:rStyle w:val="CommentReference"/>
        </w:rPr>
        <w:annotationRef/>
      </w:r>
      <w:r>
        <w:t xml:space="preserve">keep at a ‘knowledge of’ level.  Details in V-103/1 </w:t>
      </w:r>
    </w:p>
    <w:p w14:paraId="3EEC37D7" w14:textId="77777777" w:rsidR="00AE275E" w:rsidRDefault="00AE275E" w:rsidP="00AE275E">
      <w:pPr>
        <w:pStyle w:val="CommentText"/>
      </w:pPr>
      <w:r>
        <w:t xml:space="preserve">could fit better in nautical knowledge.  </w:t>
      </w:r>
    </w:p>
  </w:comment>
  <w:comment w:id="2521" w:author="Jillian Carson-Jackson" w:date="2021-03-25T17:29:00Z" w:initials="JC">
    <w:p w14:paraId="2B0DC715" w14:textId="77777777" w:rsidR="001630D8" w:rsidRDefault="001630D8">
      <w:pPr>
        <w:pStyle w:val="CommentText"/>
      </w:pPr>
      <w:r>
        <w:rPr>
          <w:rStyle w:val="CommentReference"/>
        </w:rPr>
        <w:annotationRef/>
      </w:r>
      <w:r w:rsidR="00600A54">
        <w:t xml:space="preserve">Spain input: </w:t>
      </w:r>
      <w:r w:rsidR="00FA478F">
        <w:t>Question: Does this subject correspond to this module</w:t>
      </w:r>
    </w:p>
    <w:p w14:paraId="76B42CB8" w14:textId="23964EE5" w:rsidR="008D66D5" w:rsidRDefault="008D66D5">
      <w:pPr>
        <w:pStyle w:val="CommentText"/>
      </w:pPr>
      <w:r>
        <w:t xml:space="preserve">Australia input: </w:t>
      </w:r>
      <w:r w:rsidR="004A56C2">
        <w:t xml:space="preserve">Suggest transferred to V-103/3 </w:t>
      </w:r>
    </w:p>
  </w:comment>
  <w:comment w:id="2536" w:author="Jillian Carson-Jackson" w:date="2021-03-25T18:04:00Z" w:initials="JC">
    <w:p w14:paraId="6653CF9C" w14:textId="0FFA6F3C" w:rsidR="008736F9" w:rsidRDefault="008736F9">
      <w:pPr>
        <w:pStyle w:val="CommentText"/>
      </w:pPr>
      <w:r>
        <w:rPr>
          <w:rStyle w:val="CommentReference"/>
        </w:rPr>
        <w:annotationRef/>
      </w:r>
      <w:r w:rsidR="004D5102">
        <w:t>From Italy: not reported in above subject area</w:t>
      </w:r>
    </w:p>
  </w:comment>
  <w:comment w:id="2548" w:author="Jillian Carson-Jackson" w:date="2021-03-25T17:49:00Z" w:initials="JC">
    <w:p w14:paraId="720F6457" w14:textId="2476D54E" w:rsidR="00331E1C" w:rsidRDefault="00331E1C">
      <w:pPr>
        <w:pStyle w:val="CommentText"/>
      </w:pPr>
      <w:r>
        <w:rPr>
          <w:rStyle w:val="CommentReference"/>
        </w:rPr>
        <w:annotationRef/>
      </w:r>
      <w:r w:rsidR="003A0FBF">
        <w:t xml:space="preserve">Australia input: move to a higher level </w:t>
      </w:r>
    </w:p>
  </w:comment>
  <w:comment w:id="2550" w:author="Jillian Carson-Jackson" w:date="2021-01-30T20:55:00Z" w:initials="JC">
    <w:p w14:paraId="0F0E59DC" w14:textId="177B932A" w:rsidR="0015575B" w:rsidRDefault="0015575B">
      <w:pPr>
        <w:pStyle w:val="CommentText"/>
      </w:pPr>
      <w:r>
        <w:rPr>
          <w:rStyle w:val="CommentReference"/>
        </w:rPr>
        <w:annotationRef/>
      </w:r>
      <w:r>
        <w:t xml:space="preserve">Suggest deleting – competence is what we are teaching.  Legal liability would reflect the authority and responsibility </w:t>
      </w:r>
    </w:p>
  </w:comment>
  <w:comment w:id="2551" w:author="Jillian Carson-Jackson" w:date="2021-03-25T18:11:00Z" w:initials="JC">
    <w:p w14:paraId="628C3447" w14:textId="149D6572" w:rsidR="001E0BA6" w:rsidRDefault="001E0BA6">
      <w:pPr>
        <w:pStyle w:val="CommentText"/>
      </w:pPr>
      <w:r>
        <w:rPr>
          <w:rStyle w:val="CommentReference"/>
        </w:rPr>
        <w:annotationRef/>
      </w:r>
      <w:r>
        <w:t>Australia input: agree</w:t>
      </w:r>
    </w:p>
  </w:comment>
  <w:comment w:id="2553" w:author="Jillian Carson-Jackson" w:date="2021-03-25T17:32:00Z" w:initials="JC">
    <w:p w14:paraId="0F02096D" w14:textId="4D1F8C6C" w:rsidR="00F070AF" w:rsidRDefault="00F070AF">
      <w:pPr>
        <w:pStyle w:val="CommentText"/>
      </w:pPr>
      <w:r>
        <w:rPr>
          <w:rStyle w:val="CommentReference"/>
        </w:rPr>
        <w:annotationRef/>
      </w:r>
      <w:r w:rsidR="00846D1F">
        <w:t xml:space="preserve">Spain input: </w:t>
      </w:r>
      <w:r w:rsidR="004C4497">
        <w:t>according to the new Resolution</w:t>
      </w:r>
      <w:r w:rsidR="00846D1F">
        <w:t xml:space="preserve"> </w:t>
      </w:r>
    </w:p>
  </w:comment>
  <w:comment w:id="2566" w:author="Jillian Carson-Jackson" w:date="2021-03-25T21:54:00Z" w:initials="JC">
    <w:p w14:paraId="5B4AB782" w14:textId="03F5B125" w:rsidR="00312192" w:rsidRDefault="00312192">
      <w:pPr>
        <w:pStyle w:val="CommentText"/>
      </w:pPr>
      <w:r>
        <w:rPr>
          <w:rStyle w:val="CommentReference"/>
        </w:rPr>
        <w:annotationRef/>
      </w:r>
      <w:r>
        <w:t xml:space="preserve">Note – module on emergencies / confirm location for detail. </w:t>
      </w:r>
    </w:p>
  </w:comment>
  <w:comment w:id="2575" w:author="Jillian Carson-Jackson" w:date="2021-01-30T20:56:00Z" w:initials="JC">
    <w:p w14:paraId="202A597D" w14:textId="569B834A" w:rsidR="00590C8F" w:rsidRDefault="00590C8F">
      <w:pPr>
        <w:pStyle w:val="CommentText"/>
      </w:pPr>
      <w:r>
        <w:rPr>
          <w:rStyle w:val="CommentReference"/>
        </w:rPr>
        <w:annotationRef/>
      </w:r>
      <w:r>
        <w:t xml:space="preserve">Question – is this for VTSO training?  </w:t>
      </w:r>
    </w:p>
  </w:comment>
  <w:comment w:id="2576" w:author="Jillian Carson-Jackson" w:date="2021-03-25T18:10:00Z" w:initials="JC">
    <w:p w14:paraId="7054E86D" w14:textId="4FA435F2" w:rsidR="003E7226" w:rsidRDefault="003E7226">
      <w:pPr>
        <w:pStyle w:val="CommentText"/>
      </w:pPr>
      <w:r>
        <w:rPr>
          <w:rStyle w:val="CommentReference"/>
        </w:rPr>
        <w:annotationRef/>
      </w:r>
      <w:r>
        <w:t>Australia input: could be deleted</w:t>
      </w:r>
    </w:p>
  </w:comment>
  <w:comment w:id="2637" w:author="Jillian Carson-Jackson" w:date="2021-04-21T20:29:00Z" w:initials="JC">
    <w:p w14:paraId="7C43363A" w14:textId="0129E742" w:rsidR="001D387B" w:rsidRDefault="001D387B">
      <w:pPr>
        <w:pStyle w:val="CommentText"/>
      </w:pPr>
      <w:r>
        <w:rPr>
          <w:rStyle w:val="CommentReference"/>
        </w:rPr>
        <w:annotationRef/>
      </w:r>
      <w:r>
        <w:t xml:space="preserve">May need to be moved to a different module. </w:t>
      </w:r>
    </w:p>
  </w:comment>
  <w:comment w:id="2664" w:author="Jillian Carson-Jackson" w:date="2020-12-27T15:56:00Z" w:initials="JC">
    <w:p w14:paraId="7FD2E0D1" w14:textId="469797F4" w:rsidR="0059504D" w:rsidRDefault="0059504D">
      <w:pPr>
        <w:pStyle w:val="CommentText"/>
      </w:pPr>
      <w:r>
        <w:rPr>
          <w:rStyle w:val="CommentReference"/>
        </w:rPr>
        <w:annotationRef/>
      </w:r>
      <w:r>
        <w:t>Was original module 2</w:t>
      </w:r>
    </w:p>
  </w:comment>
  <w:comment w:id="2665" w:author="Jillian Carson-Jackson" w:date="2021-04-21T20:32:00Z" w:initials="JC">
    <w:p w14:paraId="566B26A0" w14:textId="60555596" w:rsidR="00F91044" w:rsidRDefault="00F91044">
      <w:pPr>
        <w:pStyle w:val="CommentText"/>
      </w:pPr>
      <w:r>
        <w:rPr>
          <w:rStyle w:val="CommentReference"/>
        </w:rPr>
        <w:annotationRef/>
      </w:r>
      <w:r>
        <w:t xml:space="preserve">Revisit – may be able to bring this section of 3.1 up higher – to the beginning of the document.  </w:t>
      </w:r>
    </w:p>
  </w:comment>
  <w:comment w:id="2676" w:author="Jillian Carson-Jackson" w:date="2021-01-31T10:59:00Z" w:initials="JC">
    <w:p w14:paraId="5BF553F4" w14:textId="38E4DDE6" w:rsidR="006742C7" w:rsidRDefault="006742C7">
      <w:pPr>
        <w:pStyle w:val="CommentText"/>
      </w:pPr>
      <w:r>
        <w:rPr>
          <w:rStyle w:val="CommentReference"/>
        </w:rPr>
        <w:annotationRef/>
      </w:r>
      <w:r>
        <w:t xml:space="preserve">Reference here to procedures is not meant to be specific to a VTS, but the general procedures to be followed that will be then amplified during the V103/3 training.  </w:t>
      </w:r>
    </w:p>
  </w:comment>
  <w:comment w:id="2689" w:author="Jillian Carson-Jackson" w:date="2020-12-27T16:00:00Z" w:initials="JC">
    <w:p w14:paraId="694ACBDD" w14:textId="4FDEA78C" w:rsidR="00080C06" w:rsidRDefault="00080C06">
      <w:pPr>
        <w:pStyle w:val="CommentText"/>
      </w:pPr>
      <w:r>
        <w:rPr>
          <w:rStyle w:val="CommentReference"/>
        </w:rPr>
        <w:annotationRef/>
      </w:r>
      <w:r>
        <w:t xml:space="preserve">Content to be added </w:t>
      </w:r>
    </w:p>
  </w:comment>
  <w:comment w:id="2697" w:author="Jillian Carson-Jackson" w:date="2020-12-27T16:03:00Z" w:initials="JC">
    <w:p w14:paraId="7322DA2D" w14:textId="2CEE8E1D" w:rsidR="00F02991" w:rsidRDefault="00F02991">
      <w:pPr>
        <w:pStyle w:val="CommentText"/>
      </w:pPr>
      <w:r>
        <w:rPr>
          <w:rStyle w:val="CommentReference"/>
        </w:rPr>
        <w:annotationRef/>
      </w:r>
      <w:r>
        <w:t xml:space="preserve">Hours in module here is different to Table 4.  Hours in Table 4 used. </w:t>
      </w:r>
      <w:r w:rsidR="000C679A">
        <w:t xml:space="preserve"> 52 – 10 to new module 2; 54 – 8 to new module 2</w:t>
      </w:r>
      <w:r w:rsidR="002074A2">
        <w:t>.</w:t>
      </w:r>
    </w:p>
  </w:comment>
  <w:comment w:id="2724" w:author="Jillian Carson-Jackson" w:date="2021-01-31T11:06:00Z" w:initials="JC">
    <w:p w14:paraId="43B6F5A1" w14:textId="77777777" w:rsidR="001C2D4C" w:rsidRDefault="001C2D4C" w:rsidP="001C2D4C">
      <w:pPr>
        <w:pStyle w:val="CommentText"/>
      </w:pPr>
      <w:r>
        <w:rPr>
          <w:rStyle w:val="CommentReference"/>
        </w:rPr>
        <w:annotationRef/>
      </w:r>
      <w:r>
        <w:t xml:space="preserve">Including technical developments, operational developments, etc.  Left fairly broad. </w:t>
      </w:r>
    </w:p>
  </w:comment>
  <w:comment w:id="2767" w:author="Jillian Carson-Jackson" w:date="2021-04-21T21:09:00Z" w:initials="JC">
    <w:p w14:paraId="1DA5F2AF" w14:textId="7A06E63A" w:rsidR="00674E07" w:rsidRDefault="00674E07">
      <w:pPr>
        <w:pStyle w:val="CommentText"/>
      </w:pPr>
      <w:r>
        <w:rPr>
          <w:rStyle w:val="CommentReference"/>
        </w:rPr>
        <w:annotationRef/>
      </w:r>
      <w:r>
        <w:t xml:space="preserve">Confirm location </w:t>
      </w:r>
    </w:p>
  </w:comment>
  <w:comment w:id="2801" w:author="Jillian Carson-Jackson" w:date="2021-04-21T21:26:00Z" w:initials="JC">
    <w:p w14:paraId="1873FADF" w14:textId="618C7D66" w:rsidR="007C3D51" w:rsidRDefault="007C3D51">
      <w:pPr>
        <w:pStyle w:val="CommentText"/>
      </w:pPr>
      <w:r>
        <w:rPr>
          <w:rStyle w:val="CommentReference"/>
        </w:rPr>
        <w:annotationRef/>
      </w:r>
      <w:r>
        <w:t xml:space="preserve">Review further when we get to emergency response. </w:t>
      </w:r>
    </w:p>
  </w:comment>
  <w:comment w:id="2842" w:author="Jillian Carson-Jackson" w:date="2021-05-19T20:13:00Z" w:initials="JC">
    <w:p w14:paraId="1361D492" w14:textId="2FE994E4" w:rsidR="00B74245" w:rsidRDefault="00B74245">
      <w:pPr>
        <w:pStyle w:val="CommentText"/>
      </w:pPr>
      <w:r>
        <w:rPr>
          <w:rStyle w:val="CommentReference"/>
        </w:rPr>
        <w:annotationRef/>
      </w:r>
      <w:r>
        <w:t xml:space="preserve">As per discussion possible higher level para regarding instructor qualifications, this may be simplified or removed. </w:t>
      </w:r>
    </w:p>
  </w:comment>
  <w:comment w:id="2849" w:author="Jillian Carson-Jackson" w:date="2021-05-19T20:10:00Z" w:initials="JC">
    <w:p w14:paraId="26843F0B" w14:textId="77777777" w:rsidR="00D0394B" w:rsidRDefault="00D0394B">
      <w:pPr>
        <w:pStyle w:val="CommentText"/>
      </w:pPr>
      <w:r>
        <w:rPr>
          <w:rStyle w:val="CommentReference"/>
        </w:rPr>
        <w:annotationRef/>
      </w:r>
      <w:r w:rsidR="00983796">
        <w:t xml:space="preserve">KA review </w:t>
      </w:r>
    </w:p>
    <w:p w14:paraId="30BD8306" w14:textId="77777777" w:rsidR="00983796" w:rsidRPr="00983796" w:rsidRDefault="00983796" w:rsidP="00983796">
      <w:pPr>
        <w:rPr>
          <w:rFonts w:ascii="Segoe UI" w:eastAsia="Times New Roman" w:hAnsi="Segoe UI" w:cs="Segoe UI"/>
          <w:sz w:val="21"/>
          <w:szCs w:val="21"/>
          <w:lang w:val="en-US" w:eastAsia="en-US"/>
        </w:rPr>
      </w:pPr>
      <w:r w:rsidRPr="00983796">
        <w:rPr>
          <w:rFonts w:ascii="Segoe UI" w:eastAsia="Times New Roman" w:hAnsi="Segoe UI" w:cs="Segoe UI"/>
          <w:sz w:val="21"/>
          <w:szCs w:val="21"/>
          <w:lang w:val="en-US" w:eastAsia="en-US"/>
        </w:rPr>
        <w:t>[8:08 PM] Abercrombie, Kerrie</w:t>
      </w:r>
    </w:p>
    <w:p w14:paraId="7158390B" w14:textId="77777777" w:rsidR="00983796" w:rsidRPr="00983796" w:rsidRDefault="00983796" w:rsidP="00983796">
      <w:pPr>
        <w:spacing w:before="100" w:beforeAutospacing="1" w:after="100" w:afterAutospacing="1"/>
        <w:rPr>
          <w:rFonts w:ascii="Segoe UI" w:eastAsia="Times New Roman" w:hAnsi="Segoe UI" w:cs="Segoe UI"/>
          <w:sz w:val="21"/>
          <w:szCs w:val="21"/>
          <w:lang w:val="en-US" w:eastAsia="en-US"/>
        </w:rPr>
      </w:pPr>
      <w:r w:rsidRPr="00983796">
        <w:rPr>
          <w:rFonts w:ascii="Segoe UI" w:eastAsia="Times New Roman" w:hAnsi="Segoe UI" w:cs="Segoe UI"/>
          <w:sz w:val="22"/>
          <w:szCs w:val="22"/>
          <w:lang w:val="en-US" w:eastAsia="en-US"/>
        </w:rPr>
        <w:t>This module describes the essential elements of nautical knowledge that a VTS operator requires to understand and apply within the VTS area.  Key elements covered include:</w:t>
      </w:r>
    </w:p>
    <w:p w14:paraId="60916038" w14:textId="77777777" w:rsidR="00983796" w:rsidRPr="00983796" w:rsidRDefault="00983796" w:rsidP="00E72F8D">
      <w:pPr>
        <w:numPr>
          <w:ilvl w:val="0"/>
          <w:numId w:val="59"/>
        </w:numPr>
        <w:spacing w:before="100" w:beforeAutospacing="1" w:after="100" w:afterAutospacing="1"/>
        <w:rPr>
          <w:rFonts w:ascii="Segoe UI" w:eastAsia="Times New Roman" w:hAnsi="Segoe UI" w:cs="Segoe UI"/>
          <w:sz w:val="21"/>
          <w:szCs w:val="21"/>
          <w:lang w:val="en-US" w:eastAsia="en-US"/>
        </w:rPr>
      </w:pPr>
      <w:r w:rsidRPr="00983796">
        <w:rPr>
          <w:rFonts w:ascii="Segoe UI" w:eastAsia="Times New Roman" w:hAnsi="Segoe UI" w:cs="Segoe UI"/>
          <w:color w:val="DA846B"/>
          <w:sz w:val="22"/>
          <w:szCs w:val="22"/>
          <w:lang w:eastAsia="en-US"/>
        </w:rPr>
        <w:t xml:space="preserve">collision regulations, </w:t>
      </w:r>
    </w:p>
    <w:p w14:paraId="44251CAF" w14:textId="77777777" w:rsidR="00983796" w:rsidRPr="00983796" w:rsidRDefault="00983796" w:rsidP="00E72F8D">
      <w:pPr>
        <w:numPr>
          <w:ilvl w:val="0"/>
          <w:numId w:val="59"/>
        </w:numPr>
        <w:spacing w:before="100" w:beforeAutospacing="1" w:after="100" w:afterAutospacing="1"/>
        <w:rPr>
          <w:rFonts w:ascii="Segoe UI" w:eastAsia="Times New Roman" w:hAnsi="Segoe UI" w:cs="Segoe UI"/>
          <w:sz w:val="21"/>
          <w:szCs w:val="21"/>
          <w:lang w:val="en-US" w:eastAsia="en-US"/>
        </w:rPr>
      </w:pPr>
      <w:r w:rsidRPr="00983796">
        <w:rPr>
          <w:rFonts w:ascii="Segoe UI" w:eastAsia="Times New Roman" w:hAnsi="Segoe UI" w:cs="Segoe UI"/>
          <w:color w:val="DA846B"/>
          <w:sz w:val="22"/>
          <w:szCs w:val="22"/>
          <w:lang w:eastAsia="en-US"/>
        </w:rPr>
        <w:t xml:space="preserve">buoyage and electronic aids to navigation systems, </w:t>
      </w:r>
    </w:p>
    <w:p w14:paraId="5ECA4555" w14:textId="77777777" w:rsidR="00983796" w:rsidRPr="00983796" w:rsidRDefault="00983796" w:rsidP="00E72F8D">
      <w:pPr>
        <w:numPr>
          <w:ilvl w:val="0"/>
          <w:numId w:val="59"/>
        </w:numPr>
        <w:spacing w:before="100" w:beforeAutospacing="1" w:after="100" w:afterAutospacing="1"/>
        <w:rPr>
          <w:rFonts w:ascii="Segoe UI" w:eastAsia="Times New Roman" w:hAnsi="Segoe UI" w:cs="Segoe UI"/>
          <w:sz w:val="21"/>
          <w:szCs w:val="21"/>
          <w:lang w:val="en-US" w:eastAsia="en-US"/>
        </w:rPr>
      </w:pPr>
      <w:r w:rsidRPr="00983796">
        <w:rPr>
          <w:rFonts w:ascii="Segoe UI" w:eastAsia="Times New Roman" w:hAnsi="Segoe UI" w:cs="Segoe UI"/>
          <w:color w:val="DA846B"/>
          <w:sz w:val="22"/>
          <w:szCs w:val="22"/>
          <w:lang w:eastAsia="en-US"/>
        </w:rPr>
        <w:t xml:space="preserve">ship stability and handling, </w:t>
      </w:r>
    </w:p>
    <w:p w14:paraId="10D2ACF7" w14:textId="77777777" w:rsidR="00983796" w:rsidRPr="00983796" w:rsidRDefault="00983796" w:rsidP="00E72F8D">
      <w:pPr>
        <w:numPr>
          <w:ilvl w:val="0"/>
          <w:numId w:val="59"/>
        </w:numPr>
        <w:spacing w:before="100" w:beforeAutospacing="1" w:after="100" w:afterAutospacing="1"/>
        <w:rPr>
          <w:rFonts w:ascii="Segoe UI" w:eastAsia="Times New Roman" w:hAnsi="Segoe UI" w:cs="Segoe UI"/>
          <w:sz w:val="21"/>
          <w:szCs w:val="21"/>
          <w:lang w:val="en-US" w:eastAsia="en-US"/>
        </w:rPr>
      </w:pPr>
      <w:r w:rsidRPr="00983796">
        <w:rPr>
          <w:rFonts w:ascii="Segoe UI" w:eastAsia="Times New Roman" w:hAnsi="Segoe UI" w:cs="Segoe UI"/>
          <w:color w:val="DA846B"/>
          <w:sz w:val="22"/>
          <w:szCs w:val="22"/>
          <w:lang w:eastAsia="en-US"/>
        </w:rPr>
        <w:t>bridge operations and shipboard equipment,</w:t>
      </w:r>
    </w:p>
    <w:p w14:paraId="7D424676" w14:textId="77777777" w:rsidR="00983796" w:rsidRPr="00983796" w:rsidRDefault="00983796" w:rsidP="00E72F8D">
      <w:pPr>
        <w:numPr>
          <w:ilvl w:val="0"/>
          <w:numId w:val="59"/>
        </w:numPr>
        <w:spacing w:before="100" w:beforeAutospacing="1" w:after="100" w:afterAutospacing="1"/>
        <w:rPr>
          <w:rFonts w:ascii="Segoe UI" w:eastAsia="Times New Roman" w:hAnsi="Segoe UI" w:cs="Segoe UI"/>
          <w:sz w:val="21"/>
          <w:szCs w:val="21"/>
          <w:lang w:val="en-US" w:eastAsia="en-US"/>
        </w:rPr>
      </w:pPr>
      <w:r w:rsidRPr="00983796">
        <w:rPr>
          <w:rFonts w:ascii="Segoe UI" w:eastAsia="Times New Roman" w:hAnsi="Segoe UI" w:cs="Segoe UI"/>
          <w:color w:val="DA846B"/>
          <w:sz w:val="22"/>
          <w:szCs w:val="22"/>
          <w:lang w:eastAsia="en-US"/>
        </w:rPr>
        <w:t>chartwork, and</w:t>
      </w:r>
    </w:p>
    <w:p w14:paraId="729608B0" w14:textId="77777777" w:rsidR="00983796" w:rsidRPr="00983796" w:rsidRDefault="00983796" w:rsidP="00E72F8D">
      <w:pPr>
        <w:numPr>
          <w:ilvl w:val="0"/>
          <w:numId w:val="59"/>
        </w:numPr>
        <w:spacing w:before="100" w:beforeAutospacing="1" w:after="100" w:afterAutospacing="1"/>
        <w:rPr>
          <w:rFonts w:ascii="Segoe UI" w:eastAsia="Times New Roman" w:hAnsi="Segoe UI" w:cs="Segoe UI"/>
          <w:sz w:val="21"/>
          <w:szCs w:val="21"/>
          <w:lang w:val="en-US" w:eastAsia="en-US"/>
        </w:rPr>
      </w:pPr>
      <w:r w:rsidRPr="00983796">
        <w:rPr>
          <w:rFonts w:ascii="Segoe UI" w:eastAsia="Times New Roman" w:hAnsi="Segoe UI" w:cs="Segoe UI"/>
          <w:color w:val="DA846B"/>
          <w:sz w:val="22"/>
          <w:szCs w:val="22"/>
          <w:lang w:eastAsia="en-US"/>
        </w:rPr>
        <w:t xml:space="preserve">the effect of tides and tidal streams. </w:t>
      </w:r>
    </w:p>
    <w:p w14:paraId="00D83077" w14:textId="77777777" w:rsidR="00983796" w:rsidRPr="00983796" w:rsidRDefault="00983796" w:rsidP="00E72F8D">
      <w:pPr>
        <w:numPr>
          <w:ilvl w:val="0"/>
          <w:numId w:val="59"/>
        </w:numPr>
        <w:spacing w:before="100" w:beforeAutospacing="1" w:after="100" w:afterAutospacing="1"/>
        <w:rPr>
          <w:rFonts w:ascii="Segoe UI" w:eastAsia="Times New Roman" w:hAnsi="Segoe UI" w:cs="Segoe UI"/>
          <w:sz w:val="21"/>
          <w:szCs w:val="21"/>
          <w:lang w:val="en-US" w:eastAsia="en-US"/>
        </w:rPr>
      </w:pPr>
    </w:p>
    <w:p w14:paraId="00C807B2" w14:textId="77777777" w:rsidR="00983796" w:rsidRPr="00983796" w:rsidRDefault="00983796" w:rsidP="00983796">
      <w:pPr>
        <w:rPr>
          <w:rFonts w:ascii="Times New Roman" w:eastAsia="Times New Roman" w:hAnsi="Times New Roman"/>
          <w:sz w:val="24"/>
          <w:lang w:val="en-US" w:eastAsia="en-US"/>
        </w:rPr>
      </w:pPr>
    </w:p>
    <w:p w14:paraId="14DBEF91" w14:textId="77777777" w:rsidR="00983796" w:rsidRPr="00983796" w:rsidRDefault="00983796" w:rsidP="00983796">
      <w:pPr>
        <w:rPr>
          <w:rFonts w:ascii="Segoe UI" w:eastAsia="Times New Roman" w:hAnsi="Segoe UI" w:cs="Segoe UI"/>
          <w:sz w:val="21"/>
          <w:szCs w:val="21"/>
          <w:lang w:val="en-US" w:eastAsia="en-US"/>
        </w:rPr>
      </w:pPr>
      <w:r w:rsidRPr="00983796">
        <w:rPr>
          <w:rFonts w:ascii="Segoe UI" w:eastAsia="Times New Roman" w:hAnsi="Segoe UI" w:cs="Segoe UI"/>
          <w:sz w:val="21"/>
          <w:szCs w:val="21"/>
          <w:lang w:val="en-US" w:eastAsia="en-US"/>
        </w:rPr>
        <w:t>[8:09 PM] Abercrombie, Kerrie</w:t>
      </w:r>
    </w:p>
    <w:p w14:paraId="5482399E" w14:textId="77777777" w:rsidR="00983796" w:rsidRPr="00983796" w:rsidRDefault="00983796" w:rsidP="00983796">
      <w:pPr>
        <w:spacing w:before="100" w:beforeAutospacing="1" w:after="100" w:afterAutospacing="1"/>
        <w:rPr>
          <w:rFonts w:ascii="Segoe UI" w:eastAsia="Times New Roman" w:hAnsi="Segoe UI" w:cs="Segoe UI"/>
          <w:sz w:val="21"/>
          <w:szCs w:val="21"/>
          <w:lang w:val="en-US" w:eastAsia="en-US"/>
        </w:rPr>
      </w:pPr>
      <w:r w:rsidRPr="00983796">
        <w:rPr>
          <w:rFonts w:ascii="Segoe UI" w:eastAsia="Times New Roman" w:hAnsi="Segoe UI" w:cs="Segoe UI"/>
          <w:sz w:val="22"/>
          <w:szCs w:val="22"/>
          <w:lang w:val="en-US" w:eastAsia="en-US"/>
        </w:rPr>
        <w:t xml:space="preserve">On completion of the module, the student should have an understanding of ships and their systems to enable them to appreciate situations on board and to discuss matters and problems relating to the navigation of a ship through a VTS area with its master, pilot or navigating officer. </w:t>
      </w:r>
    </w:p>
    <w:p w14:paraId="22E94CD6" w14:textId="77777777" w:rsidR="00983796" w:rsidRPr="00983796" w:rsidRDefault="00983796" w:rsidP="00983796">
      <w:pPr>
        <w:spacing w:before="100" w:beforeAutospacing="1" w:after="100" w:afterAutospacing="1"/>
        <w:rPr>
          <w:rFonts w:ascii="Segoe UI" w:eastAsia="Times New Roman" w:hAnsi="Segoe UI" w:cs="Segoe UI"/>
          <w:sz w:val="21"/>
          <w:szCs w:val="21"/>
          <w:lang w:val="en-US" w:eastAsia="en-US"/>
        </w:rPr>
      </w:pPr>
    </w:p>
    <w:p w14:paraId="6B357539" w14:textId="77777777" w:rsidR="00983796" w:rsidRPr="00983796" w:rsidRDefault="00983796" w:rsidP="00983796">
      <w:pPr>
        <w:spacing w:before="100" w:beforeAutospacing="1" w:after="100" w:afterAutospacing="1"/>
        <w:rPr>
          <w:rFonts w:ascii="Segoe UI" w:eastAsia="Times New Roman" w:hAnsi="Segoe UI" w:cs="Segoe UI"/>
          <w:sz w:val="21"/>
          <w:szCs w:val="21"/>
          <w:lang w:val="en-US" w:eastAsia="en-US"/>
        </w:rPr>
      </w:pPr>
      <w:r w:rsidRPr="00983796">
        <w:rPr>
          <w:rFonts w:ascii="Segoe UI" w:eastAsia="Times New Roman" w:hAnsi="Segoe UI" w:cs="Segoe UI"/>
          <w:sz w:val="22"/>
          <w:szCs w:val="22"/>
          <w:lang w:val="en-US" w:eastAsia="en-US"/>
        </w:rPr>
        <w:t>Th</w:t>
      </w:r>
      <w:bookmarkStart w:id="2850" w:name="_Hlk72348340"/>
      <w:r w:rsidRPr="00983796">
        <w:rPr>
          <w:rFonts w:ascii="Segoe UI" w:eastAsia="Times New Roman" w:hAnsi="Segoe UI" w:cs="Segoe UI"/>
          <w:sz w:val="22"/>
          <w:szCs w:val="22"/>
          <w:lang w:val="en-US" w:eastAsia="en-US"/>
        </w:rPr>
        <w:t>e student should also have sufficient knowledge of ships to understand limitations of manoeuvrability or the need for special treatment caused by malfunction of shipboard systems or the type of cargo being carried.</w:t>
      </w:r>
      <w:bookmarkEnd w:id="2850"/>
    </w:p>
    <w:p w14:paraId="79850ED3" w14:textId="61C03A2A" w:rsidR="00983796" w:rsidRDefault="00983796">
      <w:pPr>
        <w:pStyle w:val="CommentText"/>
      </w:pPr>
    </w:p>
  </w:comment>
  <w:comment w:id="2855" w:author="Jillian Carson-Jackson" w:date="2021-05-19T20:22:00Z" w:initials="JC">
    <w:p w14:paraId="10E2E3AE" w14:textId="2ECD818C" w:rsidR="00BD218B" w:rsidRDefault="00BD218B">
      <w:pPr>
        <w:pStyle w:val="CommentText"/>
      </w:pPr>
      <w:r>
        <w:rPr>
          <w:rStyle w:val="CommentReference"/>
        </w:rPr>
        <w:annotationRef/>
      </w:r>
      <w:r>
        <w:t xml:space="preserve">Deleted as note being required here, but the focus </w:t>
      </w:r>
      <w:r w:rsidR="00375F6E">
        <w:t xml:space="preserve">on, for example, reading information from a chart, remains. </w:t>
      </w:r>
    </w:p>
  </w:comment>
  <w:comment w:id="2857" w:author="Jillian Carson-Jackson" w:date="2021-01-31T11:14:00Z" w:initials="JC">
    <w:p w14:paraId="5CD6EBB2" w14:textId="47D20ABC" w:rsidR="003A3B47" w:rsidRDefault="003A3B47">
      <w:pPr>
        <w:pStyle w:val="CommentText"/>
      </w:pPr>
      <w:r>
        <w:rPr>
          <w:rStyle w:val="CommentReference"/>
        </w:rPr>
        <w:annotationRef/>
      </w:r>
      <w:r w:rsidR="001D785F">
        <w:t xml:space="preserve">Confirm references to latest STCW . </w:t>
      </w:r>
      <w:r w:rsidR="005129C3">
        <w:t xml:space="preserve"> </w:t>
      </w:r>
    </w:p>
  </w:comment>
  <w:comment w:id="2860" w:author="Jillian Carson-Jackson" w:date="2021-01-31T11:15:00Z" w:initials="JC">
    <w:p w14:paraId="188677F5" w14:textId="1BB326A0" w:rsidR="00BE5219" w:rsidRDefault="00BE5219">
      <w:pPr>
        <w:pStyle w:val="CommentText"/>
      </w:pPr>
      <w:r>
        <w:rPr>
          <w:rStyle w:val="CommentReference"/>
        </w:rPr>
        <w:annotationRef/>
      </w:r>
      <w:r>
        <w:t xml:space="preserve">No longer required </w:t>
      </w:r>
    </w:p>
  </w:comment>
  <w:comment w:id="2866" w:author="Jillian Carson-Jackson" w:date="2021-01-31T11:16:00Z" w:initials="JC">
    <w:p w14:paraId="70040896" w14:textId="168BB7D8" w:rsidR="00DC5EE5" w:rsidRDefault="00DC5EE5">
      <w:pPr>
        <w:pStyle w:val="CommentText"/>
      </w:pPr>
      <w:r>
        <w:rPr>
          <w:rStyle w:val="CommentReference"/>
        </w:rPr>
        <w:annotationRef/>
      </w:r>
      <w:r>
        <w:t xml:space="preserve">More than reading information – it is using information for tide tables for their role.  </w:t>
      </w:r>
    </w:p>
  </w:comment>
  <w:comment w:id="2869" w:author="Jillian Carson-Jackson" w:date="2021-01-31T11:16:00Z" w:initials="JC">
    <w:p w14:paraId="277589D7" w14:textId="139AEA21" w:rsidR="00E40AEF" w:rsidRDefault="00E40AEF">
      <w:pPr>
        <w:pStyle w:val="CommentText"/>
      </w:pPr>
      <w:r>
        <w:rPr>
          <w:rStyle w:val="CommentReference"/>
        </w:rPr>
        <w:annotationRef/>
      </w:r>
      <w:r>
        <w:t xml:space="preserve">In essence, yes, but likely not required for chartwork activities as we currently teach.  Time/Distance/Speed calculations </w:t>
      </w:r>
      <w:r w:rsidR="00564F37">
        <w:t xml:space="preserve">core; recognising impact of set and drift; concept of relative bearings/ course over ground vs course steered.  </w:t>
      </w:r>
      <w:r w:rsidR="000D670F">
        <w:t xml:space="preserve">Some proposed put in the detailed curriculum table. </w:t>
      </w:r>
    </w:p>
  </w:comment>
  <w:comment w:id="2875" w:author="Jillian Carson-Jackson" w:date="2021-05-19T20:30:00Z" w:initials="JC">
    <w:p w14:paraId="57DADF35" w14:textId="263211F5" w:rsidR="00914431" w:rsidRDefault="00914431">
      <w:pPr>
        <w:pStyle w:val="CommentText"/>
      </w:pPr>
      <w:r>
        <w:rPr>
          <w:rStyle w:val="CommentReference"/>
        </w:rPr>
        <w:annotationRef/>
      </w:r>
      <w:r w:rsidR="007323D6">
        <w:t xml:space="preserve">Confirm if port operators, etc. is included in the areas where roles and responsibilities are presented.  (module 2) </w:t>
      </w:r>
    </w:p>
  </w:comment>
  <w:comment w:id="2880" w:author="Jillian Carson-Jackson" w:date="2021-05-19T20:34:00Z" w:initials="JC">
    <w:p w14:paraId="7BFEC320" w14:textId="51E18AD5" w:rsidR="002B2CFF" w:rsidRDefault="002B2CFF">
      <w:pPr>
        <w:pStyle w:val="CommentText"/>
      </w:pPr>
      <w:r>
        <w:rPr>
          <w:rStyle w:val="CommentReference"/>
        </w:rPr>
        <w:annotationRef/>
      </w:r>
      <w:r>
        <w:t>Revise terminology</w:t>
      </w:r>
    </w:p>
  </w:comment>
  <w:comment w:id="2885" w:author="Jillian Carson-Jackson" w:date="2021-05-19T20:35:00Z" w:initials="JC">
    <w:p w14:paraId="2193FE3A" w14:textId="01167E82" w:rsidR="003467DB" w:rsidRDefault="003467DB">
      <w:pPr>
        <w:pStyle w:val="CommentText"/>
      </w:pPr>
      <w:r>
        <w:rPr>
          <w:rStyle w:val="CommentReference"/>
        </w:rPr>
        <w:annotationRef/>
      </w:r>
      <w:r>
        <w:t>Review after reviewing detailed content</w:t>
      </w:r>
    </w:p>
  </w:comment>
  <w:comment w:id="2891" w:author="Jillian Carson-Jackson" w:date="2021-01-31T11:22:00Z" w:initials="JC">
    <w:p w14:paraId="3B6BF063" w14:textId="5E2C446A" w:rsidR="00982D62" w:rsidRDefault="00982D62">
      <w:pPr>
        <w:pStyle w:val="CommentText"/>
      </w:pPr>
      <w:r>
        <w:rPr>
          <w:rStyle w:val="CommentReference"/>
        </w:rPr>
        <w:annotationRef/>
      </w:r>
      <w:r w:rsidR="00006676">
        <w:t xml:space="preserve">From reviews this is identified as a lower level requirement Confirm (see notes in detailed curriculum table) </w:t>
      </w:r>
    </w:p>
  </w:comment>
  <w:comment w:id="2917" w:author="Jillian Carson-Jackson" w:date="2021-05-19T20:47:00Z" w:initials="JC">
    <w:p w14:paraId="345919B1" w14:textId="436B3723" w:rsidR="009250F6" w:rsidRDefault="009250F6">
      <w:pPr>
        <w:pStyle w:val="CommentText"/>
      </w:pPr>
      <w:r>
        <w:rPr>
          <w:rStyle w:val="CommentReference"/>
        </w:rPr>
        <w:annotationRef/>
      </w:r>
      <w:r>
        <w:t xml:space="preserve">Move to another heading? </w:t>
      </w:r>
    </w:p>
  </w:comment>
  <w:comment w:id="2958" w:author="Jillian Carson-Jackson" w:date="2021-05-19T19:16:00Z" w:initials="JC">
    <w:p w14:paraId="0969EBDC" w14:textId="77777777" w:rsidR="006F6B62" w:rsidRDefault="006F6B62">
      <w:pPr>
        <w:pStyle w:val="CommentText"/>
      </w:pPr>
      <w:r>
        <w:rPr>
          <w:rStyle w:val="CommentReference"/>
        </w:rPr>
        <w:annotationRef/>
      </w:r>
      <w:r>
        <w:t>From KA</w:t>
      </w:r>
    </w:p>
    <w:p w14:paraId="33E2DB99" w14:textId="6FA4E598" w:rsidR="006F6B62" w:rsidRDefault="00753022">
      <w:pPr>
        <w:pStyle w:val="CommentText"/>
      </w:pPr>
      <w:r>
        <w:t>The types of vessels normally found in a VTS area is covered within the OJT.   There should be no need for this to be included under the V103/1 course</w:t>
      </w:r>
    </w:p>
  </w:comment>
  <w:comment w:id="2959" w:author="Jillian Carson-Jackson" w:date="2021-06-09T20:11:00Z" w:initials="JC">
    <w:p w14:paraId="35FE505D" w14:textId="49F34D1F" w:rsidR="005F7EC9" w:rsidRDefault="005F7EC9">
      <w:pPr>
        <w:pStyle w:val="CommentText"/>
      </w:pPr>
      <w:r>
        <w:rPr>
          <w:rStyle w:val="CommentReference"/>
        </w:rPr>
        <w:annotationRef/>
      </w:r>
      <w:r>
        <w:t xml:space="preserve">Noted re OJT, overview of </w:t>
      </w:r>
      <w:r w:rsidR="00A2061C">
        <w:t xml:space="preserve">vessels to be included in V-103. </w:t>
      </w:r>
    </w:p>
  </w:comment>
  <w:comment w:id="2966" w:author="Jillian Carson-Jackson" w:date="2021-06-09T20:27:00Z" w:initials="JC">
    <w:p w14:paraId="3EE7DAEA" w14:textId="628B8F56" w:rsidR="002831B2" w:rsidRDefault="002831B2">
      <w:pPr>
        <w:pStyle w:val="CommentText"/>
      </w:pPr>
      <w:r>
        <w:rPr>
          <w:rStyle w:val="CommentReference"/>
        </w:rPr>
        <w:annotationRef/>
      </w:r>
      <w:r>
        <w:t xml:space="preserve">Think of the goal for including this – discussion on the impact of the movement of the vessel in the VTS area. </w:t>
      </w:r>
    </w:p>
  </w:comment>
  <w:comment w:id="3000" w:author="Jillian Carson-Jackson" w:date="2021-05-19T19:16:00Z" w:initials="JC">
    <w:p w14:paraId="537BCC41" w14:textId="77777777" w:rsidR="00753022" w:rsidRDefault="00753022">
      <w:pPr>
        <w:pStyle w:val="CommentText"/>
      </w:pPr>
      <w:r>
        <w:rPr>
          <w:rStyle w:val="CommentReference"/>
        </w:rPr>
        <w:annotationRef/>
      </w:r>
      <w:r>
        <w:t>From KA</w:t>
      </w:r>
    </w:p>
    <w:p w14:paraId="1D5E855D" w14:textId="77777777" w:rsidR="003014A8" w:rsidRDefault="003014A8" w:rsidP="003014A8">
      <w:pPr>
        <w:pStyle w:val="CommentText"/>
      </w:pPr>
      <w:r>
        <w:t>Suggest that these subject elements are deleted</w:t>
      </w:r>
    </w:p>
    <w:p w14:paraId="4E2F0EB6" w14:textId="77777777" w:rsidR="003014A8" w:rsidRDefault="003014A8" w:rsidP="003014A8">
      <w:pPr>
        <w:pStyle w:val="CommentText"/>
      </w:pPr>
    </w:p>
    <w:p w14:paraId="0F442ACA" w14:textId="7E54325B" w:rsidR="00753022" w:rsidRDefault="003014A8" w:rsidP="003014A8">
      <w:pPr>
        <w:pStyle w:val="CommentText"/>
      </w:pPr>
      <w:r>
        <w:t>The type of cargo within a VTS area should be covered within the OJT.   There should be no need for this to be included under the V103/1 course</w:t>
      </w:r>
    </w:p>
  </w:comment>
  <w:comment w:id="3001" w:author="Jillian Carson-Jackson" w:date="2021-06-09T20:16:00Z" w:initials="JC">
    <w:p w14:paraId="4254257B" w14:textId="47B4A181" w:rsidR="00631A90" w:rsidRDefault="00631A90">
      <w:pPr>
        <w:pStyle w:val="CommentText"/>
      </w:pPr>
      <w:r>
        <w:rPr>
          <w:rStyle w:val="CommentReference"/>
        </w:rPr>
        <w:annotationRef/>
      </w:r>
      <w:r>
        <w:t>Agree that OJT will provide additional information, but general overview required in V-103/1</w:t>
      </w:r>
    </w:p>
  </w:comment>
  <w:comment w:id="3044" w:author="Jillian Carson-Jackson" w:date="2021-05-19T19:17:00Z" w:initials="JC">
    <w:p w14:paraId="69040BA2" w14:textId="77777777" w:rsidR="003014A8" w:rsidRDefault="003014A8">
      <w:pPr>
        <w:pStyle w:val="CommentText"/>
      </w:pPr>
      <w:r>
        <w:rPr>
          <w:rStyle w:val="CommentReference"/>
        </w:rPr>
        <w:annotationRef/>
      </w:r>
      <w:r>
        <w:t>From KA</w:t>
      </w:r>
    </w:p>
    <w:p w14:paraId="2A8F574A" w14:textId="64C69A80" w:rsidR="003014A8" w:rsidRDefault="0068782B">
      <w:pPr>
        <w:pStyle w:val="CommentText"/>
      </w:pPr>
      <w:r>
        <w:t>Suggest that these subjects on ship stability deserve its own session topic with the title of “ Introduction to ship stability’</w:t>
      </w:r>
    </w:p>
  </w:comment>
  <w:comment w:id="3045" w:author="Jillian Carson-Jackson" w:date="2021-06-09T20:17:00Z" w:initials="JC">
    <w:p w14:paraId="4B7B7878" w14:textId="119B7419" w:rsidR="00BC4452" w:rsidRDefault="00BC4452">
      <w:pPr>
        <w:pStyle w:val="CommentText"/>
      </w:pPr>
      <w:r>
        <w:rPr>
          <w:rStyle w:val="CommentReference"/>
        </w:rPr>
        <w:annotationRef/>
      </w:r>
      <w:r>
        <w:t xml:space="preserve">Keep as is, in Shipboard Knowledge </w:t>
      </w:r>
    </w:p>
  </w:comment>
  <w:comment w:id="3046" w:author="Jillian Carson-Jackson" w:date="2021-05-19T19:17:00Z" w:initials="JC">
    <w:p w14:paraId="2164D767" w14:textId="77777777" w:rsidR="0068782B" w:rsidRDefault="0068782B">
      <w:pPr>
        <w:pStyle w:val="CommentText"/>
      </w:pPr>
      <w:r>
        <w:rPr>
          <w:rStyle w:val="CommentReference"/>
        </w:rPr>
        <w:annotationRef/>
      </w:r>
      <w:r w:rsidR="004400DF">
        <w:t>From KA</w:t>
      </w:r>
    </w:p>
    <w:p w14:paraId="7462890B" w14:textId="794A3A50" w:rsidR="004400DF" w:rsidRDefault="004400DF">
      <w:pPr>
        <w:pStyle w:val="CommentText"/>
      </w:pPr>
      <w:r>
        <w:t>Suggest that these subjects on ship handling deserve its own session topic with the title of “ Introduction to ship handlilng</w:t>
      </w:r>
    </w:p>
  </w:comment>
  <w:comment w:id="3047" w:author="Jillian Carson-Jackson" w:date="2021-06-09T20:19:00Z" w:initials="JC">
    <w:p w14:paraId="654FEA60" w14:textId="7AD4CA4F" w:rsidR="009D0E1C" w:rsidRDefault="009D0E1C">
      <w:pPr>
        <w:pStyle w:val="CommentText"/>
      </w:pPr>
      <w:r>
        <w:rPr>
          <w:rStyle w:val="CommentReference"/>
        </w:rPr>
        <w:annotationRef/>
      </w:r>
      <w:r>
        <w:t>Keep as is, in Shipboard Knowledge</w:t>
      </w:r>
    </w:p>
  </w:comment>
  <w:comment w:id="3055" w:author="Jillian Carson-Jackson" w:date="2021-01-31T16:53:00Z" w:initials="JC">
    <w:p w14:paraId="60F28A44" w14:textId="00B0F5E0" w:rsidR="00784F89" w:rsidRDefault="00784F89">
      <w:pPr>
        <w:pStyle w:val="CommentText"/>
      </w:pPr>
      <w:r>
        <w:rPr>
          <w:rStyle w:val="CommentReference"/>
        </w:rPr>
        <w:annotationRef/>
      </w:r>
      <w:r>
        <w:t>Propulsion systems identified as a level 3 in reviews</w:t>
      </w:r>
    </w:p>
  </w:comment>
  <w:comment w:id="3056" w:author="Jillian Carson-Jackson" w:date="2021-05-19T19:18:00Z" w:initials="JC">
    <w:p w14:paraId="0933BE55" w14:textId="77777777" w:rsidR="004400DF" w:rsidRDefault="004400DF">
      <w:pPr>
        <w:pStyle w:val="CommentText"/>
      </w:pPr>
      <w:r>
        <w:rPr>
          <w:rStyle w:val="CommentReference"/>
        </w:rPr>
        <w:annotationRef/>
      </w:r>
      <w:r>
        <w:t>From KA</w:t>
      </w:r>
    </w:p>
    <w:p w14:paraId="3DFB2A49" w14:textId="4B296487" w:rsidR="004400DF" w:rsidRDefault="004663F5">
      <w:pPr>
        <w:pStyle w:val="CommentText"/>
      </w:pPr>
      <w:r>
        <w:t>Suggest that this be deleted.  Seems very low level for a VTSO siting the VTS chair</w:t>
      </w:r>
    </w:p>
  </w:comment>
  <w:comment w:id="3057" w:author="Jillian Carson-Jackson" w:date="2021-06-09T20:28:00Z" w:initials="JC">
    <w:p w14:paraId="62125DD8" w14:textId="1766AEEF" w:rsidR="00387E09" w:rsidRDefault="00387E09">
      <w:pPr>
        <w:pStyle w:val="CommentText"/>
      </w:pPr>
      <w:r>
        <w:rPr>
          <w:rStyle w:val="CommentReference"/>
        </w:rPr>
        <w:annotationRef/>
      </w:r>
      <w:r>
        <w:t>Discussion as above – the impact of the p</w:t>
      </w:r>
      <w:r w:rsidR="00055E6B">
        <w:t xml:space="preserve">ropulsion system on the movement of vessels in the VTS area. </w:t>
      </w:r>
    </w:p>
  </w:comment>
  <w:comment w:id="3075" w:author="Jillian Carson-Jackson" w:date="2021-05-19T19:19:00Z" w:initials="JC">
    <w:p w14:paraId="786EEB2F" w14:textId="77777777" w:rsidR="004663F5" w:rsidRDefault="004663F5">
      <w:pPr>
        <w:pStyle w:val="CommentText"/>
      </w:pPr>
      <w:r>
        <w:rPr>
          <w:rStyle w:val="CommentReference"/>
        </w:rPr>
        <w:annotationRef/>
      </w:r>
      <w:r>
        <w:t>From KA</w:t>
      </w:r>
    </w:p>
    <w:p w14:paraId="612AF93C" w14:textId="448B7D7D" w:rsidR="004663F5" w:rsidRDefault="00ED7D5F">
      <w:pPr>
        <w:pStyle w:val="CommentText"/>
      </w:pPr>
      <w:r>
        <w:t>Suggest that this becomes a session topic on its own, with these subject elements listed</w:t>
      </w:r>
    </w:p>
  </w:comment>
  <w:comment w:id="3076" w:author="Jillian Carson-Jackson" w:date="2021-06-09T20:32:00Z" w:initials="JC">
    <w:p w14:paraId="27019938" w14:textId="2EE4D374" w:rsidR="00936154" w:rsidRDefault="00936154">
      <w:pPr>
        <w:pStyle w:val="CommentText"/>
      </w:pPr>
      <w:r>
        <w:rPr>
          <w:rStyle w:val="CommentReference"/>
        </w:rPr>
        <w:annotationRef/>
      </w:r>
      <w:r>
        <w:t xml:space="preserve">Agree.  Discussed possible change in location, but left here for now.  </w:t>
      </w:r>
    </w:p>
  </w:comment>
  <w:comment w:id="3077" w:author="Jillian Carson-Jackson" w:date="2021-05-19T19:19:00Z" w:initials="JC">
    <w:p w14:paraId="64FA7807" w14:textId="77777777" w:rsidR="00ED7D5F" w:rsidRDefault="00ED7D5F">
      <w:pPr>
        <w:pStyle w:val="CommentText"/>
      </w:pPr>
      <w:r>
        <w:rPr>
          <w:rStyle w:val="CommentReference"/>
        </w:rPr>
        <w:annotationRef/>
      </w:r>
      <w:r>
        <w:t>From KA</w:t>
      </w:r>
    </w:p>
    <w:p w14:paraId="2D24B1B0" w14:textId="1A970758" w:rsidR="00ED7D5F" w:rsidRDefault="004206E8">
      <w:pPr>
        <w:pStyle w:val="CommentText"/>
      </w:pPr>
      <w:r>
        <w:t>Suggest that these subject elements are joined with the session topic of ‘tides and tidal streams’ as they are all linked</w:t>
      </w:r>
    </w:p>
  </w:comment>
  <w:comment w:id="3078" w:author="Jillian Carson-Jackson" w:date="2021-06-09T20:33:00Z" w:initials="JC">
    <w:p w14:paraId="53663821" w14:textId="39624192" w:rsidR="00D33FB2" w:rsidRDefault="00D33FB2">
      <w:pPr>
        <w:pStyle w:val="CommentText"/>
      </w:pPr>
      <w:r>
        <w:rPr>
          <w:rStyle w:val="CommentReference"/>
        </w:rPr>
        <w:annotationRef/>
      </w:r>
      <w:r w:rsidR="00DF63DA">
        <w:rPr>
          <w:rStyle w:val="CommentReference"/>
        </w:rPr>
        <w:t xml:space="preserve">Keep here, noting this reflects the </w:t>
      </w:r>
      <w:r w:rsidR="00E6473A">
        <w:rPr>
          <w:rStyle w:val="CommentReference"/>
        </w:rPr>
        <w:t xml:space="preserve">impact on the vessel from the hydro factors. </w:t>
      </w:r>
    </w:p>
  </w:comment>
  <w:comment w:id="3081" w:author="Jillian Carson-Jackson" w:date="2021-06-09T20:34:00Z" w:initials="JC">
    <w:p w14:paraId="77AE25FF" w14:textId="28D17E95" w:rsidR="00DF63DA" w:rsidRDefault="00DF63DA">
      <w:pPr>
        <w:pStyle w:val="CommentText"/>
      </w:pPr>
      <w:r>
        <w:rPr>
          <w:rStyle w:val="CommentReference"/>
        </w:rPr>
        <w:annotationRef/>
      </w:r>
      <w:r>
        <w:t xml:space="preserve">Move to module on vessel traffic planning </w:t>
      </w:r>
    </w:p>
  </w:comment>
  <w:comment w:id="3084" w:author="Jillian Carson-Jackson" w:date="2021-05-19T19:19:00Z" w:initials="JC">
    <w:p w14:paraId="73F2012B" w14:textId="77777777" w:rsidR="004206E8" w:rsidRDefault="004206E8">
      <w:pPr>
        <w:pStyle w:val="CommentText"/>
      </w:pPr>
      <w:r>
        <w:rPr>
          <w:rStyle w:val="CommentReference"/>
        </w:rPr>
        <w:annotationRef/>
      </w:r>
      <w:r>
        <w:t>From KA</w:t>
      </w:r>
    </w:p>
    <w:p w14:paraId="6147D1A9" w14:textId="2FF1F8EE" w:rsidR="004206E8" w:rsidRDefault="00477B4F">
      <w:pPr>
        <w:pStyle w:val="CommentText"/>
      </w:pPr>
      <w:r>
        <w:t>Suggest an alternate session topic title of “Bridge procedures or Bridge operations</w:t>
      </w:r>
    </w:p>
  </w:comment>
  <w:comment w:id="3085" w:author="Jillian Carson-Jackson" w:date="2021-06-09T20:38:00Z" w:initials="JC">
    <w:p w14:paraId="3BD37EC0" w14:textId="39C1D365" w:rsidR="00473F79" w:rsidRDefault="00473F79">
      <w:pPr>
        <w:pStyle w:val="CommentText"/>
      </w:pPr>
      <w:r>
        <w:rPr>
          <w:rStyle w:val="CommentReference"/>
        </w:rPr>
        <w:annotationRef/>
      </w:r>
      <w:r>
        <w:t xml:space="preserve">Leave as is. </w:t>
      </w:r>
      <w:r w:rsidR="009522CA">
        <w:t xml:space="preserve">Term Bridge Procedures if well understood. </w:t>
      </w:r>
    </w:p>
  </w:comment>
  <w:comment w:id="3095" w:author="Jillian Carson-Jackson" w:date="2021-05-19T19:20:00Z" w:initials="JC">
    <w:p w14:paraId="43CAB497" w14:textId="77777777" w:rsidR="00477B4F" w:rsidRDefault="00477B4F">
      <w:pPr>
        <w:pStyle w:val="CommentText"/>
      </w:pPr>
      <w:r>
        <w:rPr>
          <w:rStyle w:val="CommentReference"/>
        </w:rPr>
        <w:annotationRef/>
      </w:r>
      <w:r>
        <w:t>From KA</w:t>
      </w:r>
    </w:p>
    <w:p w14:paraId="4CD356BF" w14:textId="77777777" w:rsidR="00007B4B" w:rsidRDefault="00007B4B" w:rsidP="00007B4B">
      <w:pPr>
        <w:pStyle w:val="CommentText"/>
      </w:pPr>
      <w:r>
        <w:t xml:space="preserve">This is a key element and I believe that it should be taught in the Communications module.  In particular, it could be a dedicated subject element under a session topic such as ‘interpersonal communications’   </w:t>
      </w:r>
    </w:p>
    <w:p w14:paraId="62B3AC22" w14:textId="77777777" w:rsidR="00007B4B" w:rsidRDefault="00007B4B" w:rsidP="00007B4B">
      <w:pPr>
        <w:pStyle w:val="CommentText"/>
      </w:pPr>
    </w:p>
    <w:p w14:paraId="6AEDD102" w14:textId="21DF90E2" w:rsidR="00477B4F" w:rsidRDefault="00007B4B" w:rsidP="00007B4B">
      <w:pPr>
        <w:pStyle w:val="CommentText"/>
      </w:pPr>
      <w:r>
        <w:t>This subject area should not be buried here way down under nautical knowledge.</w:t>
      </w:r>
    </w:p>
  </w:comment>
  <w:comment w:id="3096" w:author="Jillian Carson-Jackson" w:date="2021-06-09T20:41:00Z" w:initials="JC">
    <w:p w14:paraId="1B6ECD37" w14:textId="3094DE46" w:rsidR="00802B2D" w:rsidRDefault="00802B2D">
      <w:pPr>
        <w:pStyle w:val="CommentText"/>
      </w:pPr>
      <w:r>
        <w:rPr>
          <w:rStyle w:val="CommentReference"/>
        </w:rPr>
        <w:annotationRef/>
      </w:r>
      <w:r>
        <w:t xml:space="preserve">Keep here – noting the need to understand how the bridge team interact with each other, and then make the link to how they interact with the VTS. </w:t>
      </w:r>
    </w:p>
  </w:comment>
  <w:comment w:id="3112" w:author="Jillian Carson-Jackson" w:date="2021-05-19T19:21:00Z" w:initials="JC">
    <w:p w14:paraId="0CEC663B" w14:textId="44D1C8C4" w:rsidR="00E97323" w:rsidRDefault="00E97323">
      <w:pPr>
        <w:pStyle w:val="CommentText"/>
      </w:pPr>
      <w:r>
        <w:rPr>
          <w:rStyle w:val="CommentReference"/>
        </w:rPr>
        <w:annotationRef/>
      </w:r>
      <w:r>
        <w:t>From KA</w:t>
      </w:r>
    </w:p>
    <w:p w14:paraId="0685B6AD" w14:textId="77777777" w:rsidR="003D7DDE" w:rsidRDefault="003D7DDE" w:rsidP="003D7DDE">
      <w:pPr>
        <w:pStyle w:val="CommentText"/>
      </w:pPr>
      <w:r>
        <w:t xml:space="preserve">Delete. Suggest that these subject elements are taught in OJT instead and are deleted from here. </w:t>
      </w:r>
    </w:p>
    <w:p w14:paraId="52BDCEF5" w14:textId="77777777" w:rsidR="003D7DDE" w:rsidRDefault="003D7DDE" w:rsidP="003D7DDE">
      <w:pPr>
        <w:pStyle w:val="CommentText"/>
      </w:pPr>
    </w:p>
    <w:p w14:paraId="74A46749" w14:textId="56B96B1D" w:rsidR="00E97323" w:rsidRDefault="003D7DDE" w:rsidP="003D7DDE">
      <w:pPr>
        <w:pStyle w:val="CommentText"/>
      </w:pPr>
      <w:r>
        <w:t>Further, the roles and responsibilities are described in legal framework</w:t>
      </w:r>
    </w:p>
  </w:comment>
  <w:comment w:id="3113" w:author="Jillian Carson-Jackson" w:date="2021-06-09T20:44:00Z" w:initials="JC">
    <w:p w14:paraId="46F023A2" w14:textId="7637469A" w:rsidR="00004850" w:rsidRDefault="00004850">
      <w:pPr>
        <w:pStyle w:val="CommentText"/>
      </w:pPr>
      <w:r>
        <w:rPr>
          <w:rStyle w:val="CommentReference"/>
        </w:rPr>
        <w:annotationRef/>
      </w:r>
      <w:r>
        <w:t xml:space="preserve">Agreed </w:t>
      </w:r>
    </w:p>
  </w:comment>
  <w:comment w:id="3109" w:author="Jillian Carson-Jackson" w:date="2021-06-09T20:46:00Z" w:initials="JC">
    <w:p w14:paraId="394208A3" w14:textId="18A3B00A" w:rsidR="00004850" w:rsidRDefault="00004850">
      <w:pPr>
        <w:pStyle w:val="CommentText"/>
      </w:pPr>
      <w:r>
        <w:rPr>
          <w:rStyle w:val="CommentReference"/>
        </w:rPr>
        <w:annotationRef/>
      </w:r>
      <w:r>
        <w:t>Delete here -covered in Module 2</w:t>
      </w:r>
    </w:p>
  </w:comment>
  <w:comment w:id="3117" w:author="Jillian Carson-Jackson" w:date="2021-05-19T19:21:00Z" w:initials="JC">
    <w:p w14:paraId="1B5E8373" w14:textId="77777777" w:rsidR="00610DCD" w:rsidRDefault="00610DCD">
      <w:pPr>
        <w:pStyle w:val="CommentText"/>
      </w:pPr>
      <w:r>
        <w:rPr>
          <w:rStyle w:val="CommentReference"/>
        </w:rPr>
        <w:annotationRef/>
      </w:r>
      <w:r>
        <w:t>From KA</w:t>
      </w:r>
    </w:p>
    <w:p w14:paraId="2948EA15" w14:textId="4E755A44" w:rsidR="00610DCD" w:rsidRDefault="00B408EE">
      <w:pPr>
        <w:pStyle w:val="CommentText"/>
      </w:pPr>
      <w:r>
        <w:t>Delete.  Suggest that these subject elements are taught in OJT instead and are deleted from here.</w:t>
      </w:r>
    </w:p>
  </w:comment>
  <w:comment w:id="3118" w:author="Jillian Carson-Jackson" w:date="2021-06-09T20:47:00Z" w:initials="JC">
    <w:p w14:paraId="2F34F358" w14:textId="34862BFA" w:rsidR="00C61E65" w:rsidRDefault="00C61E65">
      <w:pPr>
        <w:pStyle w:val="CommentText"/>
      </w:pPr>
      <w:r>
        <w:rPr>
          <w:rStyle w:val="CommentReference"/>
        </w:rPr>
        <w:annotationRef/>
      </w:r>
      <w:r w:rsidR="006E2AB1">
        <w:t xml:space="preserve">Agreed – only leave an overview.  Note - </w:t>
      </w:r>
      <w:r>
        <w:t xml:space="preserve">Contingency plans covered under Emergencies so can remove from here </w:t>
      </w:r>
    </w:p>
    <w:p w14:paraId="50E9F83B" w14:textId="7FCE7A40" w:rsidR="00C61E65" w:rsidRDefault="00C61E65">
      <w:pPr>
        <w:pStyle w:val="CommentText"/>
      </w:pPr>
    </w:p>
  </w:comment>
  <w:comment w:id="3130" w:author="Jillian Carson-Jackson" w:date="2021-05-19T19:22:00Z" w:initials="JC">
    <w:p w14:paraId="7EFCD7DD" w14:textId="77777777" w:rsidR="00CA2323" w:rsidRDefault="00CA2323">
      <w:pPr>
        <w:pStyle w:val="CommentText"/>
      </w:pPr>
      <w:r>
        <w:rPr>
          <w:rStyle w:val="CommentReference"/>
        </w:rPr>
        <w:annotationRef/>
      </w:r>
      <w:r>
        <w:t>From KA</w:t>
      </w:r>
    </w:p>
    <w:p w14:paraId="33F52B88" w14:textId="77777777" w:rsidR="00E76036" w:rsidRDefault="00E76036" w:rsidP="00E76036">
      <w:pPr>
        <w:pStyle w:val="CommentText"/>
      </w:pPr>
      <w:r>
        <w:t>Suggest that the subject elements could be reduce down to just  “</w:t>
      </w:r>
      <w:r>
        <w:rPr>
          <w:rFonts w:cstheme="minorHAnsi"/>
          <w:i/>
          <w:szCs w:val="20"/>
        </w:rPr>
        <w:t>Provide an overview to the ISPS code with relation to ship and port security”</w:t>
      </w:r>
    </w:p>
    <w:p w14:paraId="5F93CA49" w14:textId="77777777" w:rsidR="00E76036" w:rsidRDefault="00E76036" w:rsidP="00E76036">
      <w:pPr>
        <w:pStyle w:val="CommentText"/>
      </w:pPr>
    </w:p>
    <w:p w14:paraId="43C4301B" w14:textId="77777777" w:rsidR="00E76036" w:rsidRDefault="00E76036" w:rsidP="00E76036">
      <w:pPr>
        <w:pStyle w:val="Tabletext"/>
        <w:spacing w:before="0" w:after="0"/>
        <w:ind w:left="0"/>
        <w:rPr>
          <w:rFonts w:cstheme="minorHAnsi"/>
          <w:szCs w:val="20"/>
        </w:rPr>
      </w:pPr>
      <w:r>
        <w:t>With one session topic of – “</w:t>
      </w:r>
      <w:r>
        <w:rPr>
          <w:rFonts w:cstheme="minorHAnsi"/>
          <w:szCs w:val="20"/>
        </w:rPr>
        <w:t xml:space="preserve">Overview of ISPS code </w:t>
      </w:r>
      <w:r>
        <w:rPr>
          <w:rFonts w:cstheme="minorHAnsi"/>
          <w:szCs w:val="20"/>
          <w:highlight w:val="yellow"/>
        </w:rPr>
        <w:t>and security levels</w:t>
      </w:r>
      <w:r>
        <w:rPr>
          <w:rFonts w:cstheme="minorHAnsi"/>
          <w:szCs w:val="20"/>
        </w:rPr>
        <w:t>”</w:t>
      </w:r>
    </w:p>
    <w:p w14:paraId="587650A0" w14:textId="77777777" w:rsidR="00E76036" w:rsidRDefault="00E76036" w:rsidP="00E76036">
      <w:pPr>
        <w:pStyle w:val="Tabletext"/>
        <w:spacing w:before="0" w:after="0"/>
        <w:ind w:left="0"/>
        <w:rPr>
          <w:rFonts w:cstheme="minorHAnsi"/>
          <w:szCs w:val="20"/>
        </w:rPr>
      </w:pPr>
    </w:p>
    <w:p w14:paraId="4DFFFBA4" w14:textId="77777777" w:rsidR="00E76036" w:rsidRDefault="00E76036" w:rsidP="00E76036">
      <w:pPr>
        <w:pStyle w:val="CommentText"/>
      </w:pPr>
      <w:r>
        <w:t xml:space="preserve">Discussions with Australian VTS Authorities suggest that perhaps this could be cut down to just an overview of the ISPS code and security levels. </w:t>
      </w:r>
    </w:p>
    <w:p w14:paraId="7065A388" w14:textId="77777777" w:rsidR="00E76036" w:rsidRDefault="00E76036" w:rsidP="00E76036">
      <w:pPr>
        <w:pStyle w:val="CommentText"/>
      </w:pPr>
    </w:p>
    <w:p w14:paraId="063F9A43" w14:textId="77777777" w:rsidR="00E76036" w:rsidRDefault="00E76036" w:rsidP="00E76036">
      <w:pPr>
        <w:pStyle w:val="CommentText"/>
      </w:pPr>
      <w:r>
        <w:t>Then allow a VTS authority to go into more detail in the OJT course as it will be largely dependent on the port specifics and how breaches to port security are dealt with.</w:t>
      </w:r>
    </w:p>
    <w:p w14:paraId="510DA793" w14:textId="77777777" w:rsidR="00E76036" w:rsidRDefault="00E76036" w:rsidP="00E76036">
      <w:pPr>
        <w:pStyle w:val="CommentText"/>
      </w:pPr>
    </w:p>
    <w:p w14:paraId="13E284D4" w14:textId="77777777" w:rsidR="00E76036" w:rsidRDefault="00E76036" w:rsidP="00E76036">
      <w:pPr>
        <w:pStyle w:val="CommentText"/>
      </w:pPr>
      <w:r>
        <w:t>With the new IMO res – ISPS is captured under ‘provision of information’.    So really this links with the ‘provision of VTS’ instead of being buried under nautical knowledge</w:t>
      </w:r>
    </w:p>
    <w:p w14:paraId="740E64FF" w14:textId="77777777" w:rsidR="00E76036" w:rsidRDefault="00E76036" w:rsidP="00E76036">
      <w:pPr>
        <w:pStyle w:val="CommentText"/>
      </w:pPr>
    </w:p>
    <w:p w14:paraId="43D3E02A" w14:textId="67457C60" w:rsidR="00CA2323" w:rsidRDefault="00E76036" w:rsidP="00E76036">
      <w:pPr>
        <w:pStyle w:val="CommentText"/>
      </w:pPr>
      <w:r>
        <w:t>Similarly G1141 states that VTS authorities should have operational procedures available</w:t>
      </w:r>
    </w:p>
  </w:comment>
  <w:comment w:id="3131" w:author="Jillian Carson-Jackson" w:date="2021-06-09T20:51:00Z" w:initials="JC">
    <w:p w14:paraId="01D9A453" w14:textId="2E3CBD05" w:rsidR="0051798A" w:rsidRDefault="0051798A">
      <w:pPr>
        <w:pStyle w:val="CommentText"/>
      </w:pPr>
      <w:r>
        <w:rPr>
          <w:rStyle w:val="CommentReference"/>
        </w:rPr>
        <w:annotationRef/>
      </w:r>
      <w:r>
        <w:t>agree</w:t>
      </w:r>
    </w:p>
  </w:comment>
  <w:comment w:id="3141" w:author="Jillian Carson-Jackson" w:date="2021-05-19T19:23:00Z" w:initials="JC">
    <w:p w14:paraId="00F13956" w14:textId="77777777" w:rsidR="00AD1F46" w:rsidRDefault="00AD1F46">
      <w:pPr>
        <w:pStyle w:val="CommentText"/>
      </w:pPr>
      <w:r>
        <w:rPr>
          <w:rStyle w:val="CommentReference"/>
        </w:rPr>
        <w:annotationRef/>
      </w:r>
      <w:r>
        <w:t>From KA</w:t>
      </w:r>
    </w:p>
    <w:p w14:paraId="1F7A9B13" w14:textId="77777777" w:rsidR="00730638" w:rsidRDefault="00730638" w:rsidP="00730638">
      <w:pPr>
        <w:pStyle w:val="CommentText"/>
      </w:pPr>
      <w:r>
        <w:t>Thought this was covered above with ‘use of tugs’</w:t>
      </w:r>
    </w:p>
    <w:p w14:paraId="3D9BEE56" w14:textId="77777777" w:rsidR="00730638" w:rsidRDefault="00730638" w:rsidP="00730638">
      <w:pPr>
        <w:pStyle w:val="CommentText"/>
      </w:pPr>
    </w:p>
    <w:p w14:paraId="33000D11" w14:textId="22132931" w:rsidR="00AD1F46" w:rsidRDefault="00730638" w:rsidP="00730638">
      <w:pPr>
        <w:pStyle w:val="CommentText"/>
      </w:pPr>
      <w:r>
        <w:t>Again, suggest that these subject elements are taught in OJT instead. Can it be deleted</w:t>
      </w:r>
    </w:p>
  </w:comment>
  <w:comment w:id="3142" w:author="Jillian Carson-Jackson" w:date="2021-06-09T20:52:00Z" w:initials="JC">
    <w:p w14:paraId="21E2FCC4" w14:textId="0E107A1E" w:rsidR="00A662B0" w:rsidRDefault="00A662B0">
      <w:pPr>
        <w:pStyle w:val="CommentText"/>
      </w:pPr>
      <w:r>
        <w:rPr>
          <w:rStyle w:val="CommentReference"/>
        </w:rPr>
        <w:annotationRef/>
      </w:r>
      <w:r>
        <w:t>agree</w:t>
      </w:r>
    </w:p>
  </w:comment>
  <w:comment w:id="3146" w:author="Jillian Carson-Jackson" w:date="2021-05-19T19:23:00Z" w:initials="JC">
    <w:p w14:paraId="74296E19" w14:textId="77777777" w:rsidR="00F06E71" w:rsidRDefault="00F06E71">
      <w:pPr>
        <w:pStyle w:val="CommentText"/>
      </w:pPr>
      <w:r>
        <w:rPr>
          <w:rStyle w:val="CommentReference"/>
        </w:rPr>
        <w:annotationRef/>
      </w:r>
      <w:r>
        <w:t>From KA</w:t>
      </w:r>
    </w:p>
    <w:p w14:paraId="68642C2E" w14:textId="7DBB0B9F" w:rsidR="00F06E71" w:rsidRDefault="00CD4953">
      <w:pPr>
        <w:pStyle w:val="CommentText"/>
      </w:pPr>
      <w:r>
        <w:t>Delete.  Suggest that these subject elements are taught in OJT instead</w:t>
      </w:r>
    </w:p>
  </w:comment>
  <w:comment w:id="3147" w:author="Jillian Carson-Jackson" w:date="2021-06-09T20:54:00Z" w:initials="JC">
    <w:p w14:paraId="07426A6F" w14:textId="3DBA8D8B" w:rsidR="00414069" w:rsidRDefault="00414069">
      <w:pPr>
        <w:pStyle w:val="CommentText"/>
      </w:pPr>
      <w:r>
        <w:rPr>
          <w:rStyle w:val="CommentReference"/>
        </w:rPr>
        <w:annotationRef/>
      </w:r>
      <w:r w:rsidR="00B411C7">
        <w:t>agreed</w:t>
      </w:r>
    </w:p>
  </w:comment>
  <w:comment w:id="3158" w:author="Jillian Carson-Jackson" w:date="2020-12-27T16:14:00Z" w:initials="JC">
    <w:p w14:paraId="77E34C9F" w14:textId="035B8472" w:rsidR="006B0311" w:rsidRDefault="006B0311">
      <w:pPr>
        <w:pStyle w:val="CommentText"/>
      </w:pPr>
      <w:r>
        <w:rPr>
          <w:rStyle w:val="CommentReference"/>
        </w:rPr>
        <w:annotationRef/>
      </w:r>
      <w:r>
        <w:t xml:space="preserve">Combines original module 3 </w:t>
      </w:r>
      <w:r w:rsidR="00C04289">
        <w:t xml:space="preserve">(Equipment) and </w:t>
      </w:r>
      <w:r w:rsidR="004A57C7">
        <w:t xml:space="preserve">some elements of original </w:t>
      </w:r>
      <w:r w:rsidR="00C04289">
        <w:t xml:space="preserve">module 6 (VHF radio) noting some elements of the original module 6 were brought into the new module 1. </w:t>
      </w:r>
    </w:p>
  </w:comment>
  <w:comment w:id="3165" w:author="Jillian Carson-Jackson" w:date="2021-01-31T16:58:00Z" w:initials="JC">
    <w:p w14:paraId="42FBA575" w14:textId="1CB8726B" w:rsidR="007211A9" w:rsidRDefault="007211A9">
      <w:pPr>
        <w:pStyle w:val="CommentText"/>
      </w:pPr>
      <w:r>
        <w:rPr>
          <w:rStyle w:val="CommentReference"/>
        </w:rPr>
        <w:annotationRef/>
      </w:r>
      <w:r w:rsidR="000567BD">
        <w:t xml:space="preserve">Question – is basic used here to differentiate from the OJT where VTS centre specific equipment will be </w:t>
      </w:r>
      <w:r w:rsidR="00CF062D">
        <w:t xml:space="preserve">taught? </w:t>
      </w:r>
    </w:p>
  </w:comment>
  <w:comment w:id="3167" w:author="Jillian Carson-Jackson" w:date="2021-06-09T20:57:00Z" w:initials="JC">
    <w:p w14:paraId="4B2BAEB1" w14:textId="63547CF2" w:rsidR="001D0074" w:rsidRDefault="001D0074">
      <w:pPr>
        <w:pStyle w:val="CommentText"/>
      </w:pPr>
      <w:r>
        <w:rPr>
          <w:rStyle w:val="CommentReference"/>
        </w:rPr>
        <w:annotationRef/>
      </w:r>
      <w:r w:rsidR="00BD1B49">
        <w:t xml:space="preserve">Consistency – use of syllabus, course, model course.  Review overall introductory sections / structure.  </w:t>
      </w:r>
    </w:p>
  </w:comment>
  <w:comment w:id="3230" w:author="Jillian Carson-Jackson" w:date="2020-12-27T16:34:00Z" w:initials="JC">
    <w:p w14:paraId="7984C5C8" w14:textId="7E063966" w:rsidR="005A689B" w:rsidRDefault="005A689B">
      <w:pPr>
        <w:pStyle w:val="CommentText"/>
      </w:pPr>
      <w:r>
        <w:rPr>
          <w:rStyle w:val="CommentReference"/>
        </w:rPr>
        <w:annotationRef/>
      </w:r>
      <w:r>
        <w:t>Adapted from original module 6</w:t>
      </w:r>
    </w:p>
  </w:comment>
  <w:comment w:id="3256" w:author="Jillian Carson-Jackson" w:date="2020-12-27T16:34:00Z" w:initials="JC">
    <w:p w14:paraId="53B3D2A5" w14:textId="048E0533" w:rsidR="005A689B" w:rsidRDefault="005A689B">
      <w:pPr>
        <w:pStyle w:val="CommentText"/>
      </w:pPr>
      <w:r>
        <w:rPr>
          <w:rStyle w:val="CommentReference"/>
        </w:rPr>
        <w:annotationRef/>
      </w:r>
      <w:r>
        <w:t>Moved to new module 1</w:t>
      </w:r>
    </w:p>
  </w:comment>
  <w:comment w:id="3270" w:author="Jillian Carson-Jackson" w:date="2020-12-27T16:19:00Z" w:initials="JC">
    <w:p w14:paraId="6EDE8A6D" w14:textId="5A2B8951" w:rsidR="00AA34F8" w:rsidRDefault="00AA34F8">
      <w:pPr>
        <w:pStyle w:val="CommentText"/>
      </w:pPr>
      <w:r>
        <w:rPr>
          <w:rStyle w:val="CommentReference"/>
        </w:rPr>
        <w:annotationRef/>
      </w:r>
      <w:r>
        <w:t xml:space="preserve">No level in original, put to level 1.  With </w:t>
      </w:r>
      <w:r w:rsidR="008F035C">
        <w:t xml:space="preserve">ongoing developments, this may need to be reviewed. </w:t>
      </w:r>
    </w:p>
  </w:comment>
  <w:comment w:id="3282" w:author="Jillian Carson-Jackson" w:date="2021-05-19T19:25:00Z" w:initials="JC">
    <w:p w14:paraId="7852EB3F" w14:textId="77777777" w:rsidR="00E46C29" w:rsidRDefault="00E46C29">
      <w:pPr>
        <w:pStyle w:val="CommentText"/>
      </w:pPr>
      <w:r>
        <w:rPr>
          <w:rStyle w:val="CommentReference"/>
        </w:rPr>
        <w:annotationRef/>
      </w:r>
      <w:r w:rsidR="00CB5CC9">
        <w:t>From KA</w:t>
      </w:r>
    </w:p>
    <w:p w14:paraId="1BF7EA1E" w14:textId="77777777" w:rsidR="00CB5CC9" w:rsidRDefault="00CB5CC9" w:rsidP="00CB5CC9">
      <w:pPr>
        <w:pStyle w:val="CommentText"/>
      </w:pPr>
      <w:r>
        <w:t>Q. What really needs to be taught about equipment???</w:t>
      </w:r>
    </w:p>
    <w:p w14:paraId="10DD3653" w14:textId="77777777" w:rsidR="00CB5CC9" w:rsidRDefault="00CB5CC9" w:rsidP="00CB5CC9">
      <w:pPr>
        <w:pStyle w:val="CommentText"/>
      </w:pPr>
    </w:p>
    <w:p w14:paraId="1179D530" w14:textId="77777777" w:rsidR="00CB5CC9" w:rsidRDefault="00CB5CC9" w:rsidP="00CB5CC9">
      <w:pPr>
        <w:pStyle w:val="CommentText"/>
      </w:pPr>
      <w:r>
        <w:t>Previous intersessional discussions highlighted that when teaching about VTS equipment, there should be a focus on Basic Knowledge and limitations</w:t>
      </w:r>
    </w:p>
    <w:p w14:paraId="09F44D69" w14:textId="77777777" w:rsidR="00CB5CC9" w:rsidRDefault="00CB5CC9" w:rsidP="00CB5CC9">
      <w:pPr>
        <w:pStyle w:val="CommentText"/>
      </w:pPr>
    </w:p>
    <w:p w14:paraId="7C4A66BE" w14:textId="77777777" w:rsidR="00CB5CC9" w:rsidRDefault="00CB5CC9" w:rsidP="00CB5CC9">
      <w:pPr>
        <w:pStyle w:val="CommentText"/>
      </w:pPr>
      <w:r>
        <w:t>FOR the key VTS equipment, that is:</w:t>
      </w:r>
    </w:p>
    <w:p w14:paraId="4D5490AB" w14:textId="77777777" w:rsidR="00CB5CC9" w:rsidRDefault="00CB5CC9" w:rsidP="00E72F8D">
      <w:pPr>
        <w:pStyle w:val="CommentText"/>
        <w:numPr>
          <w:ilvl w:val="0"/>
          <w:numId w:val="58"/>
        </w:numPr>
      </w:pPr>
      <w:r>
        <w:t>VHF</w:t>
      </w:r>
    </w:p>
    <w:p w14:paraId="403EBD86" w14:textId="77777777" w:rsidR="00CB5CC9" w:rsidRDefault="00CB5CC9" w:rsidP="00E72F8D">
      <w:pPr>
        <w:pStyle w:val="CommentText"/>
        <w:numPr>
          <w:ilvl w:val="0"/>
          <w:numId w:val="58"/>
        </w:numPr>
      </w:pPr>
      <w:r>
        <w:t>Radar</w:t>
      </w:r>
    </w:p>
    <w:p w14:paraId="41F98982" w14:textId="77777777" w:rsidR="00CB5CC9" w:rsidRDefault="00CB5CC9" w:rsidP="00E72F8D">
      <w:pPr>
        <w:pStyle w:val="CommentText"/>
        <w:numPr>
          <w:ilvl w:val="0"/>
          <w:numId w:val="58"/>
        </w:numPr>
      </w:pPr>
      <w:r>
        <w:t>AIS</w:t>
      </w:r>
    </w:p>
    <w:p w14:paraId="1D1D132D" w14:textId="77777777" w:rsidR="00CB5CC9" w:rsidRDefault="00CB5CC9" w:rsidP="00E72F8D">
      <w:pPr>
        <w:pStyle w:val="CommentText"/>
        <w:numPr>
          <w:ilvl w:val="0"/>
          <w:numId w:val="58"/>
        </w:numPr>
      </w:pPr>
      <w:r>
        <w:t>Video</w:t>
      </w:r>
    </w:p>
    <w:p w14:paraId="7F755BBE" w14:textId="77777777" w:rsidR="00CB5CC9" w:rsidRDefault="00CB5CC9" w:rsidP="00E72F8D">
      <w:pPr>
        <w:pStyle w:val="CommentText"/>
        <w:numPr>
          <w:ilvl w:val="0"/>
          <w:numId w:val="58"/>
        </w:numPr>
      </w:pPr>
      <w:r>
        <w:t>Meteorological/hydrological equipment</w:t>
      </w:r>
    </w:p>
    <w:p w14:paraId="544D8348" w14:textId="77777777" w:rsidR="00CB5CC9" w:rsidRDefault="00CB5CC9" w:rsidP="00E72F8D">
      <w:pPr>
        <w:pStyle w:val="CommentText"/>
        <w:numPr>
          <w:ilvl w:val="0"/>
          <w:numId w:val="58"/>
        </w:numPr>
      </w:pPr>
      <w:r>
        <w:t>Decision support tools</w:t>
      </w:r>
    </w:p>
    <w:p w14:paraId="3CB2335A" w14:textId="77777777" w:rsidR="00CB5CC9" w:rsidRDefault="00CB5CC9" w:rsidP="00CB5CC9">
      <w:pPr>
        <w:pStyle w:val="CommentText"/>
      </w:pPr>
    </w:p>
    <w:p w14:paraId="7F82E2F6" w14:textId="1B68E781" w:rsidR="00CB5CC9" w:rsidRDefault="00CB5CC9" w:rsidP="00CB5CC9">
      <w:pPr>
        <w:pStyle w:val="CommentText"/>
      </w:pPr>
      <w:r>
        <w:t>In terms of content, perhaps we need to review G1111 in parallel to ensure consistency on basic theory and limitations is listed</w:t>
      </w:r>
    </w:p>
  </w:comment>
  <w:comment w:id="3285" w:author="Jillian Carson-Jackson" w:date="2021-05-19T19:26:00Z" w:initials="JC">
    <w:p w14:paraId="3DA27CA7" w14:textId="77777777" w:rsidR="00CB5CC9" w:rsidRDefault="00CB5CC9">
      <w:pPr>
        <w:pStyle w:val="CommentText"/>
      </w:pPr>
      <w:r>
        <w:rPr>
          <w:rStyle w:val="CommentReference"/>
        </w:rPr>
        <w:annotationRef/>
      </w:r>
      <w:r w:rsidR="001E2D4C">
        <w:t>From KA</w:t>
      </w:r>
    </w:p>
    <w:p w14:paraId="32FAE617" w14:textId="64634D9F" w:rsidR="001E2D4C" w:rsidRDefault="001E2D4C">
      <w:pPr>
        <w:pStyle w:val="CommentText"/>
      </w:pPr>
      <w:r>
        <w:t>Suggest these sensors are split out into separate equipment types as oppose to grouping them together</w:t>
      </w:r>
    </w:p>
  </w:comment>
  <w:comment w:id="3297" w:author="Jillian Carson-Jackson" w:date="2021-06-09T21:26:00Z" w:initials="JC">
    <w:p w14:paraId="3F067134" w14:textId="41A94C5A" w:rsidR="00857A48" w:rsidRDefault="00857A48">
      <w:pPr>
        <w:pStyle w:val="CommentText"/>
      </w:pPr>
      <w:r>
        <w:rPr>
          <w:rStyle w:val="CommentReference"/>
        </w:rPr>
        <w:annotationRef/>
      </w:r>
      <w:r>
        <w:t xml:space="preserve">For each sensor, identify for overview, operation, benefits and limitations. </w:t>
      </w:r>
    </w:p>
  </w:comment>
  <w:comment w:id="3310" w:author="Jillian Carson-Jackson" w:date="2021-06-30T20:11:00Z" w:initials="JC">
    <w:p w14:paraId="1DC70528" w14:textId="5CC96565" w:rsidR="005923B8" w:rsidRDefault="005923B8">
      <w:pPr>
        <w:pStyle w:val="CommentText"/>
      </w:pPr>
      <w:r>
        <w:rPr>
          <w:rStyle w:val="CommentReference"/>
        </w:rPr>
        <w:annotationRef/>
      </w:r>
      <w:r>
        <w:t>Include ARPA – overview, benefits and limitations for use in VTS</w:t>
      </w:r>
    </w:p>
  </w:comment>
  <w:comment w:id="3402" w:author="Jillian Carson-Jackson" w:date="2021-05-19T19:28:00Z" w:initials="JC">
    <w:p w14:paraId="57A8B699" w14:textId="77777777" w:rsidR="001E42D2" w:rsidRDefault="001E42D2">
      <w:pPr>
        <w:pStyle w:val="CommentText"/>
      </w:pPr>
      <w:r>
        <w:rPr>
          <w:rStyle w:val="CommentReference"/>
        </w:rPr>
        <w:annotationRef/>
      </w:r>
      <w:r>
        <w:t>From KA</w:t>
      </w:r>
    </w:p>
    <w:p w14:paraId="540BC23D" w14:textId="77777777" w:rsidR="00DF3B16" w:rsidRDefault="00DF3B16" w:rsidP="00DF3B16">
      <w:pPr>
        <w:pStyle w:val="CommentText"/>
      </w:pPr>
      <w:r>
        <w:t>Could the session topic of ‘video’ be better?</w:t>
      </w:r>
    </w:p>
    <w:p w14:paraId="6227875C" w14:textId="77777777" w:rsidR="00DF3B16" w:rsidRDefault="00DF3B16" w:rsidP="00DF3B16">
      <w:pPr>
        <w:pStyle w:val="CommentText"/>
      </w:pPr>
    </w:p>
    <w:p w14:paraId="2180AF2A" w14:textId="77777777" w:rsidR="00DF3B16" w:rsidRDefault="00DF3B16" w:rsidP="00DF3B16">
      <w:pPr>
        <w:pStyle w:val="CommentText"/>
      </w:pPr>
      <w:r>
        <w:t>With a couple of subject elements of:</w:t>
      </w:r>
    </w:p>
    <w:p w14:paraId="60CC9075" w14:textId="77777777" w:rsidR="00DF3B16" w:rsidRDefault="00DF3B16" w:rsidP="00E72F8D">
      <w:pPr>
        <w:pStyle w:val="CommentText"/>
        <w:numPr>
          <w:ilvl w:val="0"/>
          <w:numId w:val="58"/>
        </w:numPr>
      </w:pPr>
      <w:r>
        <w:t>Differences between types of video equipment</w:t>
      </w:r>
    </w:p>
    <w:p w14:paraId="22CECD2B" w14:textId="77777777" w:rsidR="00DF3B16" w:rsidRDefault="00DF3B16" w:rsidP="00DF3B16">
      <w:pPr>
        <w:pStyle w:val="CommentText"/>
        <w:ind w:left="2836"/>
      </w:pPr>
      <w:r>
        <w:t>Close circuit (CCTV)</w:t>
      </w:r>
    </w:p>
    <w:p w14:paraId="72A1BD57" w14:textId="77777777" w:rsidR="00DF3B16" w:rsidRDefault="00DF3B16" w:rsidP="00DF3B16">
      <w:pPr>
        <w:pStyle w:val="CommentText"/>
        <w:ind w:left="2836"/>
      </w:pPr>
      <w:r>
        <w:t>Low light (LLTV)</w:t>
      </w:r>
    </w:p>
    <w:p w14:paraId="41E9A0D3" w14:textId="77777777" w:rsidR="00DF3B16" w:rsidRDefault="00DF3B16" w:rsidP="00DF3B16">
      <w:pPr>
        <w:pStyle w:val="CommentText"/>
        <w:ind w:left="2836"/>
      </w:pPr>
      <w:r>
        <w:t>Infra-red</w:t>
      </w:r>
    </w:p>
    <w:p w14:paraId="0FE5AE92" w14:textId="3ACB9FFC" w:rsidR="001E42D2" w:rsidRDefault="00DF3B16" w:rsidP="00DF3B16">
      <w:pPr>
        <w:pStyle w:val="CommentText"/>
      </w:pPr>
      <w:r>
        <w:t>Limitations of video equipment</w:t>
      </w:r>
    </w:p>
  </w:comment>
  <w:comment w:id="3456" w:author="Jillian Carson-Jackson" w:date="2021-06-30T20:08:00Z" w:initials="JC">
    <w:p w14:paraId="3F291468" w14:textId="7CCD7AB3" w:rsidR="00B15269" w:rsidRDefault="00B15269">
      <w:pPr>
        <w:pStyle w:val="CommentText"/>
      </w:pPr>
      <w:r>
        <w:rPr>
          <w:rStyle w:val="CommentReference"/>
        </w:rPr>
        <w:annotationRef/>
      </w:r>
      <w:r>
        <w:t xml:space="preserve">Align to revised G1110 – DST updated </w:t>
      </w:r>
    </w:p>
  </w:comment>
  <w:comment w:id="3471" w:author="Jillian Carson-Jackson" w:date="2021-05-19T19:31:00Z" w:initials="JC">
    <w:p w14:paraId="6F9EAC62" w14:textId="77777777" w:rsidR="000F1171" w:rsidRDefault="000F1171">
      <w:pPr>
        <w:pStyle w:val="CommentText"/>
      </w:pPr>
      <w:r>
        <w:rPr>
          <w:rStyle w:val="CommentReference"/>
        </w:rPr>
        <w:annotationRef/>
      </w:r>
      <w:r>
        <w:t>From KA</w:t>
      </w:r>
    </w:p>
    <w:p w14:paraId="0EC9BEF2" w14:textId="77777777" w:rsidR="000F1171" w:rsidRDefault="000F1171" w:rsidP="000F1171">
      <w:pPr>
        <w:pStyle w:val="CommentText"/>
      </w:pPr>
      <w:r>
        <w:t xml:space="preserve">Can this also be split into the two elements?  We also need to look at the guideline on DST. </w:t>
      </w:r>
    </w:p>
    <w:p w14:paraId="6CAF0EFF" w14:textId="77777777" w:rsidR="000F1171" w:rsidRDefault="000F1171" w:rsidP="000F1171">
      <w:pPr>
        <w:pStyle w:val="CommentText"/>
      </w:pPr>
      <w:r>
        <w:t xml:space="preserve"> </w:t>
      </w:r>
    </w:p>
    <w:p w14:paraId="12DF389D" w14:textId="77777777" w:rsidR="000F1171" w:rsidRDefault="000F1171" w:rsidP="000F1171">
      <w:pPr>
        <w:pStyle w:val="CommentText"/>
      </w:pPr>
      <w:r>
        <w:t>Basic Knowledge</w:t>
      </w:r>
    </w:p>
    <w:p w14:paraId="188B88C6" w14:textId="77777777" w:rsidR="000F1171" w:rsidRDefault="000F1171" w:rsidP="000F1171">
      <w:pPr>
        <w:pStyle w:val="CommentText"/>
      </w:pPr>
    </w:p>
    <w:p w14:paraId="3C0ACE13" w14:textId="77777777" w:rsidR="000F1171" w:rsidRDefault="000F1171" w:rsidP="000F1171">
      <w:pPr>
        <w:pStyle w:val="CommentText"/>
      </w:pPr>
      <w:r>
        <w:t>Limitations</w:t>
      </w:r>
    </w:p>
    <w:p w14:paraId="7EF5B7F1" w14:textId="059086F2" w:rsidR="000F1171" w:rsidRDefault="000F1171" w:rsidP="000F1171">
      <w:pPr>
        <w:pStyle w:val="CommentText"/>
      </w:pPr>
      <w:r>
        <w:t>Fusing of targets</w:t>
      </w:r>
    </w:p>
  </w:comment>
  <w:comment w:id="3472" w:author="Jillian Carson-Jackson" w:date="2021-06-30T20:13:00Z" w:initials="JC">
    <w:p w14:paraId="5DB0AE9F" w14:textId="46D97C93" w:rsidR="009A2739" w:rsidRDefault="009A2739">
      <w:pPr>
        <w:pStyle w:val="CommentText"/>
      </w:pPr>
      <w:r>
        <w:rPr>
          <w:rStyle w:val="CommentReference"/>
        </w:rPr>
        <w:annotationRef/>
      </w:r>
      <w:r>
        <w:t>Agree – review when updated DST guideline is published</w:t>
      </w:r>
    </w:p>
  </w:comment>
  <w:comment w:id="3492" w:author="Jillian Carson-Jackson" w:date="2021-06-30T20:19:00Z" w:initials="JC">
    <w:p w14:paraId="485C9AE9" w14:textId="03919A17" w:rsidR="00ED2F49" w:rsidRDefault="00ED2F49">
      <w:pPr>
        <w:pStyle w:val="CommentText"/>
      </w:pPr>
      <w:r>
        <w:rPr>
          <w:rStyle w:val="CommentReference"/>
        </w:rPr>
        <w:annotationRef/>
      </w:r>
      <w:r w:rsidR="006931BC">
        <w:t xml:space="preserve">Note the update to happen re DST Guideline – confirm the ability to manually enter data in on vessels not in the system. </w:t>
      </w:r>
    </w:p>
  </w:comment>
  <w:comment w:id="3504" w:author="Jillian Carson-Jackson" w:date="2021-06-30T20:29:00Z" w:initials="JC">
    <w:p w14:paraId="094B2166" w14:textId="5B88B5F4" w:rsidR="00850852" w:rsidRDefault="00850852">
      <w:pPr>
        <w:pStyle w:val="CommentText"/>
      </w:pPr>
      <w:r>
        <w:rPr>
          <w:rStyle w:val="CommentReference"/>
        </w:rPr>
        <w:annotationRef/>
      </w:r>
      <w:r>
        <w:t xml:space="preserve">May wish to look at the evolving paper on the Future of VTS </w:t>
      </w:r>
    </w:p>
  </w:comment>
  <w:comment w:id="3534" w:author="Jillian Carson-Jackson" w:date="2021-01-31T17:29:00Z" w:initials="JC">
    <w:p w14:paraId="7FAA2745" w14:textId="59EB9903" w:rsidR="005E5EB5" w:rsidRDefault="005E5EB5">
      <w:pPr>
        <w:pStyle w:val="CommentText"/>
      </w:pPr>
      <w:r>
        <w:rPr>
          <w:rStyle w:val="CommentReference"/>
        </w:rPr>
        <w:annotationRef/>
      </w:r>
      <w:r>
        <w:t>Propose revised title</w:t>
      </w:r>
      <w:r w:rsidR="008B517C">
        <w:t xml:space="preserve"> </w:t>
      </w:r>
    </w:p>
  </w:comment>
  <w:comment w:id="3536" w:author="Jillian Carson-Jackson" w:date="2021-01-31T17:28:00Z" w:initials="JC">
    <w:p w14:paraId="48AC4180" w14:textId="0DA188E0" w:rsidR="00812618" w:rsidRDefault="00812618">
      <w:pPr>
        <w:pStyle w:val="CommentText"/>
      </w:pPr>
      <w:r>
        <w:rPr>
          <w:rStyle w:val="CommentReference"/>
        </w:rPr>
        <w:annotationRef/>
      </w:r>
      <w:r>
        <w:t xml:space="preserve">Question: is this required? Rated lower on reviews of existing content.  </w:t>
      </w:r>
    </w:p>
  </w:comment>
  <w:comment w:id="3544" w:author="Jillian Carson-Jackson" w:date="2021-01-31T17:30:00Z" w:initials="JC">
    <w:p w14:paraId="0E67F67B" w14:textId="19C4ACB4" w:rsidR="008B517C" w:rsidRDefault="008B517C">
      <w:pPr>
        <w:pStyle w:val="CommentText"/>
      </w:pPr>
      <w:r>
        <w:rPr>
          <w:rStyle w:val="CommentReference"/>
        </w:rPr>
        <w:annotationRef/>
      </w:r>
      <w:r w:rsidR="0070464F">
        <w:t xml:space="preserve">Propose revised subject headings, which should result in similar outcomes. </w:t>
      </w:r>
    </w:p>
  </w:comment>
  <w:comment w:id="3571" w:author="Jillian Carson-Jackson" w:date="2020-12-27T16:52:00Z" w:initials="JC">
    <w:p w14:paraId="4766DB9D" w14:textId="20661A1B" w:rsidR="00D5740A" w:rsidRDefault="00D5740A">
      <w:pPr>
        <w:pStyle w:val="CommentText"/>
      </w:pPr>
      <w:r>
        <w:rPr>
          <w:rStyle w:val="CommentReference"/>
        </w:rPr>
        <w:annotationRef/>
      </w:r>
      <w:r w:rsidR="00ED2B45">
        <w:t>New topic – realigned existing and added in possible additional items</w:t>
      </w:r>
      <w:r w:rsidR="00502A3A">
        <w:t xml:space="preserve"> based on feedback from students, increased focus on human factors and fatigue management. </w:t>
      </w:r>
    </w:p>
  </w:comment>
  <w:comment w:id="3601" w:author="Jillian Carson-Jackson" w:date="2021-06-09T19:19:00Z" w:initials="JC">
    <w:p w14:paraId="71936D1E" w14:textId="77777777" w:rsidR="000A1FCF" w:rsidRDefault="000A1FCF">
      <w:pPr>
        <w:pStyle w:val="CommentText"/>
      </w:pPr>
      <w:r>
        <w:rPr>
          <w:rStyle w:val="CommentReference"/>
        </w:rPr>
        <w:annotationRef/>
      </w:r>
      <w:r>
        <w:t xml:space="preserve">From KA </w:t>
      </w:r>
    </w:p>
    <w:p w14:paraId="047AE66B" w14:textId="77777777" w:rsidR="00125003" w:rsidRDefault="00125003" w:rsidP="00125003">
      <w:pPr>
        <w:pStyle w:val="CommentText"/>
      </w:pPr>
      <w:r>
        <w:t xml:space="preserve">DELETE.  </w:t>
      </w:r>
    </w:p>
    <w:p w14:paraId="79E64972" w14:textId="77777777" w:rsidR="00125003" w:rsidRDefault="00125003" w:rsidP="00125003">
      <w:pPr>
        <w:pStyle w:val="CommentText"/>
      </w:pPr>
      <w:r>
        <w:t xml:space="preserve">Suggest that this be removed from the V103/1 model course as corporate policies/ procedures will dictate the actions a VTS operator will need to take.  G1141 – states that the VTS authority needs to have operational procedures in place.  </w:t>
      </w:r>
    </w:p>
    <w:p w14:paraId="129C8B8F" w14:textId="77777777" w:rsidR="00125003" w:rsidRDefault="00125003" w:rsidP="00125003">
      <w:pPr>
        <w:pStyle w:val="CommentText"/>
      </w:pPr>
    </w:p>
    <w:p w14:paraId="30A07B19" w14:textId="1AA2AB38" w:rsidR="000A1FCF" w:rsidRDefault="00125003" w:rsidP="00125003">
      <w:pPr>
        <w:pStyle w:val="CommentText"/>
      </w:pPr>
      <w:r>
        <w:t>This is an area that needs be taught in OJT – as it is specific to that VTS authority</w:t>
      </w:r>
    </w:p>
  </w:comment>
  <w:comment w:id="3602" w:author="Jillian Carson-Jackson" w:date="2021-06-30T20:36:00Z" w:initials="JC">
    <w:p w14:paraId="4EE3FC58" w14:textId="4CFF23AC" w:rsidR="00CE3AB5" w:rsidRDefault="00CE3AB5">
      <w:pPr>
        <w:pStyle w:val="CommentText"/>
      </w:pPr>
      <w:r>
        <w:rPr>
          <w:rStyle w:val="CommentReference"/>
        </w:rPr>
        <w:annotationRef/>
      </w:r>
      <w:r>
        <w:t>agreed</w:t>
      </w:r>
    </w:p>
  </w:comment>
  <w:comment w:id="3610" w:author="Jillian Carson-Jackson" w:date="2021-06-30T20:35:00Z" w:initials="JC">
    <w:p w14:paraId="1EBCE81A" w14:textId="1DBE58C8" w:rsidR="00DF663A" w:rsidRDefault="00DF663A">
      <w:pPr>
        <w:pStyle w:val="CommentText"/>
      </w:pPr>
      <w:r>
        <w:rPr>
          <w:rStyle w:val="CommentReference"/>
        </w:rPr>
        <w:annotationRef/>
      </w:r>
      <w:r>
        <w:t>Doesn’t fit under teamwork</w:t>
      </w:r>
    </w:p>
  </w:comment>
  <w:comment w:id="3615" w:author="Jillian Carson-Jackson" w:date="2021-06-09T19:20:00Z" w:initials="JC">
    <w:p w14:paraId="6FA80A6F" w14:textId="77777777" w:rsidR="002C582B" w:rsidRDefault="002C582B">
      <w:pPr>
        <w:pStyle w:val="CommentText"/>
      </w:pPr>
      <w:r>
        <w:rPr>
          <w:rStyle w:val="CommentReference"/>
        </w:rPr>
        <w:annotationRef/>
      </w:r>
      <w:r>
        <w:t xml:space="preserve">From KA </w:t>
      </w:r>
    </w:p>
    <w:p w14:paraId="6D91CAC4" w14:textId="77777777" w:rsidR="00DF59F6" w:rsidRDefault="00DF59F6" w:rsidP="00DF59F6">
      <w:pPr>
        <w:pStyle w:val="CommentText"/>
      </w:pPr>
      <w:r>
        <w:t>Suggest that this is captured in the communications module with regards to interpersonal communications</w:t>
      </w:r>
    </w:p>
    <w:p w14:paraId="0D1C9FFE" w14:textId="77777777" w:rsidR="00DF59F6" w:rsidRDefault="00DF59F6" w:rsidP="00DF59F6">
      <w:pPr>
        <w:pStyle w:val="CommentText"/>
      </w:pPr>
    </w:p>
    <w:p w14:paraId="63245DBB" w14:textId="1E327E36" w:rsidR="002C582B" w:rsidRDefault="00DF59F6" w:rsidP="00DF59F6">
      <w:pPr>
        <w:pStyle w:val="CommentText"/>
      </w:pPr>
      <w:r>
        <w:t>Along with the concept of ‘port resource management (eg VTS/Pilot/Master)’</w:t>
      </w:r>
    </w:p>
  </w:comment>
  <w:comment w:id="3616" w:author="Jillian Carson-Jackson" w:date="2021-06-30T20:36:00Z" w:initials="JC">
    <w:p w14:paraId="73CFE013" w14:textId="27942AC1" w:rsidR="00455952" w:rsidRDefault="00455952">
      <w:pPr>
        <w:pStyle w:val="CommentText"/>
      </w:pPr>
      <w:r>
        <w:rPr>
          <w:rStyle w:val="CommentReference"/>
        </w:rPr>
        <w:annotationRef/>
      </w:r>
      <w:r w:rsidR="003519BF">
        <w:t>Agree – JCJ to confirm covered clearly</w:t>
      </w:r>
    </w:p>
  </w:comment>
  <w:comment w:id="3620" w:author="Jillian Carson-Jackson" w:date="2021-01-31T17:36:00Z" w:initials="JC">
    <w:p w14:paraId="4C7F9767" w14:textId="72EC5196" w:rsidR="00C8274F" w:rsidRDefault="00C8274F">
      <w:pPr>
        <w:pStyle w:val="CommentText"/>
      </w:pPr>
      <w:r>
        <w:rPr>
          <w:rStyle w:val="CommentReference"/>
        </w:rPr>
        <w:annotationRef/>
      </w:r>
      <w:r>
        <w:t>Allied services?</w:t>
      </w:r>
      <w:r w:rsidR="003D0670">
        <w:t xml:space="preserve">  Also, do we need to list them?</w:t>
      </w:r>
    </w:p>
  </w:comment>
  <w:comment w:id="3632" w:author="Jillian Carson-Jackson" w:date="2021-06-09T19:20:00Z" w:initials="JC">
    <w:p w14:paraId="49EE4388" w14:textId="77777777" w:rsidR="00F47DAD" w:rsidRDefault="00F47DAD">
      <w:pPr>
        <w:pStyle w:val="CommentText"/>
      </w:pPr>
      <w:r>
        <w:rPr>
          <w:rStyle w:val="CommentReference"/>
        </w:rPr>
        <w:annotationRef/>
      </w:r>
      <w:r>
        <w:t xml:space="preserve">From KA </w:t>
      </w:r>
    </w:p>
    <w:p w14:paraId="4A68E1EF" w14:textId="77777777" w:rsidR="006917D8" w:rsidRDefault="006917D8" w:rsidP="006917D8">
      <w:pPr>
        <w:pStyle w:val="CommentText"/>
      </w:pPr>
      <w:r>
        <w:t>Suggest that this is called ‘teamwork’</w:t>
      </w:r>
    </w:p>
    <w:p w14:paraId="34B06DA9" w14:textId="77777777" w:rsidR="006917D8" w:rsidRDefault="006917D8" w:rsidP="006917D8">
      <w:pPr>
        <w:pStyle w:val="CommentText"/>
      </w:pPr>
    </w:p>
    <w:p w14:paraId="6F6BAC15" w14:textId="77777777" w:rsidR="006917D8" w:rsidRDefault="006917D8" w:rsidP="006917D8">
      <w:pPr>
        <w:pStyle w:val="CommentText"/>
      </w:pPr>
      <w:r>
        <w:t>With the following subject elements grouped together a bit more effectively.  For example:</w:t>
      </w:r>
    </w:p>
    <w:p w14:paraId="10B58A9B" w14:textId="77777777" w:rsidR="006917D8" w:rsidRDefault="006917D8" w:rsidP="006917D8">
      <w:pPr>
        <w:pStyle w:val="CommentText"/>
        <w:numPr>
          <w:ilvl w:val="0"/>
          <w:numId w:val="58"/>
        </w:numPr>
      </w:pPr>
      <w:r>
        <w:t>Characteristics of leaders and followers</w:t>
      </w:r>
    </w:p>
    <w:p w14:paraId="1F932238" w14:textId="77777777" w:rsidR="006917D8" w:rsidRDefault="006917D8" w:rsidP="006917D8">
      <w:pPr>
        <w:pStyle w:val="CommentText"/>
        <w:numPr>
          <w:ilvl w:val="0"/>
          <w:numId w:val="58"/>
        </w:numPr>
      </w:pPr>
      <w:r>
        <w:t>Adaptability/ flexibility</w:t>
      </w:r>
    </w:p>
    <w:p w14:paraId="6A9483E0" w14:textId="77777777" w:rsidR="006917D8" w:rsidRDefault="006917D8" w:rsidP="006917D8">
      <w:pPr>
        <w:pStyle w:val="CommentText"/>
        <w:ind w:left="2127"/>
      </w:pPr>
      <w:r>
        <w:t>Diplomacy</w:t>
      </w:r>
    </w:p>
    <w:p w14:paraId="5E9417CB" w14:textId="77777777" w:rsidR="006917D8" w:rsidRDefault="006917D8" w:rsidP="006917D8">
      <w:pPr>
        <w:pStyle w:val="CommentText"/>
        <w:numPr>
          <w:ilvl w:val="0"/>
          <w:numId w:val="58"/>
        </w:numPr>
      </w:pPr>
      <w:r>
        <w:t>Decision making</w:t>
      </w:r>
    </w:p>
    <w:p w14:paraId="7261A467" w14:textId="77777777" w:rsidR="006917D8" w:rsidRDefault="006917D8" w:rsidP="006917D8">
      <w:pPr>
        <w:pStyle w:val="CommentText"/>
        <w:ind w:left="2127"/>
      </w:pPr>
      <w:r>
        <w:t>Taking initiative</w:t>
      </w:r>
    </w:p>
    <w:p w14:paraId="26ED0592" w14:textId="77777777" w:rsidR="006917D8" w:rsidRDefault="006917D8" w:rsidP="006917D8">
      <w:pPr>
        <w:pStyle w:val="CommentText"/>
        <w:ind w:left="2127"/>
      </w:pPr>
      <w:r>
        <w:t>Prioritising tasks</w:t>
      </w:r>
    </w:p>
    <w:p w14:paraId="6DFB7925" w14:textId="77777777" w:rsidR="006917D8" w:rsidRDefault="006917D8" w:rsidP="006917D8">
      <w:pPr>
        <w:pStyle w:val="CommentText"/>
        <w:ind w:left="2127"/>
      </w:pPr>
      <w:r>
        <w:t>Thinking critically</w:t>
      </w:r>
    </w:p>
    <w:p w14:paraId="636368BD" w14:textId="77777777" w:rsidR="006917D8" w:rsidRDefault="006917D8" w:rsidP="006917D8">
      <w:pPr>
        <w:pStyle w:val="CommentText"/>
        <w:ind w:left="2127"/>
      </w:pPr>
      <w:r>
        <w:t>Communicating with team members</w:t>
      </w:r>
    </w:p>
    <w:p w14:paraId="632BB8FF" w14:textId="77B614DD" w:rsidR="00F47DAD" w:rsidRDefault="006917D8" w:rsidP="006917D8">
      <w:pPr>
        <w:pStyle w:val="CommentText"/>
      </w:pPr>
      <w:r>
        <w:t>Assertiveness</w:t>
      </w:r>
    </w:p>
  </w:comment>
  <w:comment w:id="3633" w:author="Jillian Carson-Jackson" w:date="2021-06-30T20:39:00Z" w:initials="JC">
    <w:p w14:paraId="00854ECC" w14:textId="61CD441F" w:rsidR="0081058D" w:rsidRDefault="0081058D">
      <w:pPr>
        <w:pStyle w:val="CommentText"/>
      </w:pPr>
      <w:r>
        <w:rPr>
          <w:rStyle w:val="CommentReference"/>
        </w:rPr>
        <w:annotationRef/>
      </w:r>
      <w:r>
        <w:t xml:space="preserve">Agreed </w:t>
      </w:r>
    </w:p>
  </w:comment>
  <w:comment w:id="3660" w:author="Jillian Carson-Jackson" w:date="2021-06-09T19:22:00Z" w:initials="JC">
    <w:p w14:paraId="4E1D75A9" w14:textId="77777777" w:rsidR="0067219B" w:rsidRDefault="0067219B">
      <w:pPr>
        <w:pStyle w:val="CommentText"/>
      </w:pPr>
      <w:r>
        <w:rPr>
          <w:rStyle w:val="CommentReference"/>
        </w:rPr>
        <w:annotationRef/>
      </w:r>
      <w:r>
        <w:t xml:space="preserve">From KA </w:t>
      </w:r>
    </w:p>
    <w:p w14:paraId="23D29E7E" w14:textId="77777777" w:rsidR="00F33A86" w:rsidRDefault="00F33A86" w:rsidP="00F33A86">
      <w:pPr>
        <w:pStyle w:val="CommentText"/>
      </w:pPr>
      <w:r>
        <w:t>Suggest that there be a general topic under communications module, with these topics about conflict resolution:</w:t>
      </w:r>
    </w:p>
    <w:p w14:paraId="62171AB8" w14:textId="77777777" w:rsidR="00F33A86" w:rsidRDefault="00F33A86" w:rsidP="00F33A86">
      <w:pPr>
        <w:pStyle w:val="CommentText"/>
      </w:pPr>
    </w:p>
    <w:p w14:paraId="2B68E19B" w14:textId="77777777" w:rsidR="00F33A86" w:rsidRDefault="00F33A86" w:rsidP="00F33A86">
      <w:pPr>
        <w:pStyle w:val="Tabletext"/>
        <w:spacing w:before="0" w:after="0"/>
        <w:ind w:left="0" w:right="0"/>
        <w:rPr>
          <w:rFonts w:cstheme="minorHAnsi"/>
          <w:szCs w:val="20"/>
        </w:rPr>
      </w:pPr>
      <w:r>
        <w:rPr>
          <w:rFonts w:cstheme="minorHAnsi"/>
          <w:szCs w:val="20"/>
        </w:rPr>
        <w:t>Conflict resolution/ negotiation</w:t>
      </w:r>
    </w:p>
    <w:p w14:paraId="71A3CC33" w14:textId="77777777" w:rsidR="00F33A86" w:rsidRDefault="00F33A86" w:rsidP="00F33A86">
      <w:pPr>
        <w:pStyle w:val="Tabletext"/>
        <w:spacing w:before="0" w:after="0"/>
        <w:ind w:left="2127"/>
        <w:rPr>
          <w:rFonts w:cstheme="minorHAnsi"/>
          <w:szCs w:val="20"/>
        </w:rPr>
      </w:pPr>
      <w:r>
        <w:rPr>
          <w:rFonts w:cstheme="minorHAnsi"/>
          <w:szCs w:val="20"/>
        </w:rPr>
        <w:t>Identify methods of conflict resolution</w:t>
      </w:r>
    </w:p>
    <w:p w14:paraId="43BAC083" w14:textId="33DDB903" w:rsidR="0067219B" w:rsidRDefault="00F33A86" w:rsidP="00F33A86">
      <w:pPr>
        <w:pStyle w:val="CommentText"/>
      </w:pPr>
      <w:r>
        <w:rPr>
          <w:rFonts w:cstheme="minorHAnsi"/>
          <w:szCs w:val="20"/>
        </w:rPr>
        <w:t>When and how to intervene</w:t>
      </w:r>
    </w:p>
  </w:comment>
  <w:comment w:id="3661" w:author="Jillian Carson-Jackson" w:date="2021-06-30T20:44:00Z" w:initials="JC">
    <w:p w14:paraId="7CEF3E00" w14:textId="40DADD94" w:rsidR="00D46139" w:rsidRDefault="00D46139">
      <w:pPr>
        <w:pStyle w:val="CommentText"/>
      </w:pPr>
      <w:r>
        <w:rPr>
          <w:rStyle w:val="CommentReference"/>
        </w:rPr>
        <w:annotationRef/>
      </w:r>
      <w:r>
        <w:t xml:space="preserve">Agreed to new text (note removal of methods); keep in this location </w:t>
      </w:r>
    </w:p>
  </w:comment>
  <w:comment w:id="3668" w:author="Jillian Carson-Jackson" w:date="2021-06-30T20:44:00Z" w:initials="JC">
    <w:p w14:paraId="449FB18C" w14:textId="24CBAB81" w:rsidR="00CA6105" w:rsidRDefault="00CA6105">
      <w:pPr>
        <w:pStyle w:val="CommentText"/>
      </w:pPr>
      <w:r>
        <w:rPr>
          <w:rStyle w:val="CommentReference"/>
        </w:rPr>
        <w:annotationRef/>
      </w:r>
      <w:r w:rsidR="00D46139">
        <w:t>Methods of resolution for V-1033/2</w:t>
      </w:r>
    </w:p>
  </w:comment>
  <w:comment w:id="3692" w:author="Jillian Carson-Jackson" w:date="2021-06-09T19:22:00Z" w:initials="JC">
    <w:p w14:paraId="09EB55B1" w14:textId="77777777" w:rsidR="00F240B2" w:rsidRDefault="00F240B2">
      <w:pPr>
        <w:pStyle w:val="CommentText"/>
      </w:pPr>
      <w:r>
        <w:rPr>
          <w:rStyle w:val="CommentReference"/>
        </w:rPr>
        <w:annotationRef/>
      </w:r>
      <w:r>
        <w:t xml:space="preserve">From KA </w:t>
      </w:r>
    </w:p>
    <w:p w14:paraId="5F26DE87" w14:textId="77777777" w:rsidR="002D6B5E" w:rsidRDefault="002D6B5E" w:rsidP="002D6B5E">
      <w:pPr>
        <w:pStyle w:val="CommentText"/>
      </w:pPr>
      <w:r>
        <w:t xml:space="preserve">Delete. </w:t>
      </w:r>
    </w:p>
    <w:p w14:paraId="7133CFDC" w14:textId="77777777" w:rsidR="002D6B5E" w:rsidRDefault="002D6B5E" w:rsidP="002D6B5E">
      <w:pPr>
        <w:pStyle w:val="CommentText"/>
      </w:pPr>
    </w:p>
    <w:p w14:paraId="6BBA1D8F" w14:textId="77777777" w:rsidR="002D6B5E" w:rsidRDefault="002D6B5E" w:rsidP="002D6B5E">
      <w:pPr>
        <w:pStyle w:val="CommentText"/>
      </w:pPr>
      <w:r>
        <w:t>The VTS authority should have corporate policies in place.  This needs to be taught with the OJT programme</w:t>
      </w:r>
    </w:p>
    <w:p w14:paraId="2692197B" w14:textId="7A09A5B4" w:rsidR="00F240B2" w:rsidRDefault="00F240B2">
      <w:pPr>
        <w:pStyle w:val="CommentText"/>
      </w:pPr>
    </w:p>
  </w:comment>
  <w:comment w:id="3706" w:author="Jillian Carson-Jackson" w:date="2021-06-09T19:24:00Z" w:initials="JC">
    <w:p w14:paraId="0A6E6CD4" w14:textId="77777777" w:rsidR="002D6B5E" w:rsidRDefault="002D6B5E">
      <w:pPr>
        <w:pStyle w:val="CommentText"/>
      </w:pPr>
      <w:r>
        <w:rPr>
          <w:rStyle w:val="CommentReference"/>
        </w:rPr>
        <w:annotationRef/>
      </w:r>
      <w:r w:rsidR="00702197">
        <w:t>From KA</w:t>
      </w:r>
    </w:p>
    <w:p w14:paraId="1C4F13ED" w14:textId="276AD52C" w:rsidR="00702197" w:rsidRDefault="00973FD9">
      <w:pPr>
        <w:pStyle w:val="CommentText"/>
      </w:pPr>
      <w:r>
        <w:t>Agree with deletion.  The VTS authority should have corporate policies in place.  This needs to be taught with the OJT programme</w:t>
      </w:r>
    </w:p>
  </w:comment>
  <w:comment w:id="3752" w:author="Jillian Carson-Jackson" w:date="2021-06-30T20:50:00Z" w:initials="JC">
    <w:p w14:paraId="693B0F30" w14:textId="4EA98D71" w:rsidR="00CB2FCC" w:rsidRDefault="00CB2FCC">
      <w:pPr>
        <w:pStyle w:val="CommentText"/>
      </w:pPr>
      <w:r>
        <w:rPr>
          <w:rStyle w:val="CommentReference"/>
        </w:rPr>
        <w:annotationRef/>
      </w:r>
      <w:r>
        <w:t xml:space="preserve">Review in line with the work on future skill sets – OECD work, skill sets for future employees (digital intelligence) </w:t>
      </w:r>
    </w:p>
  </w:comment>
  <w:comment w:id="3781" w:author="Jillian Carson-Jackson" w:date="2020-12-27T16:55:00Z" w:initials="JC">
    <w:p w14:paraId="6AA03AE7" w14:textId="45978E98" w:rsidR="0092777B" w:rsidRDefault="0092777B">
      <w:pPr>
        <w:pStyle w:val="CommentText"/>
      </w:pPr>
      <w:r>
        <w:rPr>
          <w:rStyle w:val="CommentReference"/>
        </w:rPr>
        <w:annotationRef/>
      </w:r>
      <w:r>
        <w:t>Moved to new module 2 – Legal Frameworkd</w:t>
      </w:r>
    </w:p>
  </w:comment>
  <w:comment w:id="3795" w:author="Jillian Carson-Jackson" w:date="2021-06-09T19:24:00Z" w:initials="JC">
    <w:p w14:paraId="1DF2DB11" w14:textId="77777777" w:rsidR="00973FD9" w:rsidRDefault="00973FD9">
      <w:pPr>
        <w:pStyle w:val="CommentText"/>
      </w:pPr>
      <w:r>
        <w:rPr>
          <w:rStyle w:val="CommentReference"/>
        </w:rPr>
        <w:annotationRef/>
      </w:r>
      <w:r>
        <w:t>From KA</w:t>
      </w:r>
    </w:p>
    <w:p w14:paraId="4F0DF250" w14:textId="0E9773B3" w:rsidR="00973FD9" w:rsidRDefault="00821A0D">
      <w:pPr>
        <w:pStyle w:val="CommentText"/>
      </w:pPr>
      <w:r>
        <w:t xml:space="preserve">It is suggested that this Module be merged with traffic management elements into a new module called ‘provision of VTS’  </w:t>
      </w:r>
    </w:p>
  </w:comment>
  <w:comment w:id="3796" w:author="Jillian Carson-Jackson" w:date="2021-06-30T20:56:00Z" w:initials="JC">
    <w:p w14:paraId="7202F45C" w14:textId="714B04AE" w:rsidR="00A87457" w:rsidRDefault="00A87457">
      <w:pPr>
        <w:pStyle w:val="CommentText"/>
      </w:pPr>
      <w:r>
        <w:rPr>
          <w:rStyle w:val="CommentReference"/>
        </w:rPr>
        <w:annotationRef/>
      </w:r>
      <w:r>
        <w:t xml:space="preserve">Not agreed – keep as a separate module </w:t>
      </w:r>
    </w:p>
  </w:comment>
  <w:comment w:id="3810" w:author="Jillian Carson-Jackson" w:date="2021-06-30T21:29:00Z" w:initials="JC">
    <w:p w14:paraId="49FAE131" w14:textId="78EC57B0" w:rsidR="00597FE6" w:rsidRDefault="00597FE6">
      <w:pPr>
        <w:pStyle w:val="CommentText"/>
      </w:pPr>
      <w:r>
        <w:rPr>
          <w:rStyle w:val="CommentReference"/>
        </w:rPr>
        <w:annotationRef/>
      </w:r>
      <w:r>
        <w:t>Clean up location of checklists – included in both external and internal emergency processes</w:t>
      </w:r>
    </w:p>
  </w:comment>
  <w:comment w:id="3818" w:author="Jillian Carson-Jackson" w:date="2021-06-09T19:28:00Z" w:initials="JC">
    <w:p w14:paraId="39E4D461" w14:textId="77777777" w:rsidR="00E55A84" w:rsidRDefault="00E55A84">
      <w:pPr>
        <w:pStyle w:val="CommentText"/>
      </w:pPr>
      <w:r>
        <w:rPr>
          <w:rStyle w:val="CommentReference"/>
        </w:rPr>
        <w:annotationRef/>
      </w:r>
      <w:r>
        <w:t>From KA</w:t>
      </w:r>
    </w:p>
    <w:p w14:paraId="3F36222D" w14:textId="77777777" w:rsidR="00E55A84" w:rsidRDefault="00E55A84" w:rsidP="00E55A84">
      <w:pPr>
        <w:pStyle w:val="CommentText"/>
      </w:pPr>
      <w:r>
        <w:t xml:space="preserve">Suggest this existing session topic is split into two sessions of </w:t>
      </w:r>
    </w:p>
    <w:p w14:paraId="1ACA00F3" w14:textId="77777777" w:rsidR="00E55A84" w:rsidRDefault="00E55A84" w:rsidP="00E55A84">
      <w:pPr>
        <w:pStyle w:val="CommentText"/>
        <w:numPr>
          <w:ilvl w:val="0"/>
          <w:numId w:val="58"/>
        </w:numPr>
      </w:pPr>
      <w:r>
        <w:t>MAINTAIN A SAFE AND EFFICIENT WATERWAY THROUGHOUT EMERGENCY SITUATIONS</w:t>
      </w:r>
      <w:r w:rsidRPr="008F3BA2">
        <w:t xml:space="preserve"> </w:t>
      </w:r>
    </w:p>
    <w:p w14:paraId="529333A2" w14:textId="77777777" w:rsidR="00E55A84" w:rsidRDefault="00E55A84" w:rsidP="00E55A84">
      <w:pPr>
        <w:pStyle w:val="CommentText"/>
        <w:numPr>
          <w:ilvl w:val="0"/>
          <w:numId w:val="58"/>
        </w:numPr>
      </w:pPr>
      <w:r>
        <w:t>EXTERNAL EMERGENCIES</w:t>
      </w:r>
    </w:p>
    <w:p w14:paraId="7430A105" w14:textId="77777777" w:rsidR="00E55A84" w:rsidRDefault="00E55A84" w:rsidP="00E55A84">
      <w:pPr>
        <w:pStyle w:val="CommentText"/>
      </w:pPr>
    </w:p>
    <w:p w14:paraId="089E2E7D" w14:textId="77777777" w:rsidR="00E55A84" w:rsidRDefault="00E55A84" w:rsidP="00E55A84">
      <w:pPr>
        <w:pStyle w:val="CommentText"/>
      </w:pPr>
      <w:r>
        <w:t xml:space="preserve">Session - MAINTAIN A SAFE AND EFFICIENT WATERWAY THROUGHOUT EMERGENCY SITUATIONS, could have the following subject elements: </w:t>
      </w:r>
    </w:p>
    <w:p w14:paraId="376A13A7" w14:textId="77777777" w:rsidR="00E55A84" w:rsidRDefault="00E55A84" w:rsidP="00E55A84">
      <w:pPr>
        <w:pStyle w:val="CommentText"/>
        <w:numPr>
          <w:ilvl w:val="0"/>
          <w:numId w:val="60"/>
        </w:numPr>
      </w:pPr>
      <w:r>
        <w:t xml:space="preserve">Commence alerting internal and external response agencies </w:t>
      </w:r>
    </w:p>
    <w:p w14:paraId="7B80C7E1" w14:textId="77777777" w:rsidR="00E55A84" w:rsidRDefault="00E55A84" w:rsidP="00E55A84">
      <w:pPr>
        <w:pStyle w:val="CommentText"/>
        <w:numPr>
          <w:ilvl w:val="0"/>
          <w:numId w:val="60"/>
        </w:numPr>
      </w:pPr>
      <w:r>
        <w:t>Monitoring and management of ship traffic:</w:t>
      </w:r>
    </w:p>
    <w:p w14:paraId="1680F741" w14:textId="77777777" w:rsidR="00E55A84" w:rsidRDefault="00E55A84" w:rsidP="00E55A84">
      <w:pPr>
        <w:pStyle w:val="CommentText"/>
        <w:ind w:left="2836"/>
      </w:pPr>
      <w:r>
        <w:t>Alternative routing arrangements</w:t>
      </w:r>
    </w:p>
    <w:p w14:paraId="6C9A3D78" w14:textId="77777777" w:rsidR="00E55A84" w:rsidRDefault="00E55A84" w:rsidP="00E55A84">
      <w:pPr>
        <w:pStyle w:val="CommentText"/>
        <w:ind w:left="2836"/>
      </w:pPr>
      <w:r>
        <w:t>Diversionary procedures (traffic in immediate incident area)</w:t>
      </w:r>
    </w:p>
    <w:p w14:paraId="74352205" w14:textId="77777777" w:rsidR="00E55A84" w:rsidRDefault="00E55A84" w:rsidP="00E55A84">
      <w:pPr>
        <w:pStyle w:val="CommentText"/>
        <w:ind w:left="2836"/>
      </w:pPr>
      <w:r>
        <w:t>Anchorage areas</w:t>
      </w:r>
    </w:p>
    <w:p w14:paraId="35671CB8" w14:textId="77777777" w:rsidR="00E55A84" w:rsidRDefault="00E55A84" w:rsidP="00E55A84">
      <w:pPr>
        <w:pStyle w:val="CommentText"/>
        <w:ind w:left="2836"/>
      </w:pPr>
      <w:r>
        <w:t>Introduction of emergency speed restrictions</w:t>
      </w:r>
    </w:p>
    <w:p w14:paraId="4FC57EE8" w14:textId="77777777" w:rsidR="00E55A84" w:rsidRDefault="00E55A84" w:rsidP="00E55A84">
      <w:pPr>
        <w:pStyle w:val="CommentText"/>
        <w:ind w:left="2836"/>
      </w:pPr>
      <w:r>
        <w:t>Emergency alterations to VTS sailing/route plans and passage plans</w:t>
      </w:r>
    </w:p>
    <w:p w14:paraId="66A26FBB" w14:textId="77777777" w:rsidR="00E55A84" w:rsidRDefault="00E55A84" w:rsidP="00E55A84">
      <w:pPr>
        <w:pStyle w:val="CommentText"/>
        <w:numPr>
          <w:ilvl w:val="0"/>
          <w:numId w:val="60"/>
        </w:numPr>
      </w:pPr>
      <w:r>
        <w:t>Co-ordinate and provide support to allied services</w:t>
      </w:r>
    </w:p>
    <w:p w14:paraId="00A556E4" w14:textId="77777777" w:rsidR="00E55A84" w:rsidRDefault="00E55A84" w:rsidP="00E55A84">
      <w:pPr>
        <w:pStyle w:val="CommentText"/>
        <w:numPr>
          <w:ilvl w:val="0"/>
          <w:numId w:val="60"/>
        </w:numPr>
      </w:pPr>
      <w:r>
        <w:t>Provision of situation reports</w:t>
      </w:r>
    </w:p>
    <w:p w14:paraId="62032944" w14:textId="77777777" w:rsidR="00E55A84" w:rsidRDefault="00E55A84" w:rsidP="00E55A84">
      <w:pPr>
        <w:pStyle w:val="CommentText"/>
        <w:numPr>
          <w:ilvl w:val="0"/>
          <w:numId w:val="60"/>
        </w:numPr>
      </w:pPr>
      <w:r>
        <w:t>Provision of navigational warnings (if required)</w:t>
      </w:r>
    </w:p>
    <w:p w14:paraId="2E52F7A3" w14:textId="77777777" w:rsidR="00E55A84" w:rsidRDefault="00E55A84" w:rsidP="00E55A84">
      <w:pPr>
        <w:pStyle w:val="CommentText"/>
      </w:pPr>
    </w:p>
    <w:p w14:paraId="3FF2F6AA" w14:textId="77777777" w:rsidR="00E55A84" w:rsidRDefault="00E55A84" w:rsidP="00E55A84">
      <w:pPr>
        <w:pStyle w:val="CommentText"/>
      </w:pPr>
      <w:r>
        <w:t xml:space="preserve">Session - </w:t>
      </w:r>
      <w:r w:rsidRPr="008F3BA2">
        <w:t>EXTERNAL EMERGENCIES</w:t>
      </w:r>
    </w:p>
    <w:p w14:paraId="66EDB86A" w14:textId="77777777" w:rsidR="00E55A84" w:rsidRDefault="00E55A84" w:rsidP="00E55A84">
      <w:pPr>
        <w:pStyle w:val="CommentText"/>
        <w:numPr>
          <w:ilvl w:val="0"/>
          <w:numId w:val="61"/>
        </w:numPr>
      </w:pPr>
      <w:r>
        <w:t>Use of standing operating procedures to respond to emergency situations, such as:</w:t>
      </w:r>
    </w:p>
    <w:p w14:paraId="48C8A07C" w14:textId="77777777" w:rsidR="00E55A84" w:rsidRDefault="00E55A84" w:rsidP="00E55A84">
      <w:pPr>
        <w:pStyle w:val="CommentText"/>
        <w:ind w:left="2836"/>
      </w:pPr>
      <w:r>
        <w:t>Collision</w:t>
      </w:r>
    </w:p>
    <w:p w14:paraId="53C1970D" w14:textId="77777777" w:rsidR="00E55A84" w:rsidRDefault="00E55A84" w:rsidP="00E55A84">
      <w:pPr>
        <w:pStyle w:val="CommentText"/>
        <w:ind w:left="2836"/>
      </w:pPr>
      <w:r>
        <w:t>Grounding</w:t>
      </w:r>
    </w:p>
    <w:p w14:paraId="44CCBE0A" w14:textId="77777777" w:rsidR="00E55A84" w:rsidRDefault="00E55A84" w:rsidP="00E55A84">
      <w:pPr>
        <w:pStyle w:val="CommentText"/>
        <w:ind w:left="2836"/>
      </w:pPr>
      <w:r>
        <w:t xml:space="preserve">Marine pollution </w:t>
      </w:r>
    </w:p>
    <w:p w14:paraId="7DA36A2F" w14:textId="77777777" w:rsidR="00E55A84" w:rsidRDefault="00E55A84" w:rsidP="00E55A84">
      <w:pPr>
        <w:pStyle w:val="CommentText"/>
        <w:ind w:left="2836"/>
      </w:pPr>
      <w:r>
        <w:t>Fire</w:t>
      </w:r>
    </w:p>
    <w:p w14:paraId="012D8424" w14:textId="77777777" w:rsidR="00E55A84" w:rsidRDefault="00E55A84" w:rsidP="00E55A84">
      <w:pPr>
        <w:pStyle w:val="CommentText"/>
        <w:ind w:left="2836"/>
      </w:pPr>
      <w:r>
        <w:t>Medical Emergency</w:t>
      </w:r>
    </w:p>
    <w:p w14:paraId="4A32FE51" w14:textId="77777777" w:rsidR="00E55A84" w:rsidRDefault="00E55A84" w:rsidP="00E55A84">
      <w:pPr>
        <w:pStyle w:val="CommentText"/>
        <w:ind w:left="2836"/>
      </w:pPr>
      <w:r>
        <w:t>SAR incidents, including man overboard</w:t>
      </w:r>
    </w:p>
    <w:p w14:paraId="21534DD5" w14:textId="77777777" w:rsidR="00E55A84" w:rsidRDefault="00E55A84" w:rsidP="00E55A84">
      <w:pPr>
        <w:pStyle w:val="CommentText"/>
        <w:ind w:left="2836"/>
      </w:pPr>
      <w:r>
        <w:t>Extreme Weather</w:t>
      </w:r>
    </w:p>
    <w:p w14:paraId="13DDB29B" w14:textId="77777777" w:rsidR="00E55A84" w:rsidRDefault="00E55A84" w:rsidP="00E55A84">
      <w:pPr>
        <w:pStyle w:val="CommentText"/>
        <w:numPr>
          <w:ilvl w:val="0"/>
          <w:numId w:val="61"/>
        </w:numPr>
      </w:pPr>
      <w:r>
        <w:t>Introduction and use of checklists</w:t>
      </w:r>
    </w:p>
    <w:p w14:paraId="3B19B010" w14:textId="77777777" w:rsidR="00E55A84" w:rsidRDefault="00E55A84" w:rsidP="00E55A84">
      <w:pPr>
        <w:pStyle w:val="CommentText"/>
      </w:pPr>
    </w:p>
    <w:p w14:paraId="638421CA" w14:textId="77777777" w:rsidR="00E55A84" w:rsidRDefault="00E55A84" w:rsidP="00E55A84">
      <w:pPr>
        <w:pStyle w:val="CommentText"/>
      </w:pPr>
      <w:r>
        <w:t>The aim with this session on external emergencies is to create the link to G1141 – operational procedures</w:t>
      </w:r>
    </w:p>
    <w:p w14:paraId="5F112343" w14:textId="77777777" w:rsidR="00E55A84" w:rsidRDefault="00E55A84" w:rsidP="00E55A84">
      <w:pPr>
        <w:pStyle w:val="CommentText"/>
      </w:pPr>
    </w:p>
    <w:p w14:paraId="35C9C4D3" w14:textId="39A2E981" w:rsidR="00E55A84" w:rsidRDefault="00E55A84">
      <w:pPr>
        <w:pStyle w:val="CommentText"/>
      </w:pPr>
    </w:p>
  </w:comment>
  <w:comment w:id="3820" w:author="Jillian Carson-Jackson" w:date="2021-06-30T21:15:00Z" w:initials="JC">
    <w:p w14:paraId="137B0362" w14:textId="7442AF8D" w:rsidR="004D0655" w:rsidRDefault="004D0655">
      <w:pPr>
        <w:pStyle w:val="CommentText"/>
      </w:pPr>
      <w:r>
        <w:rPr>
          <w:rStyle w:val="CommentReference"/>
        </w:rPr>
        <w:annotationRef/>
      </w:r>
      <w:r>
        <w:t xml:space="preserve">Confirm with IALA guidance / operational procedure G1089 (to be released after the Resolution is approved) </w:t>
      </w:r>
    </w:p>
  </w:comment>
  <w:comment w:id="3822" w:author="Jillian Carson-Jackson" w:date="2021-06-30T21:39:00Z" w:initials="JC">
    <w:p w14:paraId="5AEA86E3" w14:textId="1BE61A86" w:rsidR="00D70668" w:rsidRDefault="00D70668">
      <w:pPr>
        <w:pStyle w:val="CommentText"/>
      </w:pPr>
      <w:r>
        <w:rPr>
          <w:rStyle w:val="CommentReference"/>
        </w:rPr>
        <w:annotationRef/>
      </w:r>
      <w:r>
        <w:t xml:space="preserve">Review – put into a suitable objective statement (SMART) </w:t>
      </w:r>
    </w:p>
  </w:comment>
  <w:comment w:id="3826" w:author="Jillian Carson-Jackson" w:date="2021-06-30T21:40:00Z" w:initials="JC">
    <w:p w14:paraId="3F94CBAC" w14:textId="28C2A33B" w:rsidR="00B440A4" w:rsidRDefault="00B440A4">
      <w:pPr>
        <w:pStyle w:val="CommentText"/>
      </w:pPr>
      <w:r>
        <w:rPr>
          <w:rStyle w:val="CommentReference"/>
        </w:rPr>
        <w:annotationRef/>
      </w:r>
      <w:r w:rsidR="00E2032E">
        <w:t xml:space="preserve">Review IMO document on classification of incidents / ITU Radio Regs </w:t>
      </w:r>
    </w:p>
  </w:comment>
  <w:comment w:id="3840" w:author="Jillian Carson-Jackson" w:date="2021-06-09T19:29:00Z" w:initials="JC">
    <w:p w14:paraId="1B64E5F7" w14:textId="7A75B1C3" w:rsidR="00C22208" w:rsidRDefault="00AA2ADE" w:rsidP="00367C91">
      <w:pPr>
        <w:pStyle w:val="CommentText"/>
      </w:pPr>
      <w:r>
        <w:rPr>
          <w:rStyle w:val="CommentReference"/>
        </w:rPr>
        <w:annotationRef/>
      </w:r>
      <w:r w:rsidR="00367C91">
        <w:t xml:space="preserve">Verify that this is not duplicated information / see if it fits better in the communications module </w:t>
      </w:r>
    </w:p>
  </w:comment>
  <w:comment w:id="3874" w:author="Abercrombie, Kerrie" w:date="2021-03-23T07:41:00Z" w:initials="AK">
    <w:p w14:paraId="70290FCE" w14:textId="77777777" w:rsidR="00B07D08" w:rsidRDefault="00B07D08" w:rsidP="00B07D08">
      <w:pPr>
        <w:pStyle w:val="CommentText"/>
      </w:pPr>
      <w:r>
        <w:rPr>
          <w:rStyle w:val="CommentReference"/>
        </w:rPr>
        <w:annotationRef/>
      </w:r>
      <w:r>
        <w:t xml:space="preserve">New session topic suggested </w:t>
      </w:r>
    </w:p>
  </w:comment>
  <w:comment w:id="3875" w:author="Jillian Carson-Jackson" w:date="2021-06-30T21:36:00Z" w:initials="JC">
    <w:p w14:paraId="142BF131" w14:textId="77777777" w:rsidR="0098661F" w:rsidRDefault="0098661F">
      <w:pPr>
        <w:pStyle w:val="CommentText"/>
      </w:pPr>
      <w:r>
        <w:rPr>
          <w:rStyle w:val="CommentReference"/>
        </w:rPr>
        <w:annotationRef/>
      </w:r>
      <w:r>
        <w:t xml:space="preserve">Agree – good to include as an introduction to the topic, more detail in the supervisor course. </w:t>
      </w:r>
    </w:p>
    <w:p w14:paraId="073BE069" w14:textId="77777777" w:rsidR="0098661F" w:rsidRDefault="0098661F">
      <w:pPr>
        <w:pStyle w:val="CommentText"/>
      </w:pPr>
    </w:p>
    <w:p w14:paraId="5D552320" w14:textId="722350F6" w:rsidR="0098661F" w:rsidRDefault="0098661F">
      <w:pPr>
        <w:pStyle w:val="CommentText"/>
      </w:pPr>
      <w:r>
        <w:t xml:space="preserve">JCJ to review and confirm option for location.  </w:t>
      </w:r>
    </w:p>
  </w:comment>
  <w:comment w:id="3902" w:author="Jillian Carson-Jackson" w:date="2021-01-31T17:54:00Z" w:initials="JC">
    <w:p w14:paraId="42E7E3E7" w14:textId="253301BE" w:rsidR="006E7930" w:rsidRDefault="006E7930">
      <w:pPr>
        <w:pStyle w:val="CommentText"/>
      </w:pPr>
      <w:r>
        <w:rPr>
          <w:rStyle w:val="CommentReference"/>
        </w:rPr>
        <w:annotationRef/>
      </w:r>
      <w:r>
        <w:t xml:space="preserve">Discuss role of this table in model course / purpose, development of, use of. </w:t>
      </w:r>
    </w:p>
  </w:comment>
  <w:comment w:id="3905" w:author="Jillian Carson-Jackson" w:date="2021-01-31T17:55:00Z" w:initials="JC">
    <w:p w14:paraId="510A41AE" w14:textId="3A093431" w:rsidR="00C036DE" w:rsidRDefault="00C036DE">
      <w:pPr>
        <w:pStyle w:val="CommentText"/>
      </w:pPr>
      <w:r>
        <w:rPr>
          <w:rStyle w:val="CommentReference"/>
        </w:rPr>
        <w:annotationRef/>
      </w:r>
      <w:r>
        <w:t xml:space="preserve">To be reviewed.  Also, location in the document </w:t>
      </w:r>
      <w:r w:rsidR="00063443">
        <w:t xml:space="preserve">and reference to the annex (needs to be clearly identified) </w:t>
      </w:r>
    </w:p>
  </w:comment>
  <w:comment w:id="3918" w:author="Jillian Carson-Jackson" w:date="2021-01-31T17:57:00Z" w:initials="JC">
    <w:p w14:paraId="703D74B0" w14:textId="58382487" w:rsidR="00063443" w:rsidRDefault="00063443">
      <w:pPr>
        <w:pStyle w:val="CommentText"/>
      </w:pPr>
      <w:r>
        <w:rPr>
          <w:rStyle w:val="CommentReference"/>
        </w:rPr>
        <w:annotationRef/>
      </w:r>
      <w:r>
        <w:t xml:space="preserve">Is this required – reference is to IELTS </w:t>
      </w:r>
      <w:r w:rsidR="000F52E8">
        <w:t xml:space="preserve">band level 5 or equivalent.  Propose deleting this annex.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1BC0FC" w15:done="0"/>
  <w15:commentEx w15:paraId="3CFA1C91" w15:paraIdParent="511BC0FC" w15:done="0"/>
  <w15:commentEx w15:paraId="7D27A3CF" w15:done="0"/>
  <w15:commentEx w15:paraId="6EE8F1A0" w15:done="0"/>
  <w15:commentEx w15:paraId="563E0BD7" w15:done="0"/>
  <w15:commentEx w15:paraId="57B85F47" w15:done="0"/>
  <w15:commentEx w15:paraId="624792A1" w15:paraIdParent="57B85F47" w15:done="0"/>
  <w15:commentEx w15:paraId="6060DE4A" w15:done="0"/>
  <w15:commentEx w15:paraId="79298756" w15:done="0"/>
  <w15:commentEx w15:paraId="1FC10E1C" w15:done="0"/>
  <w15:commentEx w15:paraId="0E872104" w15:done="0"/>
  <w15:commentEx w15:paraId="5AB2AA20" w15:done="0"/>
  <w15:commentEx w15:paraId="464A873F" w15:done="0"/>
  <w15:commentEx w15:paraId="4EE23812" w15:done="0"/>
  <w15:commentEx w15:paraId="009E2C5A" w15:done="0"/>
  <w15:commentEx w15:paraId="3ADAE9BC" w15:paraIdParent="009E2C5A" w15:done="0"/>
  <w15:commentEx w15:paraId="61A04BDB" w15:done="0"/>
  <w15:commentEx w15:paraId="5D298EF4" w15:done="0"/>
  <w15:commentEx w15:paraId="7DF0089F" w15:done="0"/>
  <w15:commentEx w15:paraId="7C87A64E" w15:done="0"/>
  <w15:commentEx w15:paraId="247A0E96" w15:done="0"/>
  <w15:commentEx w15:paraId="4CBEFD5E" w15:done="0"/>
  <w15:commentEx w15:paraId="59E1778D" w15:done="0"/>
  <w15:commentEx w15:paraId="1C0088FC" w15:paraIdParent="59E1778D" w15:done="0"/>
  <w15:commentEx w15:paraId="5A4AC67E" w15:done="0"/>
  <w15:commentEx w15:paraId="3E4DCA4D" w15:done="0"/>
  <w15:commentEx w15:paraId="66F6CB0A" w15:done="0"/>
  <w15:commentEx w15:paraId="0FC67320" w15:done="0"/>
  <w15:commentEx w15:paraId="0BA98D2A" w15:done="0"/>
  <w15:commentEx w15:paraId="5BA216F8" w15:done="0"/>
  <w15:commentEx w15:paraId="4D589F8C" w15:done="0"/>
  <w15:commentEx w15:paraId="69E20DAB" w15:done="0"/>
  <w15:commentEx w15:paraId="42D3C5DA" w15:done="0"/>
  <w15:commentEx w15:paraId="7454C026" w15:paraIdParent="42D3C5DA" w15:done="0"/>
  <w15:commentEx w15:paraId="5A926EA9" w15:done="0"/>
  <w15:commentEx w15:paraId="4EAA6639" w15:done="0"/>
  <w15:commentEx w15:paraId="1F928017" w15:done="0"/>
  <w15:commentEx w15:paraId="2171ED53" w15:done="0"/>
  <w15:commentEx w15:paraId="64B4FA4E" w15:done="0"/>
  <w15:commentEx w15:paraId="0BC993DF" w15:done="0"/>
  <w15:commentEx w15:paraId="4E92B1C7" w15:paraIdParent="0BC993DF" w15:done="0"/>
  <w15:commentEx w15:paraId="6B736E45" w15:done="0"/>
  <w15:commentEx w15:paraId="4156F6C6" w15:done="0"/>
  <w15:commentEx w15:paraId="25AEE2BE" w15:done="0"/>
  <w15:commentEx w15:paraId="741D021D" w15:done="0"/>
  <w15:commentEx w15:paraId="5C5DD5D0" w15:paraIdParent="741D021D" w15:done="0"/>
  <w15:commentEx w15:paraId="439AAA5E" w15:done="0"/>
  <w15:commentEx w15:paraId="075510D2" w15:done="0"/>
  <w15:commentEx w15:paraId="41F6CC0F" w15:done="0"/>
  <w15:commentEx w15:paraId="56DD5BB1" w15:paraIdParent="41F6CC0F" w15:done="0"/>
  <w15:commentEx w15:paraId="311E55AD" w15:done="0"/>
  <w15:commentEx w15:paraId="3F5D1FF3" w15:done="0"/>
  <w15:commentEx w15:paraId="15FBA250" w15:done="0"/>
  <w15:commentEx w15:paraId="57958E45" w15:done="0"/>
  <w15:commentEx w15:paraId="2203A47B" w15:done="0"/>
  <w15:commentEx w15:paraId="2EEF333F" w15:done="0"/>
  <w15:commentEx w15:paraId="764F1A7D" w15:done="0"/>
  <w15:commentEx w15:paraId="74B45E07" w15:done="0"/>
  <w15:commentEx w15:paraId="31139CC1" w15:done="0"/>
  <w15:commentEx w15:paraId="7A266DAD" w15:done="0"/>
  <w15:commentEx w15:paraId="4C21DEBD" w15:done="0"/>
  <w15:commentEx w15:paraId="52B7BCF1" w15:done="0"/>
  <w15:commentEx w15:paraId="087DF430" w15:done="0"/>
  <w15:commentEx w15:paraId="5677AC2E" w15:done="0"/>
  <w15:commentEx w15:paraId="1F521AEF" w15:done="0"/>
  <w15:commentEx w15:paraId="18C952F0" w15:done="0"/>
  <w15:commentEx w15:paraId="5BE14221" w15:paraIdParent="18C952F0" w15:done="0"/>
  <w15:commentEx w15:paraId="39A15026" w15:done="0"/>
  <w15:commentEx w15:paraId="2C863F7A" w15:done="0"/>
  <w15:commentEx w15:paraId="5292B8DD" w15:done="0"/>
  <w15:commentEx w15:paraId="0410D39C" w15:done="0"/>
  <w15:commentEx w15:paraId="6BF20BA1" w15:done="0"/>
  <w15:commentEx w15:paraId="3760BC97" w15:done="0"/>
  <w15:commentEx w15:paraId="2C1E0FF9" w15:done="0"/>
  <w15:commentEx w15:paraId="011FB9D0" w15:done="0"/>
  <w15:commentEx w15:paraId="1C9F053B" w15:done="0"/>
  <w15:commentEx w15:paraId="4B315A74" w15:done="0"/>
  <w15:commentEx w15:paraId="3F67EBBB" w15:done="0"/>
  <w15:commentEx w15:paraId="29457DDF" w15:done="0"/>
  <w15:commentEx w15:paraId="69FA9353" w15:done="0"/>
  <w15:commentEx w15:paraId="16E599DE" w15:done="0"/>
  <w15:commentEx w15:paraId="42275165" w15:done="0"/>
  <w15:commentEx w15:paraId="3BED9C96" w15:done="0"/>
  <w15:commentEx w15:paraId="4979C688" w15:done="0"/>
  <w15:commentEx w15:paraId="48C1501A" w15:done="0"/>
  <w15:commentEx w15:paraId="0B86A4CC" w15:done="0"/>
  <w15:commentEx w15:paraId="10B60FAE" w15:done="0"/>
  <w15:commentEx w15:paraId="0E77478F" w15:paraIdParent="10B60FAE" w15:done="0"/>
  <w15:commentEx w15:paraId="5ABF3B02" w15:done="0"/>
  <w15:commentEx w15:paraId="483B23ED" w15:paraIdParent="5ABF3B02" w15:done="0"/>
  <w15:commentEx w15:paraId="73A6C5AA" w15:done="0"/>
  <w15:commentEx w15:paraId="48C27CE2" w15:done="0"/>
  <w15:commentEx w15:paraId="483B8F84" w15:paraIdParent="48C27CE2" w15:done="0"/>
  <w15:commentEx w15:paraId="36710F3C" w15:paraIdParent="48C27CE2" w15:done="0"/>
  <w15:commentEx w15:paraId="4E090E20" w15:done="0"/>
  <w15:commentEx w15:paraId="22CC177B" w15:paraIdParent="4E090E20" w15:done="0"/>
  <w15:commentEx w15:paraId="1370B6A9" w15:done="0"/>
  <w15:commentEx w15:paraId="5799331E" w15:done="0"/>
  <w15:commentEx w15:paraId="797697E8" w15:paraIdParent="5799331E" w15:done="0"/>
  <w15:commentEx w15:paraId="33FC4204" w15:done="0"/>
  <w15:commentEx w15:paraId="7D842E8B" w15:paraIdParent="33FC4204" w15:done="0"/>
  <w15:commentEx w15:paraId="4F05D10B" w15:done="0"/>
  <w15:commentEx w15:paraId="0D43F328" w15:done="0"/>
  <w15:commentEx w15:paraId="37FD3269" w15:paraIdParent="0D43F328" w15:done="0"/>
  <w15:commentEx w15:paraId="3854838F" w15:done="0"/>
  <w15:commentEx w15:paraId="5A9D6439" w15:paraIdParent="3854838F" w15:done="0"/>
  <w15:commentEx w15:paraId="0C59AB21" w15:done="0"/>
  <w15:commentEx w15:paraId="53D87EA4" w15:done="0"/>
  <w15:commentEx w15:paraId="6BC8C9CA" w15:done="0"/>
  <w15:commentEx w15:paraId="0370184C" w15:done="0"/>
  <w15:commentEx w15:paraId="4087337C" w15:done="0"/>
  <w15:commentEx w15:paraId="4E9F5045" w15:paraIdParent="4087337C" w15:done="0"/>
  <w15:commentEx w15:paraId="4555B822" w15:done="0"/>
  <w15:commentEx w15:paraId="064FB4CB" w15:paraIdParent="4555B822" w15:done="0"/>
  <w15:commentEx w15:paraId="0485B909" w15:done="0"/>
  <w15:commentEx w15:paraId="46A40F5A" w15:paraIdParent="0485B909" w15:done="0"/>
  <w15:commentEx w15:paraId="27E0261E" w15:done="0"/>
  <w15:commentEx w15:paraId="60B36905" w15:done="0"/>
  <w15:commentEx w15:paraId="652A9616" w15:paraIdParent="60B36905" w15:done="0"/>
  <w15:commentEx w15:paraId="540910E3" w15:done="0"/>
  <w15:commentEx w15:paraId="68900C88" w15:paraIdParent="540910E3" w15:done="0"/>
  <w15:commentEx w15:paraId="3068190C" w15:done="0"/>
  <w15:commentEx w15:paraId="5E70CD9D" w15:done="0"/>
  <w15:commentEx w15:paraId="3DE6AC54" w15:paraIdParent="5E70CD9D" w15:done="0"/>
  <w15:commentEx w15:paraId="3EEC37D7" w15:done="0"/>
  <w15:commentEx w15:paraId="76B42CB8" w15:done="0"/>
  <w15:commentEx w15:paraId="6653CF9C" w15:done="0"/>
  <w15:commentEx w15:paraId="720F6457" w15:done="0"/>
  <w15:commentEx w15:paraId="0F0E59DC" w15:done="0"/>
  <w15:commentEx w15:paraId="628C3447" w15:paraIdParent="0F0E59DC" w15:done="0"/>
  <w15:commentEx w15:paraId="0F02096D" w15:done="0"/>
  <w15:commentEx w15:paraId="5B4AB782" w15:done="0"/>
  <w15:commentEx w15:paraId="202A597D" w15:done="0"/>
  <w15:commentEx w15:paraId="7054E86D" w15:paraIdParent="202A597D" w15:done="0"/>
  <w15:commentEx w15:paraId="7C43363A" w15:done="0"/>
  <w15:commentEx w15:paraId="7FD2E0D1" w15:done="0"/>
  <w15:commentEx w15:paraId="566B26A0" w15:done="0"/>
  <w15:commentEx w15:paraId="5BF553F4" w15:done="0"/>
  <w15:commentEx w15:paraId="694ACBDD" w15:done="0"/>
  <w15:commentEx w15:paraId="7322DA2D" w15:done="0"/>
  <w15:commentEx w15:paraId="43B6F5A1" w15:done="0"/>
  <w15:commentEx w15:paraId="1DA5F2AF" w15:done="0"/>
  <w15:commentEx w15:paraId="1873FADF" w15:done="0"/>
  <w15:commentEx w15:paraId="1361D492" w15:done="0"/>
  <w15:commentEx w15:paraId="79850ED3" w15:done="0"/>
  <w15:commentEx w15:paraId="10E2E3AE" w15:done="0"/>
  <w15:commentEx w15:paraId="5CD6EBB2" w15:done="0"/>
  <w15:commentEx w15:paraId="188677F5" w15:done="0"/>
  <w15:commentEx w15:paraId="70040896" w15:done="0"/>
  <w15:commentEx w15:paraId="277589D7" w15:done="0"/>
  <w15:commentEx w15:paraId="57DADF35" w15:done="0"/>
  <w15:commentEx w15:paraId="7BFEC320" w15:done="0"/>
  <w15:commentEx w15:paraId="2193FE3A" w15:done="0"/>
  <w15:commentEx w15:paraId="3B6BF063" w15:done="0"/>
  <w15:commentEx w15:paraId="345919B1" w15:done="0"/>
  <w15:commentEx w15:paraId="33E2DB99" w15:done="0"/>
  <w15:commentEx w15:paraId="35FE505D" w15:paraIdParent="33E2DB99" w15:done="0"/>
  <w15:commentEx w15:paraId="3EE7DAEA" w15:done="0"/>
  <w15:commentEx w15:paraId="0F442ACA" w15:done="0"/>
  <w15:commentEx w15:paraId="4254257B" w15:paraIdParent="0F442ACA" w15:done="0"/>
  <w15:commentEx w15:paraId="2A8F574A" w15:done="0"/>
  <w15:commentEx w15:paraId="4B7B7878" w15:paraIdParent="2A8F574A" w15:done="0"/>
  <w15:commentEx w15:paraId="7462890B" w15:done="0"/>
  <w15:commentEx w15:paraId="654FEA60" w15:paraIdParent="7462890B" w15:done="0"/>
  <w15:commentEx w15:paraId="60F28A44" w15:done="0"/>
  <w15:commentEx w15:paraId="3DFB2A49" w15:paraIdParent="60F28A44" w15:done="0"/>
  <w15:commentEx w15:paraId="62125DD8" w15:paraIdParent="60F28A44" w15:done="0"/>
  <w15:commentEx w15:paraId="612AF93C" w15:done="0"/>
  <w15:commentEx w15:paraId="27019938" w15:paraIdParent="612AF93C" w15:done="0"/>
  <w15:commentEx w15:paraId="2D24B1B0" w15:done="0"/>
  <w15:commentEx w15:paraId="53663821" w15:paraIdParent="2D24B1B0" w15:done="0"/>
  <w15:commentEx w15:paraId="77AE25FF" w15:done="0"/>
  <w15:commentEx w15:paraId="6147D1A9" w15:done="0"/>
  <w15:commentEx w15:paraId="3BD37EC0" w15:paraIdParent="6147D1A9" w15:done="0"/>
  <w15:commentEx w15:paraId="6AEDD102" w15:done="0"/>
  <w15:commentEx w15:paraId="1B6ECD37" w15:paraIdParent="6AEDD102" w15:done="0"/>
  <w15:commentEx w15:paraId="74A46749" w15:done="0"/>
  <w15:commentEx w15:paraId="46F023A2" w15:paraIdParent="74A46749" w15:done="0"/>
  <w15:commentEx w15:paraId="394208A3" w15:done="0"/>
  <w15:commentEx w15:paraId="2948EA15" w15:done="0"/>
  <w15:commentEx w15:paraId="50E9F83B" w15:paraIdParent="2948EA15" w15:done="0"/>
  <w15:commentEx w15:paraId="43D3E02A" w15:done="0"/>
  <w15:commentEx w15:paraId="01D9A453" w15:paraIdParent="43D3E02A" w15:done="0"/>
  <w15:commentEx w15:paraId="33000D11" w15:done="0"/>
  <w15:commentEx w15:paraId="21E2FCC4" w15:paraIdParent="33000D11" w15:done="0"/>
  <w15:commentEx w15:paraId="68642C2E" w15:done="0"/>
  <w15:commentEx w15:paraId="07426A6F" w15:paraIdParent="68642C2E" w15:done="0"/>
  <w15:commentEx w15:paraId="77E34C9F" w15:done="0"/>
  <w15:commentEx w15:paraId="42FBA575" w15:done="0"/>
  <w15:commentEx w15:paraId="4B2BAEB1" w15:done="0"/>
  <w15:commentEx w15:paraId="7984C5C8" w15:done="0"/>
  <w15:commentEx w15:paraId="53B3D2A5" w15:done="0"/>
  <w15:commentEx w15:paraId="6EDE8A6D" w15:done="0"/>
  <w15:commentEx w15:paraId="7F82E2F6" w15:done="0"/>
  <w15:commentEx w15:paraId="32FAE617" w15:done="0"/>
  <w15:commentEx w15:paraId="3F067134" w15:done="0"/>
  <w15:commentEx w15:paraId="1DC70528" w15:done="0"/>
  <w15:commentEx w15:paraId="0FE5AE92" w15:done="0"/>
  <w15:commentEx w15:paraId="3F291468" w15:done="0"/>
  <w15:commentEx w15:paraId="7EF5B7F1" w15:done="0"/>
  <w15:commentEx w15:paraId="5DB0AE9F" w15:paraIdParent="7EF5B7F1" w15:done="0"/>
  <w15:commentEx w15:paraId="485C9AE9" w15:done="0"/>
  <w15:commentEx w15:paraId="094B2166" w15:done="0"/>
  <w15:commentEx w15:paraId="7FAA2745" w15:done="0"/>
  <w15:commentEx w15:paraId="48AC4180" w15:done="0"/>
  <w15:commentEx w15:paraId="0E67F67B" w15:done="0"/>
  <w15:commentEx w15:paraId="4766DB9D" w15:done="0"/>
  <w15:commentEx w15:paraId="30A07B19" w15:done="0"/>
  <w15:commentEx w15:paraId="4EE3FC58" w15:paraIdParent="30A07B19" w15:done="0"/>
  <w15:commentEx w15:paraId="1EBCE81A" w15:done="0"/>
  <w15:commentEx w15:paraId="63245DBB" w15:done="0"/>
  <w15:commentEx w15:paraId="73CFE013" w15:paraIdParent="63245DBB" w15:done="0"/>
  <w15:commentEx w15:paraId="4C7F9767" w15:done="0"/>
  <w15:commentEx w15:paraId="632BB8FF" w15:done="0"/>
  <w15:commentEx w15:paraId="00854ECC" w15:paraIdParent="632BB8FF" w15:done="0"/>
  <w15:commentEx w15:paraId="43BAC083" w15:done="0"/>
  <w15:commentEx w15:paraId="7CEF3E00" w15:paraIdParent="43BAC083" w15:done="0"/>
  <w15:commentEx w15:paraId="449FB18C" w15:done="0"/>
  <w15:commentEx w15:paraId="2692197B" w15:done="0"/>
  <w15:commentEx w15:paraId="1C4F13ED" w15:done="0"/>
  <w15:commentEx w15:paraId="693B0F30" w15:done="0"/>
  <w15:commentEx w15:paraId="6AA03AE7" w15:done="0"/>
  <w15:commentEx w15:paraId="4F0DF250" w15:done="0"/>
  <w15:commentEx w15:paraId="7202F45C" w15:paraIdParent="4F0DF250" w15:done="0"/>
  <w15:commentEx w15:paraId="49FAE131" w15:done="0"/>
  <w15:commentEx w15:paraId="35C9C4D3" w15:done="0"/>
  <w15:commentEx w15:paraId="137B0362" w15:done="0"/>
  <w15:commentEx w15:paraId="5AEA86E3" w15:done="0"/>
  <w15:commentEx w15:paraId="3F94CBAC" w15:done="0"/>
  <w15:commentEx w15:paraId="1B64E5F7" w15:done="0"/>
  <w15:commentEx w15:paraId="70290FCE" w15:done="0"/>
  <w15:commentEx w15:paraId="5D552320" w15:paraIdParent="70290FCE" w15:done="0"/>
  <w15:commentEx w15:paraId="42E7E3E7" w15:done="0"/>
  <w15:commentEx w15:paraId="510A41AE" w15:done="0"/>
  <w15:commentEx w15:paraId="703D74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29E239" w16cex:dateUtc="2020-10-08T08:08:00Z"/>
  <w16cex:commentExtensible w16cex:durableId="2329E29A" w16cex:dateUtc="2020-10-08T08:10:00Z"/>
  <w16cex:commentExtensible w16cex:durableId="24D4C962" w16cex:dateUtc="2021-08-28T04:40:00Z"/>
  <w16cex:commentExtensible w16cex:durableId="24D4E3B7" w16cex:dateUtc="2021-08-28T06:32:00Z"/>
  <w16cex:commentExtensible w16cex:durableId="24D4C9A8" w16cex:dateUtc="2021-08-28T04:41:00Z"/>
  <w16cex:commentExtensible w16cex:durableId="2329E38A" w16cex:dateUtc="2020-10-08T08:14:00Z"/>
  <w16cex:commentExtensible w16cex:durableId="24D4CA35" w16cex:dateUtc="2021-08-28T04:44:00Z"/>
  <w16cex:commentExtensible w16cex:durableId="24D4CAE6" w16cex:dateUtc="2021-08-28T04:47:00Z"/>
  <w16cex:commentExtensible w16cex:durableId="24D4DA5A" w16cex:dateUtc="2021-08-28T05:52:00Z"/>
  <w16cex:commentExtensible w16cex:durableId="24D4DB97" w16cex:dateUtc="2021-08-28T05:58:00Z"/>
  <w16cex:commentExtensible w16cex:durableId="24D4DBA1" w16cex:dateUtc="2021-08-28T05:58:00Z"/>
  <w16cex:commentExtensible w16cex:durableId="2329E50E" w16cex:dateUtc="2020-10-08T08:20:00Z"/>
  <w16cex:commentExtensible w16cex:durableId="24D4CEB0" w16cex:dateUtc="2021-08-28T05:03:00Z"/>
  <w16cex:commentExtensible w16cex:durableId="24D4D784" w16cex:dateUtc="2021-08-28T05:40:00Z"/>
  <w16cex:commentExtensible w16cex:durableId="24DCDA30" w16cex:dateUtc="2021-09-03T07:18:00Z"/>
  <w16cex:commentExtensible w16cex:durableId="24D4D4BD" w16cex:dateUtc="2021-03-16T10:19:00Z"/>
  <w16cex:commentExtensible w16cex:durableId="24D4D65C" w16cex:dateUtc="2020-12-27T05:20:00Z"/>
  <w16cex:commentExtensible w16cex:durableId="24D4D4B8" w16cex:dateUtc="2020-12-17T09:44:00Z"/>
  <w16cex:commentExtensible w16cex:durableId="24D4D4B7" w16cex:dateUtc="2020-12-27T03:56:00Z"/>
  <w16cex:commentExtensible w16cex:durableId="24D4CFC6" w16cex:dateUtc="2021-08-28T05:07:00Z"/>
  <w16cex:commentExtensible w16cex:durableId="238784E8" w16cex:dateUtc="2020-12-18T08:43:00Z"/>
  <w16cex:commentExtensible w16cex:durableId="23C6D4A2" w16cex:dateUtc="2021-02-04T09:16:00Z"/>
  <w16cex:commentExtensible w16cex:durableId="24D4DFF6" w16cex:dateUtc="2021-08-28T06:16:00Z"/>
  <w16cex:commentExtensible w16cex:durableId="24D4EC6E" w16cex:dateUtc="2021-08-28T06:42:00Z"/>
  <w16cex:commentExtensible w16cex:durableId="24D4E102" w16cex:dateUtc="2021-08-28T06:21:00Z"/>
  <w16cex:commentExtensible w16cex:durableId="24D4E150" w16cex:dateUtc="2021-08-28T06:22:00Z"/>
  <w16cex:commentExtensible w16cex:durableId="24D4E47E" w16cex:dateUtc="2021-08-28T06:36:00Z"/>
  <w16cex:commentExtensible w16cex:durableId="24D4E68C" w16cex:dateUtc="2021-08-28T05:58:00Z"/>
  <w16cex:commentExtensible w16cex:durableId="24D4E1F7" w16cex:dateUtc="2021-08-28T06:25:00Z"/>
  <w16cex:commentExtensible w16cex:durableId="24D4E250" w16cex:dateUtc="2021-08-28T06:26:00Z"/>
  <w16cex:commentExtensible w16cex:durableId="24DCDA31" w16cex:dateUtc="2021-09-03T07:18:00Z"/>
  <w16cex:commentExtensible w16cex:durableId="24D4E950" w16cex:dateUtc="2021-08-28T06:56:00Z"/>
  <w16cex:commentExtensible w16cex:durableId="24D4E2B7" w16cex:dateUtc="2021-08-28T06:28:00Z"/>
  <w16cex:commentExtensible w16cex:durableId="24D4E6A3" w16cex:dateUtc="2021-08-28T06:45:00Z"/>
  <w16cex:commentExtensible w16cex:durableId="24D4E431" w16cex:dateUtc="2021-08-28T06:34:00Z"/>
  <w16cex:commentExtensible w16cex:durableId="23878553" w16cex:dateUtc="2020-12-18T08:45:00Z"/>
  <w16cex:commentExtensible w16cex:durableId="238785A0" w16cex:dateUtc="2020-12-18T08:46:00Z"/>
  <w16cex:commentExtensible w16cex:durableId="23C6D776" w16cex:dateUtc="2021-02-04T09:28:00Z"/>
  <w16cex:commentExtensible w16cex:durableId="23C6D7AC" w16cex:dateUtc="2021-02-04T09:29:00Z"/>
  <w16cex:commentExtensible w16cex:durableId="24D4E622" w16cex:dateUtc="2021-08-28T06:43:00Z"/>
  <w16cex:commentExtensible w16cex:durableId="238785B3" w16cex:dateUtc="2020-12-18T08:46:00Z"/>
  <w16cex:commentExtensible w16cex:durableId="238785CC" w16cex:dateUtc="2020-12-18T08:47:00Z"/>
  <w16cex:commentExtensible w16cex:durableId="23C6EC80" w16cex:dateUtc="2021-02-04T10:58:00Z"/>
  <w16cex:commentExtensible w16cex:durableId="24D4E653" w16cex:dateUtc="2021-08-28T06:44:00Z"/>
  <w16cex:commentExtensible w16cex:durableId="24D4EE02" w16cex:dateUtc="2021-08-28T07:16:00Z"/>
  <w16cex:commentExtensible w16cex:durableId="238785F2" w16cex:dateUtc="2020-12-18T08:48:00Z"/>
  <w16cex:commentExtensible w16cex:durableId="23C6D7D9" w16cex:dateUtc="2021-02-04T09:30:00Z"/>
  <w16cex:commentExtensible w16cex:durableId="23C6D844" w16cex:dateUtc="2021-02-04T09:32:00Z"/>
  <w16cex:commentExtensible w16cex:durableId="23C6DAA7" w16cex:dateUtc="2021-02-04T09:42:00Z"/>
  <w16cex:commentExtensible w16cex:durableId="24D4C454" w16cex:dateUtc="2021-08-28T04:19:00Z"/>
  <w16cex:commentExtensible w16cex:durableId="23C6DAF8" w16cex:dateUtc="2021-02-04T09:43:00Z"/>
  <w16cex:commentExtensible w16cex:durableId="23864028" w16cex:dateUtc="2020-12-17T09:38:00Z"/>
  <w16cex:commentExtensible w16cex:durableId="24D4EE4D" w16cex:dateUtc="2021-08-28T07:18:00Z"/>
  <w16cex:commentExtensible w16cex:durableId="24D4EEE8" w16cex:dateUtc="2021-08-28T07:20:00Z"/>
  <w16cex:commentExtensible w16cex:durableId="24E363ED" w16cex:dateUtc="2021-09-08T06:31:00Z"/>
  <w16cex:commentExtensible w16cex:durableId="24DCDB26" w16cex:dateUtc="2021-09-03T07:34:00Z"/>
  <w16cex:commentExtensible w16cex:durableId="24E35D0E" w16cex:dateUtc="2021-09-08T06:02:00Z"/>
  <w16cex:commentExtensible w16cex:durableId="24DCDB10" w16cex:dateUtc="2021-09-03T07:34:00Z"/>
  <w16cex:commentExtensible w16cex:durableId="23C6ED6F" w16cex:dateUtc="2021-02-04T11:02:00Z"/>
  <w16cex:commentExtensible w16cex:durableId="23932252" w16cex:dateUtc="2020-12-27T04:10:00Z"/>
  <w16cex:commentExtensible w16cex:durableId="23C01580" w16cex:dateUtc="2021-01-30T06:27:00Z"/>
  <w16cex:commentExtensible w16cex:durableId="23C01765" w16cex:dateUtc="2021-01-30T06:35:00Z"/>
  <w16cex:commentExtensible w16cex:durableId="24DCDA32" w16cex:dateUtc="2021-09-03T07:30:00Z"/>
  <w16cex:commentExtensible w16cex:durableId="239324FF" w16cex:dateUtc="2020-12-27T04:21:00Z"/>
  <w16cex:commentExtensible w16cex:durableId="23C01AF4" w16cex:dateUtc="2021-01-30T06:50:00Z"/>
  <w16cex:commentExtensible w16cex:durableId="24DCDA59" w16cex:dateUtc="2021-09-03T07:31:00Z"/>
  <w16cex:commentExtensible w16cex:durableId="23932611" w16cex:dateUtc="2020-12-27T04:26:00Z"/>
  <w16cex:commentExtensible w16cex:durableId="23C0105C" w16cex:dateUtc="2021-01-30T06:05:00Z"/>
  <w16cex:commentExtensible w16cex:durableId="239327B9" w16cex:dateUtc="2020-12-27T04:33:00Z"/>
  <w16cex:commentExtensible w16cex:durableId="23C0232B" w16cex:dateUtc="2021-01-30T07:25:00Z"/>
  <w16cex:commentExtensible w16cex:durableId="239327F4" w16cex:dateUtc="2020-12-27T04:34:00Z"/>
  <w16cex:commentExtensible w16cex:durableId="24E365B0" w16cex:dateUtc="2021-09-08T06:39:00Z"/>
  <w16cex:commentExtensible w16cex:durableId="24DCDFEB" w16cex:dateUtc="2021-09-03T07:54:00Z"/>
  <w16cex:commentExtensible w16cex:durableId="24DCE599" w16cex:dateUtc="2021-09-03T08:19:00Z"/>
  <w16cex:commentExtensible w16cex:durableId="24DCDBC8" w16cex:dateUtc="2020-12-27T04:10:00Z"/>
  <w16cex:commentExtensible w16cex:durableId="24DCDBC7" w16cex:dateUtc="2021-01-30T06:27:00Z"/>
  <w16cex:commentExtensible w16cex:durableId="23C6EAA1" w16cex:dateUtc="2021-02-04T10:50:00Z"/>
  <w16cex:commentExtensible w16cex:durableId="23C6DF8D" w16cex:dateUtc="2021-02-04T10:03:00Z"/>
  <w16cex:commentExtensible w16cex:durableId="23C6E089" w16cex:dateUtc="2021-02-04T10:07:00Z"/>
  <w16cex:commentExtensible w16cex:durableId="23C01D1E" w16cex:dateUtc="2021-01-30T06:59:00Z"/>
  <w16cex:commentExtensible w16cex:durableId="23932A0E" w16cex:dateUtc="2020-12-27T04:43:00Z"/>
  <w16cex:commentExtensible w16cex:durableId="24E36597" w16cex:dateUtc="2021-09-08T06:38:00Z"/>
  <w16cex:commentExtensible w16cex:durableId="240745A9" w16cex:dateUtc="2021-03-25T06:23:00Z"/>
  <w16cex:commentExtensible w16cex:durableId="24077463" w16cex:dateUtc="2021-03-25T09:42:00Z"/>
  <w16cex:commentExtensible w16cex:durableId="2407784D" w16cex:dateUtc="2021-03-25T09:59:00Z"/>
  <w16cex:commentExtensible w16cex:durableId="24077834" w16cex:dateUtc="2021-03-25T09:59:00Z"/>
  <w16cex:commentExtensible w16cex:durableId="23C04395" w16cex:dateUtc="2021-01-30T09:44:00Z"/>
  <w16cex:commentExtensible w16cex:durableId="24074E80" w16cex:dateUtc="2021-03-25T07:01:00Z"/>
  <w16cex:commentExtensible w16cex:durableId="24077919" w16cex:dateUtc="2021-03-25T10:03:00Z"/>
  <w16cex:commentExtensible w16cex:durableId="24077A0B" w16cex:dateUtc="2021-03-25T10:07:00Z"/>
  <w16cex:commentExtensible w16cex:durableId="23C048CA" w16cex:dateUtc="2021-01-30T10:06:00Z"/>
  <w16cex:commentExtensible w16cex:durableId="24074ED2" w16cex:dateUtc="2021-03-25T07:02:00Z"/>
  <w16cex:commentExtensible w16cex:durableId="240745DF" w16cex:dateUtc="2021-03-25T06:24:00Z"/>
  <w16cex:commentExtensible w16cex:durableId="240779A8" w16cex:dateUtc="2021-03-25T10:05:00Z"/>
  <w16cex:commentExtensible w16cex:durableId="24074611" w16cex:dateUtc="2021-03-25T06:25:00Z"/>
  <w16cex:commentExtensible w16cex:durableId="24074EB1" w16cex:dateUtc="2021-03-25T07:02:00Z"/>
  <w16cex:commentExtensible w16cex:durableId="24077ADD" w16cex:dateUtc="2021-03-25T10:10:00Z"/>
  <w16cex:commentExtensible w16cex:durableId="24074EEB" w16cex:dateUtc="2021-03-25T07:03:00Z"/>
  <w16cex:commentExtensible w16cex:durableId="24077B54" w16cex:dateUtc="2021-03-25T10:12:00Z"/>
  <w16cex:commentExtensible w16cex:durableId="23932BCD" w16cex:dateUtc="2020-12-27T04:50:00Z"/>
  <w16cex:commentExtensible w16cex:durableId="24077CDC" w16cex:dateUtc="2021-03-25T10:19:00Z"/>
  <w16cex:commentExtensible w16cex:durableId="23932CA7" w16cex:dateUtc="2020-12-27T04:54:00Z"/>
  <w16cex:commentExtensible w16cex:durableId="240750EA" w16cex:dateUtc="2021-03-25T07:11:00Z"/>
  <w16cex:commentExtensible w16cex:durableId="24077FCC" w16cex:dateUtc="2021-03-25T06:27:00Z"/>
  <w16cex:commentExtensible w16cex:durableId="2407809E" w16cex:dateUtc="2021-03-25T10:35:00Z"/>
  <w16cex:commentExtensible w16cex:durableId="24077FAE" w16cex:dateUtc="2021-03-25T06:27:00Z"/>
  <w16cex:commentExtensible w16cex:durableId="240780A6" w16cex:dateUtc="2021-03-25T10:35:00Z"/>
  <w16cex:commentExtensible w16cex:durableId="24077FAD" w16cex:dateUtc="2021-03-25T06:28:00Z"/>
  <w16cex:commentExtensible w16cex:durableId="240780AC" w16cex:dateUtc="2021-03-25T10:35:00Z"/>
  <w16cex:commentExtensible w16cex:durableId="24074A66" w16cex:dateUtc="2021-03-25T06:44:00Z"/>
  <w16cex:commentExtensible w16cex:durableId="24075112" w16cex:dateUtc="2021-03-25T07:12:00Z"/>
  <w16cex:commentExtensible w16cex:durableId="24078176" w16cex:dateUtc="2021-03-25T10:39:00Z"/>
  <w16cex:commentExtensible w16cex:durableId="24074ACC" w16cex:dateUtc="2021-03-25T06:45:00Z"/>
  <w16cex:commentExtensible w16cex:durableId="2407817B" w16cex:dateUtc="2021-03-25T10:39:00Z"/>
  <w16cex:commentExtensible w16cex:durableId="24078204" w16cex:dateUtc="2021-03-25T10:41:00Z"/>
  <w16cex:commentExtensible w16cex:durableId="24075138" w16cex:dateUtc="2021-03-25T07:13:00Z"/>
  <w16cex:commentExtensible w16cex:durableId="240782CD" w16cex:dateUtc="2021-03-25T10:44:00Z"/>
  <w16cex:commentExtensible w16cex:durableId="24078323" w16cex:dateUtc="2021-03-25T10:41:00Z"/>
  <w16cex:commentExtensible w16cex:durableId="240746F7" w16cex:dateUtc="2021-03-25T06:29:00Z"/>
  <w16cex:commentExtensible w16cex:durableId="24074F21" w16cex:dateUtc="2021-03-25T07:04:00Z"/>
  <w16cex:commentExtensible w16cex:durableId="24074BAC" w16cex:dateUtc="2021-03-25T06:49:00Z"/>
  <w16cex:commentExtensible w16cex:durableId="23C04646" w16cex:dateUtc="2021-01-30T09:55:00Z"/>
  <w16cex:commentExtensible w16cex:durableId="240750B4" w16cex:dateUtc="2021-03-25T07:11:00Z"/>
  <w16cex:commentExtensible w16cex:durableId="24074795" w16cex:dateUtc="2021-03-25T06:32:00Z"/>
  <w16cex:commentExtensible w16cex:durableId="24078503" w16cex:dateUtc="2021-03-25T10:54:00Z"/>
  <w16cex:commentExtensible w16cex:durableId="23C0468F" w16cex:dateUtc="2021-01-30T09:56:00Z"/>
  <w16cex:commentExtensible w16cex:durableId="2407509A" w16cex:dateUtc="2021-03-25T07:10:00Z"/>
  <w16cex:commentExtensible w16cex:durableId="242B0997" w16cex:dateUtc="2021-04-21T10:29:00Z"/>
  <w16cex:commentExtensible w16cex:durableId="23932D11" w16cex:dateUtc="2020-12-27T04:56:00Z"/>
  <w16cex:commentExtensible w16cex:durableId="242B0A51" w16cex:dateUtc="2021-04-21T10:32:00Z"/>
  <w16cex:commentExtensible w16cex:durableId="23C10C24" w16cex:dateUtc="2021-01-30T23:59:00Z"/>
  <w16cex:commentExtensible w16cex:durableId="23932E2A" w16cex:dateUtc="2020-12-27T05:00:00Z"/>
  <w16cex:commentExtensible w16cex:durableId="23932EEE" w16cex:dateUtc="2020-12-27T05:03:00Z"/>
  <w16cex:commentExtensible w16cex:durableId="23C10DCC" w16cex:dateUtc="2021-01-31T00:06:00Z"/>
  <w16cex:commentExtensible w16cex:durableId="242B1310" w16cex:dateUtc="2021-04-21T11:09:00Z"/>
  <w16cex:commentExtensible w16cex:durableId="242B16E9" w16cex:dateUtc="2021-04-21T11:26:00Z"/>
  <w16cex:commentExtensible w16cex:durableId="244FEFE2" w16cex:dateUtc="2021-05-19T10:13:00Z"/>
  <w16cex:commentExtensible w16cex:durableId="244FEF9E" w16cex:dateUtc="2021-05-19T10:10:00Z"/>
  <w16cex:commentExtensible w16cex:durableId="244FF1E8" w16cex:dateUtc="2021-05-19T10:22:00Z"/>
  <w16cex:commentExtensible w16cex:durableId="23C10F9B" w16cex:dateUtc="2021-01-31T00:14:00Z"/>
  <w16cex:commentExtensible w16cex:durableId="23C10FDC" w16cex:dateUtc="2021-01-31T00:15:00Z"/>
  <w16cex:commentExtensible w16cex:durableId="23C10FFD" w16cex:dateUtc="2021-01-31T00:16:00Z"/>
  <w16cex:commentExtensible w16cex:durableId="23C11023" w16cex:dateUtc="2021-01-31T00:16:00Z"/>
  <w16cex:commentExtensible w16cex:durableId="244FF3C9" w16cex:dateUtc="2021-05-19T10:30:00Z"/>
  <w16cex:commentExtensible w16cex:durableId="244FF4DB" w16cex:dateUtc="2021-05-19T10:34:00Z"/>
  <w16cex:commentExtensible w16cex:durableId="244FF4FB" w16cex:dateUtc="2021-05-19T10:35:00Z"/>
  <w16cex:commentExtensible w16cex:durableId="23C1118D" w16cex:dateUtc="2021-01-31T00:22:00Z"/>
  <w16cex:commentExtensible w16cex:durableId="244FF7CF" w16cex:dateUtc="2021-05-19T10:47:00Z"/>
  <w16cex:commentExtensible w16cex:durableId="244FE281" w16cex:dateUtc="2021-05-19T09:16:00Z"/>
  <w16cex:commentExtensible w16cex:durableId="246B9EFB" w16cex:dateUtc="2021-06-09T10:11:00Z"/>
  <w16cex:commentExtensible w16cex:durableId="246BA29E" w16cex:dateUtc="2021-06-09T10:27:00Z"/>
  <w16cex:commentExtensible w16cex:durableId="244FE29E" w16cex:dateUtc="2021-05-19T09:16:00Z"/>
  <w16cex:commentExtensible w16cex:durableId="246BA00E" w16cex:dateUtc="2021-06-09T10:16:00Z"/>
  <w16cex:commentExtensible w16cex:durableId="244FE2BF" w16cex:dateUtc="2021-05-19T09:17:00Z"/>
  <w16cex:commentExtensible w16cex:durableId="246BA05D" w16cex:dateUtc="2021-06-09T10:17:00Z"/>
  <w16cex:commentExtensible w16cex:durableId="244FE2E3" w16cex:dateUtc="2021-05-19T09:17:00Z"/>
  <w16cex:commentExtensible w16cex:durableId="246BA0C8" w16cex:dateUtc="2021-06-09T10:19:00Z"/>
  <w16cex:commentExtensible w16cex:durableId="23C15EF2" w16cex:dateUtc="2021-01-31T05:53:00Z"/>
  <w16cex:commentExtensible w16cex:durableId="244FE304" w16cex:dateUtc="2021-05-19T09:18:00Z"/>
  <w16cex:commentExtensible w16cex:durableId="246BA2F6" w16cex:dateUtc="2021-06-09T10:28:00Z"/>
  <w16cex:commentExtensible w16cex:durableId="244FE330" w16cex:dateUtc="2021-05-19T09:19:00Z"/>
  <w16cex:commentExtensible w16cex:durableId="246BA3EC" w16cex:dateUtc="2021-06-09T10:32:00Z"/>
  <w16cex:commentExtensible w16cex:durableId="244FE341" w16cex:dateUtc="2021-05-19T09:19:00Z"/>
  <w16cex:commentExtensible w16cex:durableId="246BA430" w16cex:dateUtc="2021-06-09T10:33:00Z"/>
  <w16cex:commentExtensible w16cex:durableId="246BA441" w16cex:dateUtc="2021-06-09T10:34:00Z"/>
  <w16cex:commentExtensible w16cex:durableId="244FE355" w16cex:dateUtc="2021-05-19T09:19:00Z"/>
  <w16cex:commentExtensible w16cex:durableId="246BA541" w16cex:dateUtc="2021-06-09T10:38:00Z"/>
  <w16cex:commentExtensible w16cex:durableId="244FE380" w16cex:dateUtc="2021-05-19T09:20:00Z"/>
  <w16cex:commentExtensible w16cex:durableId="246BA5F6" w16cex:dateUtc="2021-06-09T10:41:00Z"/>
  <w16cex:commentExtensible w16cex:durableId="244FE3AD" w16cex:dateUtc="2021-05-19T09:21:00Z"/>
  <w16cex:commentExtensible w16cex:durableId="246BA6A0" w16cex:dateUtc="2021-06-09T10:44:00Z"/>
  <w16cex:commentExtensible w16cex:durableId="246BA720" w16cex:dateUtc="2021-06-09T10:46:00Z"/>
  <w16cex:commentExtensible w16cex:durableId="244FE3D2" w16cex:dateUtc="2021-05-19T09:21:00Z"/>
  <w16cex:commentExtensible w16cex:durableId="246BA75C" w16cex:dateUtc="2021-06-09T10:47:00Z"/>
  <w16cex:commentExtensible w16cex:durableId="244FE404" w16cex:dateUtc="2021-05-19T09:22:00Z"/>
  <w16cex:commentExtensible w16cex:durableId="246BA86A" w16cex:dateUtc="2021-06-09T10:51:00Z"/>
  <w16cex:commentExtensible w16cex:durableId="244FE425" w16cex:dateUtc="2021-05-19T09:23:00Z"/>
  <w16cex:commentExtensible w16cex:durableId="246BA89C" w16cex:dateUtc="2021-06-09T10:52:00Z"/>
  <w16cex:commentExtensible w16cex:durableId="244FE445" w16cex:dateUtc="2021-05-19T09:23:00Z"/>
  <w16cex:commentExtensible w16cex:durableId="246BA910" w16cex:dateUtc="2021-06-09T10:54:00Z"/>
  <w16cex:commentExtensible w16cex:durableId="2393315C" w16cex:dateUtc="2020-12-27T05:14:00Z"/>
  <w16cex:commentExtensible w16cex:durableId="23C16034" w16cex:dateUtc="2021-01-31T05:58:00Z"/>
  <w16cex:commentExtensible w16cex:durableId="246BA9C4" w16cex:dateUtc="2021-06-09T10:57:00Z"/>
  <w16cex:commentExtensible w16cex:durableId="23933633" w16cex:dateUtc="2020-12-27T05:34:00Z"/>
  <w16cex:commentExtensible w16cex:durableId="23933613" w16cex:dateUtc="2020-12-27T05:34:00Z"/>
  <w16cex:commentExtensible w16cex:durableId="23933278" w16cex:dateUtc="2020-12-27T05:19:00Z"/>
  <w16cex:commentExtensible w16cex:durableId="244FE4C6" w16cex:dateUtc="2021-05-19T09:25:00Z"/>
  <w16cex:commentExtensible w16cex:durableId="244FE4E0" w16cex:dateUtc="2021-05-19T09:26:00Z"/>
  <w16cex:commentExtensible w16cex:durableId="246BB091" w16cex:dateUtc="2021-06-09T11:26:00Z"/>
  <w16cex:commentExtensible w16cex:durableId="24874E74" w16cex:dateUtc="2021-06-30T10:11:00Z"/>
  <w16cex:commentExtensible w16cex:durableId="244FE571" w16cex:dateUtc="2021-05-19T09:28:00Z"/>
  <w16cex:commentExtensible w16cex:durableId="24874DB7" w16cex:dateUtc="2021-06-30T10:08:00Z"/>
  <w16cex:commentExtensible w16cex:durableId="244FE5F7" w16cex:dateUtc="2021-05-19T09:31:00Z"/>
  <w16cex:commentExtensible w16cex:durableId="24874EDA" w16cex:dateUtc="2021-06-30T10:13:00Z"/>
  <w16cex:commentExtensible w16cex:durableId="24875060" w16cex:dateUtc="2021-06-30T10:19:00Z"/>
  <w16cex:commentExtensible w16cex:durableId="2487529B" w16cex:dateUtc="2021-06-30T10:29:00Z"/>
  <w16cex:commentExtensible w16cex:durableId="23C16782" w16cex:dateUtc="2021-01-31T06:29:00Z"/>
  <w16cex:commentExtensible w16cex:durableId="23C1674D" w16cex:dateUtc="2021-01-31T06:28:00Z"/>
  <w16cex:commentExtensible w16cex:durableId="23C167A9" w16cex:dateUtc="2021-01-31T06:30:00Z"/>
  <w16cex:commentExtensible w16cex:durableId="23933A39" w16cex:dateUtc="2020-12-27T05:52:00Z"/>
  <w16cex:commentExtensible w16cex:durableId="246B938C" w16cex:dateUtc="2021-06-09T09:19:00Z"/>
  <w16cex:commentExtensible w16cex:durableId="24875442" w16cex:dateUtc="2021-06-30T10:36:00Z"/>
  <w16cex:commentExtensible w16cex:durableId="24875420" w16cex:dateUtc="2021-06-30T10:35:00Z"/>
  <w16cex:commentExtensible w16cex:durableId="246B938D" w16cex:dateUtc="2021-06-09T09:20:00Z"/>
  <w16cex:commentExtensible w16cex:durableId="24875461" w16cex:dateUtc="2021-06-30T10:36:00Z"/>
  <w16cex:commentExtensible w16cex:durableId="23C1690C" w16cex:dateUtc="2021-01-31T06:36:00Z"/>
  <w16cex:commentExtensible w16cex:durableId="246B938E" w16cex:dateUtc="2021-06-09T09:20:00Z"/>
  <w16cex:commentExtensible w16cex:durableId="2487550F" w16cex:dateUtc="2021-06-30T10:39:00Z"/>
  <w16cex:commentExtensible w16cex:durableId="246B9390" w16cex:dateUtc="2021-06-09T09:22:00Z"/>
  <w16cex:commentExtensible w16cex:durableId="24875641" w16cex:dateUtc="2021-06-30T10:44:00Z"/>
  <w16cex:commentExtensible w16cex:durableId="2487562D" w16cex:dateUtc="2021-06-30T10:44:00Z"/>
  <w16cex:commentExtensible w16cex:durableId="246B9391" w16cex:dateUtc="2021-06-09T09:22:00Z"/>
  <w16cex:commentExtensible w16cex:durableId="246B93D2" w16cex:dateUtc="2021-06-09T09:24:00Z"/>
  <w16cex:commentExtensible w16cex:durableId="24875784" w16cex:dateUtc="2021-06-30T10:50:00Z"/>
  <w16cex:commentExtensible w16cex:durableId="23933B18" w16cex:dateUtc="2020-12-27T05:55:00Z"/>
  <w16cex:commentExtensible w16cex:durableId="246B93F7" w16cex:dateUtc="2021-06-09T09:24:00Z"/>
  <w16cex:commentExtensible w16cex:durableId="248758F0" w16cex:dateUtc="2021-06-30T10:56:00Z"/>
  <w16cex:commentExtensible w16cex:durableId="248760C0" w16cex:dateUtc="2021-06-30T11:29:00Z"/>
  <w16cex:commentExtensible w16cex:durableId="246B94E2" w16cex:dateUtc="2021-06-09T09:28:00Z"/>
  <w16cex:commentExtensible w16cex:durableId="24875D71" w16cex:dateUtc="2021-06-30T11:15:00Z"/>
  <w16cex:commentExtensible w16cex:durableId="248762FB" w16cex:dateUtc="2021-06-30T11:39:00Z"/>
  <w16cex:commentExtensible w16cex:durableId="24876351" w16cex:dateUtc="2021-06-30T11:40:00Z"/>
  <w16cex:commentExtensible w16cex:durableId="246B950D" w16cex:dateUtc="2021-06-09T09:29:00Z"/>
  <w16cex:commentExtensible w16cex:durableId="24876279" w16cex:dateUtc="2021-06-30T11:36:00Z"/>
  <w16cex:commentExtensible w16cex:durableId="23C16D50" w16cex:dateUtc="2021-01-31T06:54:00Z"/>
  <w16cex:commentExtensible w16cex:durableId="23C16D99" w16cex:dateUtc="2021-01-31T06:55:00Z"/>
  <w16cex:commentExtensible w16cex:durableId="23C16DEE" w16cex:dateUtc="2021-01-31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1BC0FC" w16cid:durableId="2329E239"/>
  <w16cid:commentId w16cid:paraId="3CFA1C91" w16cid:durableId="2329E29A"/>
  <w16cid:commentId w16cid:paraId="7D27A3CF" w16cid:durableId="24D4C962"/>
  <w16cid:commentId w16cid:paraId="6EE8F1A0" w16cid:durableId="24D4E3B7"/>
  <w16cid:commentId w16cid:paraId="563E0BD7" w16cid:durableId="24D4C9A8"/>
  <w16cid:commentId w16cid:paraId="57B85F47" w16cid:durableId="2329E38A"/>
  <w16cid:commentId w16cid:paraId="624792A1" w16cid:durableId="24D4CA35"/>
  <w16cid:commentId w16cid:paraId="6060DE4A" w16cid:durableId="24D4CAE6"/>
  <w16cid:commentId w16cid:paraId="79298756" w16cid:durableId="24D4DA5A"/>
  <w16cid:commentId w16cid:paraId="1FC10E1C" w16cid:durableId="24D4DB97"/>
  <w16cid:commentId w16cid:paraId="0E872104" w16cid:durableId="24D4DBA1"/>
  <w16cid:commentId w16cid:paraId="5AB2AA20" w16cid:durableId="2329E50E"/>
  <w16cid:commentId w16cid:paraId="464A873F" w16cid:durableId="24D4CEB0"/>
  <w16cid:commentId w16cid:paraId="4EE23812" w16cid:durableId="24D4D784"/>
  <w16cid:commentId w16cid:paraId="009E2C5A" w16cid:durableId="23C6A94F"/>
  <w16cid:commentId w16cid:paraId="3ADAE9BC" w16cid:durableId="24DCDA30"/>
  <w16cid:commentId w16cid:paraId="61A04BDB" w16cid:durableId="24D4D4BD"/>
  <w16cid:commentId w16cid:paraId="5D298EF4" w16cid:durableId="24D4D65C"/>
  <w16cid:commentId w16cid:paraId="7DF0089F" w16cid:durableId="24D4D4B8"/>
  <w16cid:commentId w16cid:paraId="7C87A64E" w16cid:durableId="24D4D4B7"/>
  <w16cid:commentId w16cid:paraId="247A0E96" w16cid:durableId="246B9222"/>
  <w16cid:commentId w16cid:paraId="4CBEFD5E" w16cid:durableId="24D4CFC6"/>
  <w16cid:commentId w16cid:paraId="59E1778D" w16cid:durableId="238784E8"/>
  <w16cid:commentId w16cid:paraId="1C0088FC" w16cid:durableId="23C6D4A2"/>
  <w16cid:commentId w16cid:paraId="5A4AC67E" w16cid:durableId="24D4DFF6"/>
  <w16cid:commentId w16cid:paraId="3E4DCA4D" w16cid:durableId="24D4EC6E"/>
  <w16cid:commentId w16cid:paraId="66F6CB0A" w16cid:durableId="24D4E102"/>
  <w16cid:commentId w16cid:paraId="0FC67320" w16cid:durableId="24D4E150"/>
  <w16cid:commentId w16cid:paraId="0BA98D2A" w16cid:durableId="24D4E47E"/>
  <w16cid:commentId w16cid:paraId="5BA216F8" w16cid:durableId="24D4E68C"/>
  <w16cid:commentId w16cid:paraId="4D589F8C" w16cid:durableId="24D4E1F7"/>
  <w16cid:commentId w16cid:paraId="69E20DAB" w16cid:durableId="24D4E250"/>
  <w16cid:commentId w16cid:paraId="42D3C5DA" w16cid:durableId="23C6A94E"/>
  <w16cid:commentId w16cid:paraId="7454C026" w16cid:durableId="24DCDA31"/>
  <w16cid:commentId w16cid:paraId="5A926EA9" w16cid:durableId="24D4E950"/>
  <w16cid:commentId w16cid:paraId="4EAA6639" w16cid:durableId="24D4E2B7"/>
  <w16cid:commentId w16cid:paraId="1F928017" w16cid:durableId="24D4E6A3"/>
  <w16cid:commentId w16cid:paraId="2171ED53" w16cid:durableId="24D4E431"/>
  <w16cid:commentId w16cid:paraId="64B4FA4E" w16cid:durableId="23878553"/>
  <w16cid:commentId w16cid:paraId="0BC993DF" w16cid:durableId="238785A0"/>
  <w16cid:commentId w16cid:paraId="4E92B1C7" w16cid:durableId="23C6D776"/>
  <w16cid:commentId w16cid:paraId="6B736E45" w16cid:durableId="23C6D7AC"/>
  <w16cid:commentId w16cid:paraId="4156F6C6" w16cid:durableId="24D4E622"/>
  <w16cid:commentId w16cid:paraId="25AEE2BE" w16cid:durableId="238785B3"/>
  <w16cid:commentId w16cid:paraId="741D021D" w16cid:durableId="238785CC"/>
  <w16cid:commentId w16cid:paraId="5C5DD5D0" w16cid:durableId="23C6EC80"/>
  <w16cid:commentId w16cid:paraId="439AAA5E" w16cid:durableId="24D4E653"/>
  <w16cid:commentId w16cid:paraId="075510D2" w16cid:durableId="24D4EE02"/>
  <w16cid:commentId w16cid:paraId="41F6CC0F" w16cid:durableId="238785F2"/>
  <w16cid:commentId w16cid:paraId="56DD5BB1" w16cid:durableId="23C6D7D9"/>
  <w16cid:commentId w16cid:paraId="311E55AD" w16cid:durableId="23C6D844"/>
  <w16cid:commentId w16cid:paraId="3F5D1FF3" w16cid:durableId="23C6DAA7"/>
  <w16cid:commentId w16cid:paraId="15FBA250" w16cid:durableId="24D4C454"/>
  <w16cid:commentId w16cid:paraId="57958E45" w16cid:durableId="246B9230"/>
  <w16cid:commentId w16cid:paraId="2203A47B" w16cid:durableId="23C6DAF8"/>
  <w16cid:commentId w16cid:paraId="2EEF333F" w16cid:durableId="23864028"/>
  <w16cid:commentId w16cid:paraId="764F1A7D" w16cid:durableId="24D4EE4D"/>
  <w16cid:commentId w16cid:paraId="74B45E07" w16cid:durableId="24D4EEE8"/>
  <w16cid:commentId w16cid:paraId="31139CC1" w16cid:durableId="24E363ED"/>
  <w16cid:commentId w16cid:paraId="7A266DAD" w16cid:durableId="24DCDB26"/>
  <w16cid:commentId w16cid:paraId="4C21DEBD" w16cid:durableId="24E35D0E"/>
  <w16cid:commentId w16cid:paraId="52B7BCF1" w16cid:durableId="24DCDB10"/>
  <w16cid:commentId w16cid:paraId="087DF430" w16cid:durableId="23C6ED6F"/>
  <w16cid:commentId w16cid:paraId="5677AC2E" w16cid:durableId="23932252"/>
  <w16cid:commentId w16cid:paraId="1F521AEF" w16cid:durableId="23C01580"/>
  <w16cid:commentId w16cid:paraId="18C952F0" w16cid:durableId="23C01765"/>
  <w16cid:commentId w16cid:paraId="5BE14221" w16cid:durableId="24DCDA32"/>
  <w16cid:commentId w16cid:paraId="39A15026" w16cid:durableId="239324FF"/>
  <w16cid:commentId w16cid:paraId="2C863F7A" w16cid:durableId="23C01AF4"/>
  <w16cid:commentId w16cid:paraId="5292B8DD" w16cid:durableId="24DCDA59"/>
  <w16cid:commentId w16cid:paraId="0410D39C" w16cid:durableId="23932611"/>
  <w16cid:commentId w16cid:paraId="6BF20BA1" w16cid:durableId="23C0105C"/>
  <w16cid:commentId w16cid:paraId="3760BC97" w16cid:durableId="239327B9"/>
  <w16cid:commentId w16cid:paraId="2C1E0FF9" w16cid:durableId="23C0232B"/>
  <w16cid:commentId w16cid:paraId="011FB9D0" w16cid:durableId="239327F4"/>
  <w16cid:commentId w16cid:paraId="1C9F053B" w16cid:durableId="24E365B0"/>
  <w16cid:commentId w16cid:paraId="4B315A74" w16cid:durableId="24DCDFEB"/>
  <w16cid:commentId w16cid:paraId="3F67EBBB" w16cid:durableId="24DCE599"/>
  <w16cid:commentId w16cid:paraId="29457DDF" w16cid:durableId="24DCDBC8"/>
  <w16cid:commentId w16cid:paraId="69FA9353" w16cid:durableId="24DCDBC7"/>
  <w16cid:commentId w16cid:paraId="16E599DE" w16cid:durableId="23C6EAA1"/>
  <w16cid:commentId w16cid:paraId="42275165" w16cid:durableId="23C6DF8D"/>
  <w16cid:commentId w16cid:paraId="3BED9C96" w16cid:durableId="23C6E089"/>
  <w16cid:commentId w16cid:paraId="4979C688" w16cid:durableId="23C01D1E"/>
  <w16cid:commentId w16cid:paraId="48C1501A" w16cid:durableId="23932A0E"/>
  <w16cid:commentId w16cid:paraId="0B86A4CC" w16cid:durableId="24E36597"/>
  <w16cid:commentId w16cid:paraId="10B60FAE" w16cid:durableId="240745A9"/>
  <w16cid:commentId w16cid:paraId="0E77478F" w16cid:durableId="24077463"/>
  <w16cid:commentId w16cid:paraId="5ABF3B02" w16cid:durableId="24074CD2"/>
  <w16cid:commentId w16cid:paraId="483B23ED" w16cid:durableId="2407784D"/>
  <w16cid:commentId w16cid:paraId="73A6C5AA" w16cid:durableId="24077834"/>
  <w16cid:commentId w16cid:paraId="48C27CE2" w16cid:durableId="23C04395"/>
  <w16cid:commentId w16cid:paraId="483B8F84" w16cid:durableId="24074E80"/>
  <w16cid:commentId w16cid:paraId="36710F3C" w16cid:durableId="24077919"/>
  <w16cid:commentId w16cid:paraId="4E090E20" w16cid:durableId="24074CD5"/>
  <w16cid:commentId w16cid:paraId="22CC177B" w16cid:durableId="24077A0B"/>
  <w16cid:commentId w16cid:paraId="1370B6A9" w16cid:durableId="24074CD6"/>
  <w16cid:commentId w16cid:paraId="5799331E" w16cid:durableId="23C048CA"/>
  <w16cid:commentId w16cid:paraId="797697E8" w16cid:durableId="24074ED2"/>
  <w16cid:commentId w16cid:paraId="33FC4204" w16cid:durableId="240745DF"/>
  <w16cid:commentId w16cid:paraId="7D842E8B" w16cid:durableId="240779A8"/>
  <w16cid:commentId w16cid:paraId="4F05D10B" w16cid:durableId="24074611"/>
  <w16cid:commentId w16cid:paraId="0D43F328" w16cid:durableId="24074EB1"/>
  <w16cid:commentId w16cid:paraId="37FD3269" w16cid:durableId="24077ADD"/>
  <w16cid:commentId w16cid:paraId="3854838F" w16cid:durableId="24074EEB"/>
  <w16cid:commentId w16cid:paraId="5A9D6439" w16cid:durableId="24077B54"/>
  <w16cid:commentId w16cid:paraId="0C59AB21" w16cid:durableId="23932BCD"/>
  <w16cid:commentId w16cid:paraId="53D87EA4" w16cid:durableId="24077CDC"/>
  <w16cid:commentId w16cid:paraId="6BC8C9CA" w16cid:durableId="23932CA7"/>
  <w16cid:commentId w16cid:paraId="0370184C" w16cid:durableId="240750EA"/>
  <w16cid:commentId w16cid:paraId="4087337C" w16cid:durableId="24077FCC"/>
  <w16cid:commentId w16cid:paraId="4E9F5045" w16cid:durableId="2407809E"/>
  <w16cid:commentId w16cid:paraId="4555B822" w16cid:durableId="24077FAE"/>
  <w16cid:commentId w16cid:paraId="064FB4CB" w16cid:durableId="240780A6"/>
  <w16cid:commentId w16cid:paraId="0485B909" w16cid:durableId="24077FAD"/>
  <w16cid:commentId w16cid:paraId="46A40F5A" w16cid:durableId="240780AC"/>
  <w16cid:commentId w16cid:paraId="27E0261E" w16cid:durableId="24074A66"/>
  <w16cid:commentId w16cid:paraId="60B36905" w16cid:durableId="24075112"/>
  <w16cid:commentId w16cid:paraId="652A9616" w16cid:durableId="24078176"/>
  <w16cid:commentId w16cid:paraId="540910E3" w16cid:durableId="24074ACC"/>
  <w16cid:commentId w16cid:paraId="68900C88" w16cid:durableId="2407817B"/>
  <w16cid:commentId w16cid:paraId="3068190C" w16cid:durableId="24078204"/>
  <w16cid:commentId w16cid:paraId="5E70CD9D" w16cid:durableId="24075138"/>
  <w16cid:commentId w16cid:paraId="3DE6AC54" w16cid:durableId="240782CD"/>
  <w16cid:commentId w16cid:paraId="3EEC37D7" w16cid:durableId="24078323"/>
  <w16cid:commentId w16cid:paraId="76B42CB8" w16cid:durableId="240746F7"/>
  <w16cid:commentId w16cid:paraId="6653CF9C" w16cid:durableId="24074F21"/>
  <w16cid:commentId w16cid:paraId="720F6457" w16cid:durableId="24074BAC"/>
  <w16cid:commentId w16cid:paraId="0F0E59DC" w16cid:durableId="23C04646"/>
  <w16cid:commentId w16cid:paraId="628C3447" w16cid:durableId="240750B4"/>
  <w16cid:commentId w16cid:paraId="0F02096D" w16cid:durableId="24074795"/>
  <w16cid:commentId w16cid:paraId="5B4AB782" w16cid:durableId="24078503"/>
  <w16cid:commentId w16cid:paraId="202A597D" w16cid:durableId="23C0468F"/>
  <w16cid:commentId w16cid:paraId="7054E86D" w16cid:durableId="2407509A"/>
  <w16cid:commentId w16cid:paraId="7C43363A" w16cid:durableId="242B0997"/>
  <w16cid:commentId w16cid:paraId="7FD2E0D1" w16cid:durableId="23932D11"/>
  <w16cid:commentId w16cid:paraId="566B26A0" w16cid:durableId="242B0A51"/>
  <w16cid:commentId w16cid:paraId="5BF553F4" w16cid:durableId="23C10C24"/>
  <w16cid:commentId w16cid:paraId="694ACBDD" w16cid:durableId="23932E2A"/>
  <w16cid:commentId w16cid:paraId="7322DA2D" w16cid:durableId="23932EEE"/>
  <w16cid:commentId w16cid:paraId="43B6F5A1" w16cid:durableId="23C10DCC"/>
  <w16cid:commentId w16cid:paraId="1DA5F2AF" w16cid:durableId="242B1310"/>
  <w16cid:commentId w16cid:paraId="1873FADF" w16cid:durableId="242B16E9"/>
  <w16cid:commentId w16cid:paraId="1361D492" w16cid:durableId="244FEFE2"/>
  <w16cid:commentId w16cid:paraId="79850ED3" w16cid:durableId="244FEF9E"/>
  <w16cid:commentId w16cid:paraId="10E2E3AE" w16cid:durableId="244FF1E8"/>
  <w16cid:commentId w16cid:paraId="5CD6EBB2" w16cid:durableId="23C10F9B"/>
  <w16cid:commentId w16cid:paraId="188677F5" w16cid:durableId="23C10FDC"/>
  <w16cid:commentId w16cid:paraId="70040896" w16cid:durableId="23C10FFD"/>
  <w16cid:commentId w16cid:paraId="277589D7" w16cid:durableId="23C11023"/>
  <w16cid:commentId w16cid:paraId="57DADF35" w16cid:durableId="244FF3C9"/>
  <w16cid:commentId w16cid:paraId="7BFEC320" w16cid:durableId="244FF4DB"/>
  <w16cid:commentId w16cid:paraId="2193FE3A" w16cid:durableId="244FF4FB"/>
  <w16cid:commentId w16cid:paraId="3B6BF063" w16cid:durableId="23C1118D"/>
  <w16cid:commentId w16cid:paraId="345919B1" w16cid:durableId="244FF7CF"/>
  <w16cid:commentId w16cid:paraId="33E2DB99" w16cid:durableId="244FE281"/>
  <w16cid:commentId w16cid:paraId="35FE505D" w16cid:durableId="246B9EFB"/>
  <w16cid:commentId w16cid:paraId="3EE7DAEA" w16cid:durableId="246BA29E"/>
  <w16cid:commentId w16cid:paraId="0F442ACA" w16cid:durableId="244FE29E"/>
  <w16cid:commentId w16cid:paraId="4254257B" w16cid:durableId="246BA00E"/>
  <w16cid:commentId w16cid:paraId="2A8F574A" w16cid:durableId="244FE2BF"/>
  <w16cid:commentId w16cid:paraId="4B7B7878" w16cid:durableId="246BA05D"/>
  <w16cid:commentId w16cid:paraId="7462890B" w16cid:durableId="244FE2E3"/>
  <w16cid:commentId w16cid:paraId="654FEA60" w16cid:durableId="246BA0C8"/>
  <w16cid:commentId w16cid:paraId="60F28A44" w16cid:durableId="23C15EF2"/>
  <w16cid:commentId w16cid:paraId="3DFB2A49" w16cid:durableId="244FE304"/>
  <w16cid:commentId w16cid:paraId="62125DD8" w16cid:durableId="246BA2F6"/>
  <w16cid:commentId w16cid:paraId="612AF93C" w16cid:durableId="244FE330"/>
  <w16cid:commentId w16cid:paraId="27019938" w16cid:durableId="246BA3EC"/>
  <w16cid:commentId w16cid:paraId="2D24B1B0" w16cid:durableId="244FE341"/>
  <w16cid:commentId w16cid:paraId="53663821" w16cid:durableId="246BA430"/>
  <w16cid:commentId w16cid:paraId="77AE25FF" w16cid:durableId="246BA441"/>
  <w16cid:commentId w16cid:paraId="6147D1A9" w16cid:durableId="244FE355"/>
  <w16cid:commentId w16cid:paraId="3BD37EC0" w16cid:durableId="246BA541"/>
  <w16cid:commentId w16cid:paraId="6AEDD102" w16cid:durableId="244FE380"/>
  <w16cid:commentId w16cid:paraId="1B6ECD37" w16cid:durableId="246BA5F6"/>
  <w16cid:commentId w16cid:paraId="74A46749" w16cid:durableId="244FE3AD"/>
  <w16cid:commentId w16cid:paraId="46F023A2" w16cid:durableId="246BA6A0"/>
  <w16cid:commentId w16cid:paraId="394208A3" w16cid:durableId="246BA720"/>
  <w16cid:commentId w16cid:paraId="2948EA15" w16cid:durableId="244FE3D2"/>
  <w16cid:commentId w16cid:paraId="50E9F83B" w16cid:durableId="246BA75C"/>
  <w16cid:commentId w16cid:paraId="43D3E02A" w16cid:durableId="244FE404"/>
  <w16cid:commentId w16cid:paraId="01D9A453" w16cid:durableId="246BA86A"/>
  <w16cid:commentId w16cid:paraId="33000D11" w16cid:durableId="244FE425"/>
  <w16cid:commentId w16cid:paraId="21E2FCC4" w16cid:durableId="246BA89C"/>
  <w16cid:commentId w16cid:paraId="68642C2E" w16cid:durableId="244FE445"/>
  <w16cid:commentId w16cid:paraId="07426A6F" w16cid:durableId="246BA910"/>
  <w16cid:commentId w16cid:paraId="77E34C9F" w16cid:durableId="2393315C"/>
  <w16cid:commentId w16cid:paraId="42FBA575" w16cid:durableId="23C16034"/>
  <w16cid:commentId w16cid:paraId="4B2BAEB1" w16cid:durableId="246BA9C4"/>
  <w16cid:commentId w16cid:paraId="7984C5C8" w16cid:durableId="23933633"/>
  <w16cid:commentId w16cid:paraId="53B3D2A5" w16cid:durableId="23933613"/>
  <w16cid:commentId w16cid:paraId="6EDE8A6D" w16cid:durableId="23933278"/>
  <w16cid:commentId w16cid:paraId="7F82E2F6" w16cid:durableId="244FE4C6"/>
  <w16cid:commentId w16cid:paraId="32FAE617" w16cid:durableId="244FE4E0"/>
  <w16cid:commentId w16cid:paraId="3F067134" w16cid:durableId="246BB091"/>
  <w16cid:commentId w16cid:paraId="1DC70528" w16cid:durableId="24874E74"/>
  <w16cid:commentId w16cid:paraId="0FE5AE92" w16cid:durableId="244FE571"/>
  <w16cid:commentId w16cid:paraId="3F291468" w16cid:durableId="24874DB7"/>
  <w16cid:commentId w16cid:paraId="7EF5B7F1" w16cid:durableId="244FE5F7"/>
  <w16cid:commentId w16cid:paraId="5DB0AE9F" w16cid:durableId="24874EDA"/>
  <w16cid:commentId w16cid:paraId="485C9AE9" w16cid:durableId="24875060"/>
  <w16cid:commentId w16cid:paraId="094B2166" w16cid:durableId="2487529B"/>
  <w16cid:commentId w16cid:paraId="7FAA2745" w16cid:durableId="23C16782"/>
  <w16cid:commentId w16cid:paraId="48AC4180" w16cid:durableId="23C1674D"/>
  <w16cid:commentId w16cid:paraId="0E67F67B" w16cid:durableId="23C167A9"/>
  <w16cid:commentId w16cid:paraId="4766DB9D" w16cid:durableId="23933A39"/>
  <w16cid:commentId w16cid:paraId="30A07B19" w16cid:durableId="246B938C"/>
  <w16cid:commentId w16cid:paraId="4EE3FC58" w16cid:durableId="24875442"/>
  <w16cid:commentId w16cid:paraId="1EBCE81A" w16cid:durableId="24875420"/>
  <w16cid:commentId w16cid:paraId="63245DBB" w16cid:durableId="246B938D"/>
  <w16cid:commentId w16cid:paraId="73CFE013" w16cid:durableId="24875461"/>
  <w16cid:commentId w16cid:paraId="4C7F9767" w16cid:durableId="23C1690C"/>
  <w16cid:commentId w16cid:paraId="632BB8FF" w16cid:durableId="246B938E"/>
  <w16cid:commentId w16cid:paraId="00854ECC" w16cid:durableId="2487550F"/>
  <w16cid:commentId w16cid:paraId="43BAC083" w16cid:durableId="246B9390"/>
  <w16cid:commentId w16cid:paraId="7CEF3E00" w16cid:durableId="24875641"/>
  <w16cid:commentId w16cid:paraId="449FB18C" w16cid:durableId="2487562D"/>
  <w16cid:commentId w16cid:paraId="2692197B" w16cid:durableId="246B9391"/>
  <w16cid:commentId w16cid:paraId="1C4F13ED" w16cid:durableId="246B93D2"/>
  <w16cid:commentId w16cid:paraId="693B0F30" w16cid:durableId="24875784"/>
  <w16cid:commentId w16cid:paraId="6AA03AE7" w16cid:durableId="23933B18"/>
  <w16cid:commentId w16cid:paraId="4F0DF250" w16cid:durableId="246B93F7"/>
  <w16cid:commentId w16cid:paraId="7202F45C" w16cid:durableId="248758F0"/>
  <w16cid:commentId w16cid:paraId="49FAE131" w16cid:durableId="248760C0"/>
  <w16cid:commentId w16cid:paraId="35C9C4D3" w16cid:durableId="246B94E2"/>
  <w16cid:commentId w16cid:paraId="137B0362" w16cid:durableId="24875D71"/>
  <w16cid:commentId w16cid:paraId="5AEA86E3" w16cid:durableId="248762FB"/>
  <w16cid:commentId w16cid:paraId="3F94CBAC" w16cid:durableId="24876351"/>
  <w16cid:commentId w16cid:paraId="1B64E5F7" w16cid:durableId="246B950D"/>
  <w16cid:commentId w16cid:paraId="70290FCE" w16cid:durableId="244FE083"/>
  <w16cid:commentId w16cid:paraId="5D552320" w16cid:durableId="24876279"/>
  <w16cid:commentId w16cid:paraId="42E7E3E7" w16cid:durableId="23C16D50"/>
  <w16cid:commentId w16cid:paraId="510A41AE" w16cid:durableId="23C16D99"/>
  <w16cid:commentId w16cid:paraId="703D74B0" w16cid:durableId="23C16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0B43C" w14:textId="77777777" w:rsidR="00A75926" w:rsidRDefault="00A75926" w:rsidP="003274DB">
      <w:r>
        <w:separator/>
      </w:r>
    </w:p>
    <w:p w14:paraId="456F21A3" w14:textId="77777777" w:rsidR="00A75926" w:rsidRDefault="00A75926"/>
    <w:p w14:paraId="536A3AC3" w14:textId="77777777" w:rsidR="00A75926" w:rsidRDefault="00A75926"/>
    <w:p w14:paraId="2D5D2ECC" w14:textId="77777777" w:rsidR="00A75926" w:rsidRDefault="00A75926"/>
  </w:endnote>
  <w:endnote w:type="continuationSeparator" w:id="0">
    <w:p w14:paraId="22FEA6BC" w14:textId="77777777" w:rsidR="00A75926" w:rsidRDefault="00A75926" w:rsidP="003274DB">
      <w:r>
        <w:continuationSeparator/>
      </w:r>
    </w:p>
    <w:p w14:paraId="1E4F2E60" w14:textId="77777777" w:rsidR="00A75926" w:rsidRDefault="00A75926"/>
    <w:p w14:paraId="5EB2D591" w14:textId="77777777" w:rsidR="00A75926" w:rsidRDefault="00A75926"/>
    <w:p w14:paraId="0DB7FA77" w14:textId="77777777" w:rsidR="00A75926" w:rsidRDefault="00A75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FB67" w14:textId="77777777" w:rsidR="00F46310" w:rsidRPr="00AC24F4" w:rsidRDefault="00F4631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F46310" w:rsidRPr="00AC24F4" w:rsidRDefault="00F46310"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F46310" w:rsidRPr="004B6107" w:rsidRDefault="00F4631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F46310" w:rsidRPr="004B6107" w:rsidRDefault="00F4631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F46310" w:rsidRPr="00ED2A8D" w:rsidRDefault="00F4631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2848"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35382B" id="Connecteur droit 11"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478B" w14:textId="77777777" w:rsidR="00F46310" w:rsidRPr="003028AF" w:rsidRDefault="00F46310" w:rsidP="003028AF">
    <w:pPr>
      <w:pStyle w:val="Footer"/>
      <w:rPr>
        <w:sz w:val="15"/>
        <w:szCs w:val="15"/>
      </w:rPr>
    </w:pPr>
  </w:p>
  <w:p w14:paraId="23FB8AF2" w14:textId="77777777" w:rsidR="00F46310" w:rsidRDefault="00F46310" w:rsidP="00AB4A21">
    <w:pPr>
      <w:pStyle w:val="Footerportrait"/>
    </w:pPr>
  </w:p>
  <w:p w14:paraId="040E2B87" w14:textId="6AEEECA5" w:rsidR="00F46310" w:rsidRPr="009D6D6A" w:rsidRDefault="00F46310"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F54242">
      <w:t>Error! No text of specified style in document.</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F54242">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54242">
      <w:rPr>
        <w:b w:val="0"/>
      </w:rPr>
      <w:t>Vessel Traffic Services Operator Training</w:t>
    </w:r>
    <w:r w:rsidRPr="009D6D6A">
      <w:rPr>
        <w:b w:val="0"/>
      </w:rPr>
      <w:fldChar w:fldCharType="end"/>
    </w:r>
    <w:r w:rsidRPr="009D6D6A">
      <w:rPr>
        <w:b w:val="0"/>
      </w:rPr>
      <w:tab/>
    </w:r>
  </w:p>
  <w:p w14:paraId="2EA883B4" w14:textId="77777777" w:rsidR="00F46310" w:rsidRPr="009D6D6A" w:rsidRDefault="00F46310"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4</w:t>
    </w:r>
    <w:r w:rsidRPr="009D6D6A">
      <w:rPr>
        <w:rStyle w:val="PageNumber"/>
        <w:color w:val="00558C"/>
        <w:szCs w:val="15"/>
      </w:rPr>
      <w:fldChar w:fldCharType="end"/>
    </w:r>
  </w:p>
  <w:p w14:paraId="11D169EF" w14:textId="1E4338E1" w:rsidR="00F46310" w:rsidRPr="003028AF" w:rsidRDefault="00F46310"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F54242" w:rsidRPr="00F54242">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F54242" w:rsidRPr="00F54242">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7FD8" w14:textId="77777777" w:rsidR="00F46310" w:rsidRPr="007A6476" w:rsidRDefault="00F46310" w:rsidP="007A6476">
    <w:pPr>
      <w:pStyle w:val="Footer"/>
      <w:rPr>
        <w:sz w:val="15"/>
        <w:szCs w:val="15"/>
      </w:rPr>
    </w:pPr>
  </w:p>
  <w:p w14:paraId="4DE86100" w14:textId="77777777" w:rsidR="00F46310" w:rsidRDefault="00F46310" w:rsidP="007A6476">
    <w:pPr>
      <w:pStyle w:val="Footerportrait"/>
    </w:pPr>
  </w:p>
  <w:p w14:paraId="66DE2D8A" w14:textId="29C75483" w:rsidR="00F46310" w:rsidRPr="009D6D6A" w:rsidRDefault="00F46310"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F54242">
      <w:rPr>
        <w:b w:val="0"/>
        <w:bCs/>
        <w:noProof/>
        <w:szCs w:val="15"/>
        <w:lang w:val="en-US"/>
      </w:rPr>
      <w:t>Error! No text of specified style in document.</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F54242">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54242">
      <w:rPr>
        <w:b w:val="0"/>
        <w:noProof/>
      </w:rPr>
      <w:t>Vessel Traffic Services Operator Training</w:t>
    </w:r>
    <w:r w:rsidRPr="009D6D6A">
      <w:rPr>
        <w:b w:val="0"/>
        <w:noProof/>
      </w:rPr>
      <w:fldChar w:fldCharType="end"/>
    </w:r>
    <w:r w:rsidRPr="009D6D6A">
      <w:rPr>
        <w:b w:val="0"/>
        <w:szCs w:val="15"/>
      </w:rPr>
      <w:tab/>
    </w:r>
  </w:p>
  <w:p w14:paraId="74860097" w14:textId="371D657D" w:rsidR="00F46310" w:rsidRPr="00292085" w:rsidRDefault="00F46310"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F54242" w:rsidRPr="00F54242">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F54242" w:rsidRPr="00F54242">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21</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211BF" w14:textId="28A2CBA4" w:rsidR="00F46310" w:rsidRPr="007A6476" w:rsidRDefault="00F46310" w:rsidP="007A6476">
    <w:pPr>
      <w:pStyle w:val="Footer"/>
      <w:rPr>
        <w:sz w:val="15"/>
        <w:szCs w:val="15"/>
      </w:rPr>
    </w:pPr>
  </w:p>
  <w:p w14:paraId="52AF8661" w14:textId="67DA533C" w:rsidR="00F46310" w:rsidRDefault="00F46310" w:rsidP="007A6476">
    <w:pPr>
      <w:pStyle w:val="Footerlandscape"/>
    </w:pPr>
  </w:p>
  <w:p w14:paraId="32C327B5" w14:textId="55EB53BF" w:rsidR="00F46310" w:rsidRPr="00C907DF" w:rsidRDefault="00F46310" w:rsidP="007A6476">
    <w:pPr>
      <w:pStyle w:val="Footerlandscape"/>
    </w:pPr>
    <w:r>
      <w:rPr>
        <w:b w:val="0"/>
        <w:bCs/>
        <w:noProof/>
        <w:lang w:val="en-US"/>
      </w:rPr>
      <w:fldChar w:fldCharType="begin"/>
    </w:r>
    <w:r>
      <w:rPr>
        <w:b w:val="0"/>
        <w:bCs/>
        <w:noProof/>
        <w:lang w:val="en-US"/>
      </w:rPr>
      <w:instrText xml:space="preserve"> STYLEREF "Document type" \* MERGEFORMAT </w:instrText>
    </w:r>
    <w:r>
      <w:rPr>
        <w:b w:val="0"/>
        <w:bCs/>
        <w:noProof/>
        <w:lang w:val="en-US"/>
      </w:rPr>
      <w:fldChar w:fldCharType="separate"/>
    </w:r>
    <w:r w:rsidR="00F54242">
      <w:rPr>
        <w:noProof/>
        <w:lang w:val="en-US"/>
      </w:rPr>
      <w:t>Error! No text of specified style in document.</w:t>
    </w:r>
    <w:r>
      <w:rPr>
        <w:b w:val="0"/>
        <w:bCs/>
        <w:noProof/>
        <w:lang w:val="en-US"/>
      </w:rPr>
      <w:fldChar w:fldCharType="end"/>
    </w:r>
    <w:r w:rsidRPr="00C907DF">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F54242">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54242">
      <w:rPr>
        <w:b w:val="0"/>
        <w:noProof/>
      </w:rPr>
      <w:t>Vessel Traffic Services Operator Training</w:t>
    </w:r>
    <w:r w:rsidRPr="009D6D6A">
      <w:rPr>
        <w:b w:val="0"/>
        <w:noProof/>
      </w:rPr>
      <w:fldChar w:fldCharType="end"/>
    </w:r>
    <w:r>
      <w:tab/>
    </w:r>
  </w:p>
  <w:p w14:paraId="03D716E3" w14:textId="6FCD28C5" w:rsidR="00F46310" w:rsidRPr="000A5291" w:rsidRDefault="00F46310" w:rsidP="000A5291">
    <w:pPr>
      <w:pStyle w:val="Footerlandscape"/>
    </w:pPr>
    <w:r>
      <w:rPr>
        <w:b w:val="0"/>
        <w:bCs/>
        <w:noProof/>
        <w:lang w:val="en-US"/>
      </w:rPr>
      <w:fldChar w:fldCharType="begin"/>
    </w:r>
    <w:r>
      <w:rPr>
        <w:b w:val="0"/>
        <w:bCs/>
        <w:noProof/>
        <w:lang w:val="en-US"/>
      </w:rPr>
      <w:instrText xml:space="preserve"> STYLEREF "Edition number" \* MERGEFORMAT </w:instrText>
    </w:r>
    <w:r>
      <w:rPr>
        <w:b w:val="0"/>
        <w:bCs/>
        <w:noProof/>
        <w:lang w:val="en-US"/>
      </w:rPr>
      <w:fldChar w:fldCharType="separate"/>
    </w:r>
    <w:r w:rsidR="00F54242">
      <w:rPr>
        <w:b w:val="0"/>
        <w:bCs/>
        <w:noProof/>
        <w:lang w:val="en-US"/>
      </w:rPr>
      <w:t>Edition 2.0</w:t>
    </w:r>
    <w:r>
      <w:rPr>
        <w:b w:val="0"/>
        <w:bCs/>
        <w:noProof/>
        <w:lang w:val="en-US"/>
      </w:rPr>
      <w:fldChar w:fldCharType="end"/>
    </w:r>
    <w:r>
      <w:t xml:space="preserve">  </w:t>
    </w:r>
    <w:r>
      <w:rPr>
        <w:b w:val="0"/>
        <w:bCs/>
        <w:noProof/>
        <w:lang w:val="en-US"/>
      </w:rPr>
      <w:fldChar w:fldCharType="begin"/>
    </w:r>
    <w:r>
      <w:rPr>
        <w:b w:val="0"/>
        <w:bCs/>
        <w:noProof/>
        <w:lang w:val="en-US"/>
      </w:rPr>
      <w:instrText xml:space="preserve"> STYLEREF "Document date" \* MERGEFORMAT </w:instrText>
    </w:r>
    <w:r>
      <w:rPr>
        <w:b w:val="0"/>
        <w:bCs/>
        <w:noProof/>
        <w:lang w:val="en-US"/>
      </w:rPr>
      <w:fldChar w:fldCharType="separate"/>
    </w:r>
    <w:r w:rsidR="00F54242">
      <w:rPr>
        <w:b w:val="0"/>
        <w:bCs/>
        <w:noProof/>
        <w:lang w:val="en-US"/>
      </w:rPr>
      <w:t>December 2009</w:t>
    </w:r>
    <w:r>
      <w:rPr>
        <w:b w:val="0"/>
        <w:bCs/>
        <w:noProof/>
        <w:lang w:val="en-US"/>
      </w:rPr>
      <w:fldChar w:fldCharType="end"/>
    </w:r>
    <w:r>
      <w:tab/>
    </w:r>
    <w:r w:rsidRPr="000A5291">
      <w:t xml:space="preserve">P </w:t>
    </w:r>
    <w:r w:rsidRPr="000A5291">
      <w:fldChar w:fldCharType="begin"/>
    </w:r>
    <w:r w:rsidRPr="000A5291">
      <w:instrText xml:space="preserve">PAGE  </w:instrText>
    </w:r>
    <w:r w:rsidRPr="000A5291">
      <w:fldChar w:fldCharType="separate"/>
    </w:r>
    <w:r>
      <w:rPr>
        <w:noProof/>
      </w:rPr>
      <w:t>73</w:t>
    </w:r>
    <w:r w:rsidRPr="000A529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10B9" w14:textId="77777777" w:rsidR="00F46310" w:rsidRPr="002C5134" w:rsidRDefault="00F46310" w:rsidP="002C5134">
    <w:pPr>
      <w:pStyle w:val="Footer"/>
      <w:rPr>
        <w:sz w:val="15"/>
        <w:szCs w:val="15"/>
      </w:rPr>
    </w:pPr>
  </w:p>
  <w:p w14:paraId="32F350C4" w14:textId="77777777" w:rsidR="00F46310" w:rsidRDefault="00F46310" w:rsidP="00D2697A">
    <w:pPr>
      <w:pStyle w:val="Footerlandscape"/>
    </w:pPr>
  </w:p>
  <w:p w14:paraId="3B6E3496" w14:textId="24C8889F" w:rsidR="00F46310" w:rsidRPr="009D6D6A" w:rsidRDefault="00F46310"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B867BF">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B867BF">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B867BF">
      <w:rPr>
        <w:b w:val="0"/>
        <w:noProof/>
      </w:rPr>
      <w:t>Vessel Traffic Services Operator Training</w:t>
    </w:r>
    <w:r w:rsidRPr="009D6D6A">
      <w:rPr>
        <w:b w:val="0"/>
        <w:noProof/>
      </w:rPr>
      <w:fldChar w:fldCharType="end"/>
    </w:r>
  </w:p>
  <w:p w14:paraId="0DE43FFA" w14:textId="6C89971B" w:rsidR="00F46310" w:rsidRPr="00480D65" w:rsidRDefault="00F46310"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B867BF" w:rsidRPr="00B867BF">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B867BF" w:rsidRPr="00B867BF">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E5D19" w14:textId="77777777" w:rsidR="00A75926" w:rsidRDefault="00A75926">
      <w:r>
        <w:separator/>
      </w:r>
    </w:p>
    <w:p w14:paraId="21267016" w14:textId="77777777" w:rsidR="00A75926" w:rsidRDefault="00A75926"/>
  </w:footnote>
  <w:footnote w:type="continuationSeparator" w:id="0">
    <w:p w14:paraId="4852D881" w14:textId="77777777" w:rsidR="00A75926" w:rsidRDefault="00A75926" w:rsidP="003274DB">
      <w:r>
        <w:continuationSeparator/>
      </w:r>
    </w:p>
    <w:p w14:paraId="2D48BB89" w14:textId="77777777" w:rsidR="00A75926" w:rsidRDefault="00A75926"/>
    <w:p w14:paraId="5A4F351C" w14:textId="77777777" w:rsidR="00A75926" w:rsidRDefault="00A75926"/>
    <w:p w14:paraId="2BB551CF" w14:textId="77777777" w:rsidR="00A75926" w:rsidRDefault="00A759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025F" w14:textId="43416F14" w:rsidR="00F46310" w:rsidRPr="00ED2A8D" w:rsidRDefault="00F46310" w:rsidP="008747E0">
    <w:pPr>
      <w:pStyle w:val="Header"/>
    </w:pPr>
    <w:r w:rsidRPr="00442889">
      <w:rPr>
        <w:noProof/>
        <w:lang w:val="en-IE" w:eastAsia="en-IE"/>
      </w:rPr>
      <w:drawing>
        <wp:anchor distT="0" distB="0" distL="114300" distR="114300" simplePos="0" relativeHeight="251654656" behindDoc="1" locked="0" layoutInCell="1" allowOverlap="1" wp14:anchorId="221BB1F2" wp14:editId="05A220B0">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250E6897" w:rsidR="00F46310" w:rsidRPr="00ED2A8D" w:rsidRDefault="00F54242" w:rsidP="008747E0">
    <w:pPr>
      <w:pStyle w:val="Header"/>
    </w:pPr>
    <w:r>
      <w:t>VTS51-11.3.3.1</w:t>
    </w:r>
  </w:p>
  <w:p w14:paraId="3B70AEC8" w14:textId="6344D270" w:rsidR="00F46310" w:rsidRDefault="00F46310" w:rsidP="008747E0">
    <w:pPr>
      <w:pStyle w:val="Header"/>
    </w:pPr>
  </w:p>
  <w:p w14:paraId="6CEDF3AA" w14:textId="58DFF764" w:rsidR="00F46310" w:rsidRDefault="00F46310" w:rsidP="008747E0">
    <w:pPr>
      <w:pStyle w:val="Header"/>
    </w:pPr>
  </w:p>
  <w:p w14:paraId="7FA9A5C2" w14:textId="42ECD654" w:rsidR="00F46310" w:rsidRDefault="00F46310" w:rsidP="008747E0">
    <w:pPr>
      <w:pStyle w:val="Header"/>
    </w:pPr>
  </w:p>
  <w:p w14:paraId="2A48FDFC" w14:textId="624A0866" w:rsidR="00F46310" w:rsidRDefault="00F46310" w:rsidP="008747E0">
    <w:pPr>
      <w:pStyle w:val="Header"/>
    </w:pPr>
    <w:r>
      <w:rPr>
        <w:noProof/>
        <w:lang w:val="en-IE" w:eastAsia="en-IE"/>
      </w:rPr>
      <w:drawing>
        <wp:anchor distT="0" distB="0" distL="114300" distR="114300" simplePos="0" relativeHeight="251653632" behindDoc="1" locked="0" layoutInCell="1" allowOverlap="1" wp14:anchorId="0A873028" wp14:editId="50845D6E">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63E8C486" w:rsidR="00F46310" w:rsidRPr="00ED2A8D" w:rsidRDefault="00F46310" w:rsidP="008747E0">
    <w:pPr>
      <w:pStyle w:val="Header"/>
    </w:pPr>
  </w:p>
  <w:p w14:paraId="58CD56AC" w14:textId="1F3D99DF" w:rsidR="00F46310" w:rsidRPr="00ED2A8D" w:rsidRDefault="00F46310"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C2D6" w14:textId="77777777" w:rsidR="00AC0A93" w:rsidRDefault="00AC0A93" w:rsidP="009862C5">
    <w:pPr>
      <w:pStyle w:val="Header"/>
    </w:pPr>
    <w:r>
      <w:rPr>
        <w:noProof/>
        <w:lang w:val="en-IE" w:eastAsia="en-IE"/>
      </w:rPr>
      <w:drawing>
        <wp:anchor distT="0" distB="0" distL="114300" distR="114300" simplePos="0" relativeHeight="251666944" behindDoc="1" locked="0" layoutInCell="1" allowOverlap="1" wp14:anchorId="73307120" wp14:editId="2470C32D">
          <wp:simplePos x="0" y="0"/>
          <wp:positionH relativeFrom="page">
            <wp:posOffset>6879351</wp:posOffset>
          </wp:positionH>
          <wp:positionV relativeFrom="page">
            <wp:posOffset>12508</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C063" w14:textId="35EC4E3D" w:rsidR="00F46310" w:rsidRDefault="00F46310" w:rsidP="009862C5">
    <w:pPr>
      <w:pStyle w:val="Header"/>
    </w:pPr>
    <w:r>
      <w:rPr>
        <w:noProof/>
        <w:lang w:val="en-IE" w:eastAsia="en-IE"/>
      </w:rPr>
      <w:drawing>
        <wp:anchor distT="0" distB="0" distL="114300" distR="114300" simplePos="0" relativeHeight="251648512" behindDoc="1" locked="0" layoutInCell="1" allowOverlap="1" wp14:anchorId="45824F0E" wp14:editId="2842FE5C">
          <wp:simplePos x="0" y="0"/>
          <wp:positionH relativeFrom="page">
            <wp:posOffset>6879351</wp:posOffset>
          </wp:positionH>
          <wp:positionV relativeFrom="page">
            <wp:posOffset>12508</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FFB" w14:textId="06EB8778" w:rsidR="00F46310" w:rsidRDefault="00F46310" w:rsidP="009862C5">
    <w:pPr>
      <w:pStyle w:val="Header"/>
    </w:pPr>
    <w:r>
      <w:rPr>
        <w:noProof/>
        <w:lang w:val="en-IE" w:eastAsia="en-IE"/>
      </w:rPr>
      <w:drawing>
        <wp:anchor distT="0" distB="0" distL="114300" distR="114300" simplePos="0" relativeHeight="251649536" behindDoc="1" locked="0" layoutInCell="1" allowOverlap="1" wp14:anchorId="1A55D606" wp14:editId="73D95501">
          <wp:simplePos x="0" y="0"/>
          <wp:positionH relativeFrom="page">
            <wp:posOffset>9967607</wp:posOffset>
          </wp:positionH>
          <wp:positionV relativeFrom="page">
            <wp:posOffset>22740</wp:posOffset>
          </wp:positionV>
          <wp:extent cx="720000" cy="720000"/>
          <wp:effectExtent l="0" t="0" r="4445" b="4445"/>
          <wp:wrapNone/>
          <wp:docPr id="2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B7894" w14:textId="77777777" w:rsidR="001665A3" w:rsidRDefault="001665A3" w:rsidP="006039FF">
    <w:pPr>
      <w:pStyle w:val="Header"/>
    </w:pPr>
    <w:r>
      <w:rPr>
        <w:noProof/>
        <w:lang w:val="en-IE" w:eastAsia="en-IE"/>
      </w:rPr>
      <w:drawing>
        <wp:anchor distT="0" distB="0" distL="114300" distR="114300" simplePos="0" relativeHeight="251667968" behindDoc="1" locked="0" layoutInCell="1" allowOverlap="1" wp14:anchorId="046238D2" wp14:editId="472A7D9F">
          <wp:simplePos x="0" y="0"/>
          <wp:positionH relativeFrom="page">
            <wp:posOffset>6844845</wp:posOffset>
          </wp:positionH>
          <wp:positionV relativeFrom="page">
            <wp:posOffset>6122</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5C7A0" w14:textId="77777777" w:rsidR="001665A3" w:rsidRDefault="001665A3" w:rsidP="006039FF">
    <w:pPr>
      <w:pStyle w:val="Header"/>
    </w:pPr>
    <w:r>
      <w:rPr>
        <w:noProof/>
        <w:lang w:val="en-IE" w:eastAsia="en-IE"/>
      </w:rPr>
      <w:drawing>
        <wp:anchor distT="0" distB="0" distL="114300" distR="114300" simplePos="0" relativeHeight="251670016" behindDoc="1" locked="0" layoutInCell="1" allowOverlap="1" wp14:anchorId="4422127B" wp14:editId="6A2BCABA">
          <wp:simplePos x="0" y="0"/>
          <wp:positionH relativeFrom="page">
            <wp:posOffset>9979109</wp:posOffset>
          </wp:positionH>
          <wp:positionV relativeFrom="page">
            <wp:posOffset>-23268</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09FE1" w14:textId="690CCA1D" w:rsidR="00F46310" w:rsidRDefault="00F46310" w:rsidP="006039FF">
    <w:pPr>
      <w:pStyle w:val="Header"/>
    </w:pPr>
    <w:r>
      <w:rPr>
        <w:noProof/>
        <w:lang w:val="en-IE" w:eastAsia="en-IE"/>
      </w:rPr>
      <w:drawing>
        <wp:anchor distT="0" distB="0" distL="114300" distR="114300" simplePos="0" relativeHeight="251650560" behindDoc="1" locked="0" layoutInCell="1" allowOverlap="1" wp14:anchorId="5FBCF4FD" wp14:editId="3BC76C10">
          <wp:simplePos x="0" y="0"/>
          <wp:positionH relativeFrom="page">
            <wp:posOffset>6839094</wp:posOffset>
          </wp:positionH>
          <wp:positionV relativeFrom="page">
            <wp:posOffset>5488</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E7539" w14:textId="6DE0E189" w:rsidR="00F46310" w:rsidRDefault="00F46310" w:rsidP="006039FF">
    <w:pPr>
      <w:pStyle w:val="Header"/>
    </w:pPr>
    <w:r>
      <w:rPr>
        <w:noProof/>
        <w:lang w:val="en-IE" w:eastAsia="en-IE"/>
      </w:rPr>
      <w:drawing>
        <wp:anchor distT="0" distB="0" distL="114300" distR="114300" simplePos="0" relativeHeight="251651584" behindDoc="1" locked="0" layoutInCell="1" allowOverlap="1" wp14:anchorId="16C049E4" wp14:editId="15640D9F">
          <wp:simplePos x="0" y="0"/>
          <wp:positionH relativeFrom="page">
            <wp:posOffset>9961856</wp:posOffset>
          </wp:positionH>
          <wp:positionV relativeFrom="page">
            <wp:posOffset>-11765</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4E34" w14:textId="6BBC3AD6" w:rsidR="00F46310" w:rsidRDefault="00F46310" w:rsidP="006039FF">
    <w:pPr>
      <w:pStyle w:val="Header"/>
    </w:pPr>
    <w:r>
      <w:rPr>
        <w:noProof/>
        <w:lang w:val="en-IE" w:eastAsia="en-IE"/>
      </w:rPr>
      <w:drawing>
        <wp:anchor distT="0" distB="0" distL="114300" distR="114300" simplePos="0" relativeHeight="251652608" behindDoc="1" locked="0" layoutInCell="1" allowOverlap="1" wp14:anchorId="2F2A175C" wp14:editId="41BD537F">
          <wp:simplePos x="0" y="0"/>
          <wp:positionH relativeFrom="page">
            <wp:posOffset>6867848</wp:posOffset>
          </wp:positionH>
          <wp:positionV relativeFrom="page">
            <wp:posOffset>371</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2129" w14:textId="04FC37C2" w:rsidR="00F46310" w:rsidRDefault="00F46310" w:rsidP="006039FF">
    <w:pPr>
      <w:pStyle w:val="Header"/>
    </w:pPr>
    <w:r>
      <w:rPr>
        <w:noProof/>
        <w:lang w:val="en-IE" w:eastAsia="en-IE"/>
      </w:rPr>
      <w:drawing>
        <wp:anchor distT="0" distB="0" distL="114300" distR="114300" simplePos="0" relativeHeight="251655680" behindDoc="1" locked="0" layoutInCell="1" allowOverlap="1" wp14:anchorId="5AF3B08B" wp14:editId="28002E1D">
          <wp:simplePos x="0" y="0"/>
          <wp:positionH relativeFrom="page">
            <wp:posOffset>9973358</wp:posOffset>
          </wp:positionH>
          <wp:positionV relativeFrom="page">
            <wp:posOffset>-6014</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D364" w14:textId="6E80ADA7" w:rsidR="00F46310" w:rsidRPr="00D63A04" w:rsidRDefault="00F46310" w:rsidP="00D63A04">
    <w:pPr>
      <w:pStyle w:val="Header"/>
    </w:pPr>
    <w:r>
      <w:rPr>
        <w:noProof/>
        <w:lang w:val="en-IE" w:eastAsia="en-IE"/>
      </w:rPr>
      <w:drawing>
        <wp:anchor distT="0" distB="0" distL="114300" distR="114300" simplePos="0" relativeHeight="251657728" behindDoc="1" locked="0" layoutInCell="1" allowOverlap="1" wp14:anchorId="34BD807B" wp14:editId="0F2477EA">
          <wp:simplePos x="0" y="0"/>
          <wp:positionH relativeFrom="page">
            <wp:posOffset>9990611</wp:posOffset>
          </wp:positionH>
          <wp:positionV relativeFrom="page">
            <wp:posOffset>5487</wp:posOffset>
          </wp:positionV>
          <wp:extent cx="720000" cy="720000"/>
          <wp:effectExtent l="0" t="0" r="4445" b="4445"/>
          <wp:wrapNone/>
          <wp:docPr id="14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03DC" w14:textId="77777777" w:rsidR="00F46310" w:rsidRPr="00ED2A8D" w:rsidRDefault="00F46310" w:rsidP="008747E0">
    <w:pPr>
      <w:pStyle w:val="Header"/>
    </w:pPr>
    <w:r>
      <w:rPr>
        <w:noProof/>
        <w:lang w:val="en-IE" w:eastAsia="en-IE"/>
      </w:rPr>
      <w:drawing>
        <wp:anchor distT="0" distB="0" distL="114300" distR="114300" simplePos="0" relativeHeight="251656704"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F46310" w:rsidRPr="00ED2A8D" w:rsidRDefault="00F46310" w:rsidP="008747E0">
    <w:pPr>
      <w:pStyle w:val="Header"/>
    </w:pPr>
  </w:p>
  <w:p w14:paraId="20C7BE3A" w14:textId="77777777" w:rsidR="00F46310" w:rsidRDefault="00F46310" w:rsidP="008747E0">
    <w:pPr>
      <w:pStyle w:val="Header"/>
    </w:pPr>
  </w:p>
  <w:p w14:paraId="29D975F0" w14:textId="77777777" w:rsidR="00F46310" w:rsidRDefault="00F46310" w:rsidP="008747E0">
    <w:pPr>
      <w:pStyle w:val="Header"/>
    </w:pPr>
  </w:p>
  <w:p w14:paraId="168E3AE0" w14:textId="77777777" w:rsidR="00F46310" w:rsidRDefault="00F46310" w:rsidP="008747E0">
    <w:pPr>
      <w:pStyle w:val="Header"/>
    </w:pPr>
  </w:p>
  <w:p w14:paraId="6975702D" w14:textId="77777777" w:rsidR="00F46310" w:rsidRPr="00441393" w:rsidRDefault="00F46310" w:rsidP="00441393">
    <w:pPr>
      <w:pStyle w:val="Contents"/>
    </w:pPr>
    <w:r>
      <w:t>DOCUMENT REVISION</w:t>
    </w:r>
  </w:p>
  <w:p w14:paraId="595D4F27" w14:textId="77777777" w:rsidR="00F46310" w:rsidRPr="00ED2A8D" w:rsidRDefault="00F46310" w:rsidP="008747E0">
    <w:pPr>
      <w:pStyle w:val="Header"/>
    </w:pPr>
  </w:p>
  <w:p w14:paraId="6BB27F14" w14:textId="77777777" w:rsidR="00F46310" w:rsidRPr="00AC33A2" w:rsidRDefault="00F46310" w:rsidP="0078486B">
    <w:pPr>
      <w:pStyle w:val="Header"/>
      <w:spacing w:line="14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132F7" w14:textId="2EB1DEF2" w:rsidR="00F46310" w:rsidRDefault="00F46310" w:rsidP="006039FF">
    <w:pPr>
      <w:pStyle w:val="Header"/>
    </w:pPr>
    <w:r>
      <w:rPr>
        <w:noProof/>
        <w:lang w:val="en-IE" w:eastAsia="en-IE"/>
      </w:rPr>
      <w:drawing>
        <wp:anchor distT="0" distB="0" distL="114300" distR="114300" simplePos="0" relativeHeight="251658752" behindDoc="1" locked="0" layoutInCell="1" allowOverlap="1" wp14:anchorId="78C2B789" wp14:editId="17620E88">
          <wp:simplePos x="0" y="0"/>
          <wp:positionH relativeFrom="page">
            <wp:posOffset>6873600</wp:posOffset>
          </wp:positionH>
          <wp:positionV relativeFrom="page">
            <wp:posOffset>6122</wp:posOffset>
          </wp:positionV>
          <wp:extent cx="720000" cy="720000"/>
          <wp:effectExtent l="0" t="0" r="4445" b="4445"/>
          <wp:wrapNone/>
          <wp:docPr id="3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E916" w14:textId="5FAEE881" w:rsidR="00F46310" w:rsidRDefault="00F46310" w:rsidP="006039FF">
    <w:pPr>
      <w:pStyle w:val="Header"/>
    </w:pPr>
    <w:r>
      <w:rPr>
        <w:noProof/>
        <w:lang w:val="en-IE" w:eastAsia="en-IE"/>
      </w:rPr>
      <w:drawing>
        <wp:anchor distT="0" distB="0" distL="114300" distR="114300" simplePos="0" relativeHeight="251659776" behindDoc="1" locked="0" layoutInCell="1" allowOverlap="1" wp14:anchorId="541A7AE6" wp14:editId="1686C424">
          <wp:simplePos x="0" y="0"/>
          <wp:positionH relativeFrom="page">
            <wp:posOffset>9979109</wp:posOffset>
          </wp:positionH>
          <wp:positionV relativeFrom="page">
            <wp:posOffset>16989</wp:posOffset>
          </wp:positionV>
          <wp:extent cx="720000" cy="720000"/>
          <wp:effectExtent l="0" t="0" r="4445" b="4445"/>
          <wp:wrapNone/>
          <wp:docPr id="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36B0" w14:textId="0A2DF20B" w:rsidR="00F46310" w:rsidRDefault="00F46310" w:rsidP="006039FF">
    <w:pPr>
      <w:pStyle w:val="Header"/>
    </w:pPr>
    <w:r>
      <w:rPr>
        <w:noProof/>
        <w:lang w:val="en-IE" w:eastAsia="en-IE"/>
      </w:rPr>
      <w:drawing>
        <wp:anchor distT="0" distB="0" distL="114300" distR="114300" simplePos="0" relativeHeight="251660800" behindDoc="1" locked="0" layoutInCell="1" allowOverlap="1" wp14:anchorId="1FAB49C5" wp14:editId="107FF336">
          <wp:simplePos x="0" y="0"/>
          <wp:positionH relativeFrom="page">
            <wp:posOffset>6821841</wp:posOffset>
          </wp:positionH>
          <wp:positionV relativeFrom="page">
            <wp:posOffset>11873</wp:posOffset>
          </wp:positionV>
          <wp:extent cx="720000" cy="720000"/>
          <wp:effectExtent l="0" t="0" r="4445" b="4445"/>
          <wp:wrapNone/>
          <wp:docPr id="3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53449" w14:textId="77777777" w:rsidR="00F46310" w:rsidRDefault="00F4631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64F17" w14:textId="1C93E490" w:rsidR="00F46310" w:rsidRDefault="00F46310" w:rsidP="006039FF">
    <w:pPr>
      <w:pStyle w:val="Header"/>
    </w:pPr>
    <w:r>
      <w:rPr>
        <w:noProof/>
        <w:lang w:val="en-IE" w:eastAsia="en-IE"/>
      </w:rPr>
      <w:drawing>
        <wp:anchor distT="0" distB="0" distL="114300" distR="114300" simplePos="0" relativeHeight="251661824" behindDoc="1" locked="0" layoutInCell="1" allowOverlap="1" wp14:anchorId="70B41CFC" wp14:editId="013E1A39">
          <wp:simplePos x="0" y="0"/>
          <wp:positionH relativeFrom="page">
            <wp:posOffset>9950354</wp:posOffset>
          </wp:positionH>
          <wp:positionV relativeFrom="page">
            <wp:posOffset>-8015</wp:posOffset>
          </wp:positionV>
          <wp:extent cx="720000" cy="720000"/>
          <wp:effectExtent l="0" t="0" r="4445" b="4445"/>
          <wp:wrapNone/>
          <wp:docPr id="3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A28BF" w14:textId="77777777" w:rsidR="00F46310" w:rsidRDefault="00F46310" w:rsidP="006039FF">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2F76" w14:textId="1CAA9738" w:rsidR="00F46310" w:rsidRDefault="00F46310" w:rsidP="00480D65">
    <w:pPr>
      <w:pStyle w:val="Header"/>
    </w:pPr>
    <w:r>
      <w:rPr>
        <w:noProof/>
        <w:lang w:val="en-IE" w:eastAsia="en-IE"/>
      </w:rPr>
      <w:drawing>
        <wp:anchor distT="0" distB="0" distL="114300" distR="114300" simplePos="0" relativeHeight="251671040" behindDoc="1" locked="0" layoutInCell="1" allowOverlap="1" wp14:anchorId="5777F118" wp14:editId="4AB5CF2C">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8992"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DCA3" w14:textId="77777777" w:rsidR="00F46310" w:rsidRPr="00ED2A8D" w:rsidRDefault="00F46310" w:rsidP="008747E0">
    <w:pPr>
      <w:pStyle w:val="Header"/>
    </w:pPr>
    <w:r>
      <w:rPr>
        <w:noProof/>
        <w:lang w:val="en-IE" w:eastAsia="en-IE"/>
      </w:rPr>
      <w:drawing>
        <wp:anchor distT="0" distB="0" distL="114300" distR="114300" simplePos="0" relativeHeight="251644416"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F46310" w:rsidRPr="00ED2A8D" w:rsidRDefault="00F46310" w:rsidP="008747E0">
    <w:pPr>
      <w:pStyle w:val="Header"/>
    </w:pPr>
  </w:p>
  <w:p w14:paraId="40666864" w14:textId="77777777" w:rsidR="00F46310" w:rsidRDefault="00F46310" w:rsidP="008747E0">
    <w:pPr>
      <w:pStyle w:val="Header"/>
    </w:pPr>
  </w:p>
  <w:p w14:paraId="33BF9600" w14:textId="77777777" w:rsidR="00F46310" w:rsidRDefault="00F46310" w:rsidP="008747E0">
    <w:pPr>
      <w:pStyle w:val="Header"/>
    </w:pPr>
  </w:p>
  <w:p w14:paraId="57EA5763" w14:textId="77777777" w:rsidR="00F46310" w:rsidRDefault="00F46310" w:rsidP="008747E0">
    <w:pPr>
      <w:pStyle w:val="Header"/>
    </w:pPr>
  </w:p>
  <w:p w14:paraId="5427658D" w14:textId="77777777" w:rsidR="00F46310" w:rsidRPr="00441393" w:rsidRDefault="00F46310" w:rsidP="00441393">
    <w:pPr>
      <w:pStyle w:val="Contents"/>
    </w:pPr>
    <w:r>
      <w:t>CONTENTS</w:t>
    </w:r>
  </w:p>
  <w:p w14:paraId="066FC458" w14:textId="77777777" w:rsidR="00F46310" w:rsidRPr="00ED2A8D" w:rsidRDefault="00F46310" w:rsidP="008747E0">
    <w:pPr>
      <w:pStyle w:val="Header"/>
    </w:pPr>
  </w:p>
  <w:p w14:paraId="08CC0996" w14:textId="77777777" w:rsidR="00F46310" w:rsidRPr="00AC33A2" w:rsidRDefault="00F4631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999B" w14:textId="77777777" w:rsidR="00F46310" w:rsidRDefault="00F463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AD93" w14:textId="2AF60DBB" w:rsidR="00F46310" w:rsidRDefault="00F46310" w:rsidP="00292085">
    <w:pPr>
      <w:pStyle w:val="Header"/>
    </w:pPr>
    <w:r>
      <w:rPr>
        <w:noProof/>
        <w:lang w:val="en-IE" w:eastAsia="en-IE"/>
      </w:rPr>
      <w:drawing>
        <wp:anchor distT="0" distB="0" distL="114300" distR="114300" simplePos="0" relativeHeight="251647488" behindDoc="1" locked="0" layoutInCell="1" allowOverlap="1" wp14:anchorId="3C7994E0" wp14:editId="547DC4A8">
          <wp:simplePos x="0" y="0"/>
          <wp:positionH relativeFrom="page">
            <wp:posOffset>6855975</wp:posOffset>
          </wp:positionH>
          <wp:positionV relativeFrom="page">
            <wp:posOffset>-204</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45440"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933D" w14:textId="77777777" w:rsidR="00F46310" w:rsidRDefault="00F4631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699F" w14:textId="77777777" w:rsidR="00F46310" w:rsidRDefault="00F46310" w:rsidP="00292085">
    <w:pPr>
      <w:pStyle w:val="Header"/>
    </w:pPr>
    <w:r>
      <w:rPr>
        <w:noProof/>
        <w:lang w:val="en-IE" w:eastAsia="en-IE"/>
      </w:rPr>
      <w:drawing>
        <wp:anchor distT="0" distB="0" distL="114300" distR="114300" simplePos="0" relativeHeight="251664896" behindDoc="1" locked="0" layoutInCell="1" allowOverlap="1" wp14:anchorId="257BB30F" wp14:editId="15910611">
          <wp:simplePos x="0" y="0"/>
          <wp:positionH relativeFrom="page">
            <wp:posOffset>6815719</wp:posOffset>
          </wp:positionH>
          <wp:positionV relativeFrom="page">
            <wp:posOffset>-204</wp:posOffset>
          </wp:positionV>
          <wp:extent cx="720000" cy="720000"/>
          <wp:effectExtent l="0" t="0" r="4445" b="4445"/>
          <wp:wrapNone/>
          <wp:docPr id="1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3872" behindDoc="1" locked="0" layoutInCell="1" allowOverlap="1" wp14:anchorId="77A275D1" wp14:editId="2E8EC33F">
          <wp:simplePos x="0" y="0"/>
          <wp:positionH relativeFrom="page">
            <wp:posOffset>9939217</wp:posOffset>
          </wp:positionH>
          <wp:positionV relativeFrom="page">
            <wp:posOffset>2540</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82EB2" w14:textId="77777777" w:rsidR="00F46310" w:rsidRDefault="00F46310" w:rsidP="000A5291">
    <w:pPr>
      <w:pStyle w:val="Header"/>
    </w:pPr>
    <w:r>
      <w:rPr>
        <w:noProof/>
        <w:lang w:val="en-IE" w:eastAsia="en-IE"/>
      </w:rPr>
      <w:drawing>
        <wp:anchor distT="0" distB="0" distL="114300" distR="114300" simplePos="0" relativeHeight="251646464"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E9C5" w14:textId="77777777" w:rsidR="00AC0A93" w:rsidRDefault="00AC0A93" w:rsidP="009862C5">
    <w:pPr>
      <w:pStyle w:val="Header"/>
    </w:pPr>
    <w:r>
      <w:rPr>
        <w:noProof/>
        <w:lang w:val="en-IE" w:eastAsia="en-IE"/>
      </w:rPr>
      <w:drawing>
        <wp:anchor distT="0" distB="0" distL="114300" distR="114300" simplePos="0" relativeHeight="251665920" behindDoc="1" locked="0" layoutInCell="1" allowOverlap="1" wp14:anchorId="0517DC61" wp14:editId="7F6E256A">
          <wp:simplePos x="0" y="0"/>
          <wp:positionH relativeFrom="page">
            <wp:posOffset>6879351</wp:posOffset>
          </wp:positionH>
          <wp:positionV relativeFrom="page">
            <wp:posOffset>12508</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5BC0"/>
    <w:multiLevelType w:val="hybridMultilevel"/>
    <w:tmpl w:val="46C09B6A"/>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2094BAE"/>
    <w:multiLevelType w:val="hybridMultilevel"/>
    <w:tmpl w:val="43FC96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4" w15:restartNumberingAfterBreak="0">
    <w:nsid w:val="03CF3AAE"/>
    <w:multiLevelType w:val="hybridMultilevel"/>
    <w:tmpl w:val="C69E13A4"/>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5"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6"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079C2583"/>
    <w:multiLevelType w:val="hybridMultilevel"/>
    <w:tmpl w:val="A0BA8642"/>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8"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F8A4218"/>
    <w:multiLevelType w:val="hybridMultilevel"/>
    <w:tmpl w:val="D4402D4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CCB84FFC"/>
    <w:lvl w:ilvl="0">
      <w:start w:val="1"/>
      <w:numFmt w:val="decimal"/>
      <w:pStyle w:val="Tablecaption"/>
      <w:lvlText w:val="Table %1"/>
      <w:lvlJc w:val="left"/>
      <w:pPr>
        <w:ind w:left="335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564F28"/>
    <w:multiLevelType w:val="singleLevel"/>
    <w:tmpl w:val="041D000F"/>
    <w:lvl w:ilvl="0">
      <w:start w:val="1"/>
      <w:numFmt w:val="decimal"/>
      <w:lvlText w:val="%1."/>
      <w:lvlJc w:val="left"/>
      <w:pPr>
        <w:ind w:left="360" w:hanging="360"/>
      </w:p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58A582A"/>
    <w:multiLevelType w:val="hybridMultilevel"/>
    <w:tmpl w:val="22F2245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3" w15:restartNumberingAfterBreak="0">
    <w:nsid w:val="281C7827"/>
    <w:multiLevelType w:val="hybridMultilevel"/>
    <w:tmpl w:val="A8DA3220"/>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26" w15:restartNumberingAfterBreak="0">
    <w:nsid w:val="2F870CA1"/>
    <w:multiLevelType w:val="hybridMultilevel"/>
    <w:tmpl w:val="4BAA4282"/>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51938F8"/>
    <w:multiLevelType w:val="hybridMultilevel"/>
    <w:tmpl w:val="9776024E"/>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28" w15:restartNumberingAfterBreak="0">
    <w:nsid w:val="36F21B0C"/>
    <w:multiLevelType w:val="hybridMultilevel"/>
    <w:tmpl w:val="89F02406"/>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F9621A1"/>
    <w:multiLevelType w:val="hybridMultilevel"/>
    <w:tmpl w:val="99D03D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2"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37" w15:restartNumberingAfterBreak="0">
    <w:nsid w:val="4F1F3097"/>
    <w:multiLevelType w:val="multilevel"/>
    <w:tmpl w:val="8B18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2"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45" w15:restartNumberingAfterBreak="0">
    <w:nsid w:val="6438063B"/>
    <w:multiLevelType w:val="hybridMultilevel"/>
    <w:tmpl w:val="54F8058E"/>
    <w:lvl w:ilvl="0" w:tplc="C53281D4">
      <w:start w:val="17"/>
      <w:numFmt w:val="bullet"/>
      <w:lvlText w:val="-"/>
      <w:lvlJc w:val="left"/>
      <w:pPr>
        <w:ind w:left="1429" w:hanging="360"/>
      </w:pPr>
      <w:rPr>
        <w:rFonts w:ascii="Calibri" w:eastAsiaTheme="minorHAnsi" w:hAnsi="Calibri" w:cs="Calibri" w:hint="default"/>
      </w:rPr>
    </w:lvl>
    <w:lvl w:ilvl="1" w:tplc="0C090003">
      <w:start w:val="1"/>
      <w:numFmt w:val="bullet"/>
      <w:lvlText w:val="o"/>
      <w:lvlJc w:val="left"/>
      <w:pPr>
        <w:ind w:left="2149" w:hanging="360"/>
      </w:pPr>
      <w:rPr>
        <w:rFonts w:ascii="Courier New" w:hAnsi="Courier New" w:cs="Courier New" w:hint="default"/>
      </w:rPr>
    </w:lvl>
    <w:lvl w:ilvl="2" w:tplc="0C090005">
      <w:start w:val="1"/>
      <w:numFmt w:val="bullet"/>
      <w:lvlText w:val=""/>
      <w:lvlJc w:val="left"/>
      <w:pPr>
        <w:ind w:left="2869" w:hanging="360"/>
      </w:pPr>
      <w:rPr>
        <w:rFonts w:ascii="Wingdings" w:hAnsi="Wingdings" w:hint="default"/>
      </w:rPr>
    </w:lvl>
    <w:lvl w:ilvl="3" w:tplc="0C090001">
      <w:start w:val="1"/>
      <w:numFmt w:val="bullet"/>
      <w:lvlText w:val=""/>
      <w:lvlJc w:val="left"/>
      <w:pPr>
        <w:ind w:left="3589" w:hanging="360"/>
      </w:pPr>
      <w:rPr>
        <w:rFonts w:ascii="Symbol" w:hAnsi="Symbol" w:hint="default"/>
      </w:rPr>
    </w:lvl>
    <w:lvl w:ilvl="4" w:tplc="0C090003">
      <w:start w:val="1"/>
      <w:numFmt w:val="bullet"/>
      <w:lvlText w:val="o"/>
      <w:lvlJc w:val="left"/>
      <w:pPr>
        <w:ind w:left="4309" w:hanging="360"/>
      </w:pPr>
      <w:rPr>
        <w:rFonts w:ascii="Courier New" w:hAnsi="Courier New" w:cs="Courier New" w:hint="default"/>
      </w:rPr>
    </w:lvl>
    <w:lvl w:ilvl="5" w:tplc="0C090005">
      <w:start w:val="1"/>
      <w:numFmt w:val="bullet"/>
      <w:lvlText w:val=""/>
      <w:lvlJc w:val="left"/>
      <w:pPr>
        <w:ind w:left="5029" w:hanging="360"/>
      </w:pPr>
      <w:rPr>
        <w:rFonts w:ascii="Wingdings" w:hAnsi="Wingdings" w:hint="default"/>
      </w:rPr>
    </w:lvl>
    <w:lvl w:ilvl="6" w:tplc="0C090001">
      <w:start w:val="1"/>
      <w:numFmt w:val="bullet"/>
      <w:lvlText w:val=""/>
      <w:lvlJc w:val="left"/>
      <w:pPr>
        <w:ind w:left="5749" w:hanging="360"/>
      </w:pPr>
      <w:rPr>
        <w:rFonts w:ascii="Symbol" w:hAnsi="Symbol" w:hint="default"/>
      </w:rPr>
    </w:lvl>
    <w:lvl w:ilvl="7" w:tplc="0C090003">
      <w:start w:val="1"/>
      <w:numFmt w:val="bullet"/>
      <w:lvlText w:val="o"/>
      <w:lvlJc w:val="left"/>
      <w:pPr>
        <w:ind w:left="6469" w:hanging="360"/>
      </w:pPr>
      <w:rPr>
        <w:rFonts w:ascii="Courier New" w:hAnsi="Courier New" w:cs="Courier New" w:hint="default"/>
      </w:rPr>
    </w:lvl>
    <w:lvl w:ilvl="8" w:tplc="0C090005">
      <w:start w:val="1"/>
      <w:numFmt w:val="bullet"/>
      <w:lvlText w:val=""/>
      <w:lvlJc w:val="left"/>
      <w:pPr>
        <w:ind w:left="7189" w:hanging="360"/>
      </w:pPr>
      <w:rPr>
        <w:rFonts w:ascii="Wingdings" w:hAnsi="Wingdings" w:hint="default"/>
      </w:rPr>
    </w:lvl>
  </w:abstractNum>
  <w:abstractNum w:abstractNumId="46"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15:restartNumberingAfterBreak="0">
    <w:nsid w:val="6BEF6F67"/>
    <w:multiLevelType w:val="hybridMultilevel"/>
    <w:tmpl w:val="AF4C7A84"/>
    <w:lvl w:ilvl="0" w:tplc="C53E58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5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55"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6"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41"/>
  </w:num>
  <w:num w:numId="2">
    <w:abstractNumId w:val="14"/>
  </w:num>
  <w:num w:numId="3">
    <w:abstractNumId w:val="16"/>
  </w:num>
  <w:num w:numId="4">
    <w:abstractNumId w:val="11"/>
  </w:num>
  <w:num w:numId="5">
    <w:abstractNumId w:val="21"/>
  </w:num>
  <w:num w:numId="6">
    <w:abstractNumId w:val="35"/>
  </w:num>
  <w:num w:numId="7">
    <w:abstractNumId w:val="56"/>
  </w:num>
  <w:num w:numId="8">
    <w:abstractNumId w:val="30"/>
  </w:num>
  <w:num w:numId="9">
    <w:abstractNumId w:val="19"/>
  </w:num>
  <w:num w:numId="10">
    <w:abstractNumId w:val="13"/>
  </w:num>
  <w:num w:numId="11">
    <w:abstractNumId w:val="0"/>
  </w:num>
  <w:num w:numId="12">
    <w:abstractNumId w:val="15"/>
  </w:num>
  <w:num w:numId="13">
    <w:abstractNumId w:val="24"/>
  </w:num>
  <w:num w:numId="14">
    <w:abstractNumId w:val="32"/>
  </w:num>
  <w:num w:numId="15">
    <w:abstractNumId w:val="46"/>
  </w:num>
  <w:num w:numId="16">
    <w:abstractNumId w:val="53"/>
  </w:num>
  <w:num w:numId="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50"/>
  </w:num>
  <w:num w:numId="23">
    <w:abstractNumId w:val="18"/>
  </w:num>
  <w:num w:numId="24">
    <w:abstractNumId w:val="52"/>
  </w:num>
  <w:num w:numId="2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47"/>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44"/>
  </w:num>
  <w:num w:numId="31">
    <w:abstractNumId w:val="39"/>
  </w:num>
  <w:num w:numId="32">
    <w:abstractNumId w:val="42"/>
  </w:num>
  <w:num w:numId="33">
    <w:abstractNumId w:val="43"/>
  </w:num>
  <w:num w:numId="34">
    <w:abstractNumId w:val="51"/>
  </w:num>
  <w:num w:numId="35">
    <w:abstractNumId w:val="25"/>
  </w:num>
  <w:num w:numId="36">
    <w:abstractNumId w:val="25"/>
    <w:lvlOverride w:ilvl="0">
      <w:lvl w:ilvl="0">
        <w:start w:val="1"/>
        <w:numFmt w:val="decimal"/>
        <w:lvlText w:val="%1."/>
        <w:legacy w:legacy="1" w:legacySpace="0" w:legacyIndent="283"/>
        <w:lvlJc w:val="left"/>
        <w:pPr>
          <w:ind w:left="283" w:hanging="283"/>
        </w:pPr>
        <w:rPr>
          <w:rFonts w:cs="Times New Roman"/>
          <w:b w:val="0"/>
        </w:rPr>
      </w:lvl>
    </w:lvlOverride>
  </w:num>
  <w:num w:numId="37">
    <w:abstractNumId w:val="54"/>
  </w:num>
  <w:num w:numId="38">
    <w:abstractNumId w:val="57"/>
  </w:num>
  <w:num w:numId="39">
    <w:abstractNumId w:val="55"/>
  </w:num>
  <w:num w:numId="40">
    <w:abstractNumId w:val="9"/>
  </w:num>
  <w:num w:numId="41">
    <w:abstractNumId w:val="6"/>
  </w:num>
  <w:num w:numId="42">
    <w:abstractNumId w:val="10"/>
  </w:num>
  <w:num w:numId="43">
    <w:abstractNumId w:val="34"/>
  </w:num>
  <w:num w:numId="44">
    <w:abstractNumId w:val="49"/>
  </w:num>
  <w:num w:numId="45">
    <w:abstractNumId w:val="40"/>
  </w:num>
  <w:num w:numId="46">
    <w:abstractNumId w:val="36"/>
  </w:num>
  <w:num w:numId="47">
    <w:abstractNumId w:val="5"/>
  </w:num>
  <w:num w:numId="48">
    <w:abstractNumId w:val="20"/>
  </w:num>
  <w:num w:numId="49">
    <w:abstractNumId w:val="33"/>
  </w:num>
  <w:num w:numId="50">
    <w:abstractNumId w:val="29"/>
  </w:num>
  <w:num w:numId="51">
    <w:abstractNumId w:val="2"/>
  </w:num>
  <w:num w:numId="52">
    <w:abstractNumId w:val="31"/>
  </w:num>
  <w:num w:numId="53">
    <w:abstractNumId w:val="4"/>
  </w:num>
  <w:num w:numId="54">
    <w:abstractNumId w:val="3"/>
  </w:num>
  <w:num w:numId="55">
    <w:abstractNumId w:val="22"/>
  </w:num>
  <w:num w:numId="56">
    <w:abstractNumId w:val="45"/>
  </w:num>
  <w:num w:numId="57">
    <w:abstractNumId w:val="8"/>
  </w:num>
  <w:num w:numId="58">
    <w:abstractNumId w:val="23"/>
  </w:num>
  <w:num w:numId="59">
    <w:abstractNumId w:val="37"/>
  </w:num>
  <w:num w:numId="60">
    <w:abstractNumId w:val="26"/>
  </w:num>
  <w:num w:numId="61">
    <w:abstractNumId w:val="28"/>
  </w:num>
  <w:num w:numId="62">
    <w:abstractNumId w:val="12"/>
  </w:num>
  <w:num w:numId="63">
    <w:abstractNumId w:val="7"/>
  </w:num>
  <w:num w:numId="64">
    <w:abstractNumId w:val="27"/>
  </w:num>
  <w:num w:numId="65">
    <w:abstractNumId w:val="48"/>
  </w:num>
  <w:num w:numId="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Abercrombie, Kerrie">
    <w15:presenceInfo w15:providerId="None" w15:userId="Abercrombie, Kerr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5BB"/>
    <w:rsid w:val="000017EB"/>
    <w:rsid w:val="000019C0"/>
    <w:rsid w:val="0000238A"/>
    <w:rsid w:val="00004850"/>
    <w:rsid w:val="00006676"/>
    <w:rsid w:val="00007B4B"/>
    <w:rsid w:val="00010962"/>
    <w:rsid w:val="00011E6F"/>
    <w:rsid w:val="0001522B"/>
    <w:rsid w:val="00015CFD"/>
    <w:rsid w:val="000174F9"/>
    <w:rsid w:val="0002067D"/>
    <w:rsid w:val="0002161E"/>
    <w:rsid w:val="00022299"/>
    <w:rsid w:val="0002265A"/>
    <w:rsid w:val="00024972"/>
    <w:rsid w:val="000249C2"/>
    <w:rsid w:val="000258F6"/>
    <w:rsid w:val="00026484"/>
    <w:rsid w:val="0002723C"/>
    <w:rsid w:val="000313E3"/>
    <w:rsid w:val="0003173B"/>
    <w:rsid w:val="0003179C"/>
    <w:rsid w:val="00032684"/>
    <w:rsid w:val="00033E27"/>
    <w:rsid w:val="000340BC"/>
    <w:rsid w:val="0003560F"/>
    <w:rsid w:val="000365C1"/>
    <w:rsid w:val="000379A7"/>
    <w:rsid w:val="00037E2B"/>
    <w:rsid w:val="00040A3E"/>
    <w:rsid w:val="00040A9B"/>
    <w:rsid w:val="00040EB8"/>
    <w:rsid w:val="00045BB8"/>
    <w:rsid w:val="00045D42"/>
    <w:rsid w:val="00046C0F"/>
    <w:rsid w:val="0005255B"/>
    <w:rsid w:val="00052968"/>
    <w:rsid w:val="00052CCC"/>
    <w:rsid w:val="0005307B"/>
    <w:rsid w:val="000537D0"/>
    <w:rsid w:val="0005531C"/>
    <w:rsid w:val="00055E48"/>
    <w:rsid w:val="00055E6B"/>
    <w:rsid w:val="000567BD"/>
    <w:rsid w:val="00057B6D"/>
    <w:rsid w:val="00061A7B"/>
    <w:rsid w:val="00062BAC"/>
    <w:rsid w:val="00063443"/>
    <w:rsid w:val="00067166"/>
    <w:rsid w:val="00070058"/>
    <w:rsid w:val="00073FD6"/>
    <w:rsid w:val="00074C34"/>
    <w:rsid w:val="00075FB8"/>
    <w:rsid w:val="000774DC"/>
    <w:rsid w:val="00080927"/>
    <w:rsid w:val="00080C06"/>
    <w:rsid w:val="00084050"/>
    <w:rsid w:val="0008442E"/>
    <w:rsid w:val="0008488D"/>
    <w:rsid w:val="00085D96"/>
    <w:rsid w:val="0008654C"/>
    <w:rsid w:val="00087B3C"/>
    <w:rsid w:val="000904ED"/>
    <w:rsid w:val="00091845"/>
    <w:rsid w:val="000918B8"/>
    <w:rsid w:val="00093294"/>
    <w:rsid w:val="000944BE"/>
    <w:rsid w:val="00094CED"/>
    <w:rsid w:val="000950CC"/>
    <w:rsid w:val="00097477"/>
    <w:rsid w:val="000A1FCF"/>
    <w:rsid w:val="000A27A8"/>
    <w:rsid w:val="000A287F"/>
    <w:rsid w:val="000A3054"/>
    <w:rsid w:val="000A5291"/>
    <w:rsid w:val="000A6997"/>
    <w:rsid w:val="000A6C8C"/>
    <w:rsid w:val="000B07D8"/>
    <w:rsid w:val="000B0DB2"/>
    <w:rsid w:val="000B1A77"/>
    <w:rsid w:val="000B3390"/>
    <w:rsid w:val="000B4964"/>
    <w:rsid w:val="000B5B63"/>
    <w:rsid w:val="000C03F3"/>
    <w:rsid w:val="000C20BE"/>
    <w:rsid w:val="000C679A"/>
    <w:rsid w:val="000C6A66"/>
    <w:rsid w:val="000C711B"/>
    <w:rsid w:val="000C7F9A"/>
    <w:rsid w:val="000D0D96"/>
    <w:rsid w:val="000D16D5"/>
    <w:rsid w:val="000D4009"/>
    <w:rsid w:val="000D4C0A"/>
    <w:rsid w:val="000D6693"/>
    <w:rsid w:val="000D670F"/>
    <w:rsid w:val="000D6F72"/>
    <w:rsid w:val="000D727C"/>
    <w:rsid w:val="000D7880"/>
    <w:rsid w:val="000D7C1A"/>
    <w:rsid w:val="000E10E5"/>
    <w:rsid w:val="000E3954"/>
    <w:rsid w:val="000E3E52"/>
    <w:rsid w:val="000E6105"/>
    <w:rsid w:val="000F0462"/>
    <w:rsid w:val="000F0F9F"/>
    <w:rsid w:val="000F1171"/>
    <w:rsid w:val="000F156F"/>
    <w:rsid w:val="000F3A2B"/>
    <w:rsid w:val="000F3F43"/>
    <w:rsid w:val="000F52E8"/>
    <w:rsid w:val="000F69BE"/>
    <w:rsid w:val="000F6AB8"/>
    <w:rsid w:val="00100EE4"/>
    <w:rsid w:val="0010138E"/>
    <w:rsid w:val="00102E80"/>
    <w:rsid w:val="001050AA"/>
    <w:rsid w:val="0010680A"/>
    <w:rsid w:val="00106E5C"/>
    <w:rsid w:val="0011008B"/>
    <w:rsid w:val="00110CAF"/>
    <w:rsid w:val="00113C9B"/>
    <w:rsid w:val="00113D5B"/>
    <w:rsid w:val="00113EFD"/>
    <w:rsid w:val="00113F8F"/>
    <w:rsid w:val="001205DE"/>
    <w:rsid w:val="00122F31"/>
    <w:rsid w:val="00125003"/>
    <w:rsid w:val="0013193A"/>
    <w:rsid w:val="00132115"/>
    <w:rsid w:val="00132C31"/>
    <w:rsid w:val="001343AE"/>
    <w:rsid w:val="00134945"/>
    <w:rsid w:val="001349DB"/>
    <w:rsid w:val="00135539"/>
    <w:rsid w:val="00135722"/>
    <w:rsid w:val="00135D68"/>
    <w:rsid w:val="00136E58"/>
    <w:rsid w:val="00143907"/>
    <w:rsid w:val="00143F38"/>
    <w:rsid w:val="0014608C"/>
    <w:rsid w:val="00147207"/>
    <w:rsid w:val="00152969"/>
    <w:rsid w:val="0015419C"/>
    <w:rsid w:val="0015575B"/>
    <w:rsid w:val="00156525"/>
    <w:rsid w:val="00157255"/>
    <w:rsid w:val="0016043E"/>
    <w:rsid w:val="001604A3"/>
    <w:rsid w:val="00161325"/>
    <w:rsid w:val="001630D8"/>
    <w:rsid w:val="001665A3"/>
    <w:rsid w:val="00167582"/>
    <w:rsid w:val="0017295E"/>
    <w:rsid w:val="0017298B"/>
    <w:rsid w:val="001734F5"/>
    <w:rsid w:val="00173554"/>
    <w:rsid w:val="00175790"/>
    <w:rsid w:val="00175C94"/>
    <w:rsid w:val="00176953"/>
    <w:rsid w:val="00176FA9"/>
    <w:rsid w:val="00180C11"/>
    <w:rsid w:val="00182500"/>
    <w:rsid w:val="001836BE"/>
    <w:rsid w:val="00185B38"/>
    <w:rsid w:val="001862D3"/>
    <w:rsid w:val="00186DD1"/>
    <w:rsid w:val="001875B1"/>
    <w:rsid w:val="00190A4B"/>
    <w:rsid w:val="00190AAD"/>
    <w:rsid w:val="00192610"/>
    <w:rsid w:val="00195AD9"/>
    <w:rsid w:val="00196B07"/>
    <w:rsid w:val="00196EEF"/>
    <w:rsid w:val="001A01F8"/>
    <w:rsid w:val="001A1BAB"/>
    <w:rsid w:val="001A27EE"/>
    <w:rsid w:val="001A30CC"/>
    <w:rsid w:val="001A38EA"/>
    <w:rsid w:val="001A477D"/>
    <w:rsid w:val="001A7E27"/>
    <w:rsid w:val="001B1207"/>
    <w:rsid w:val="001B4330"/>
    <w:rsid w:val="001B5ACE"/>
    <w:rsid w:val="001C2895"/>
    <w:rsid w:val="001C2C86"/>
    <w:rsid w:val="001C2D4C"/>
    <w:rsid w:val="001C31CD"/>
    <w:rsid w:val="001C524D"/>
    <w:rsid w:val="001C6B00"/>
    <w:rsid w:val="001C7DDD"/>
    <w:rsid w:val="001D0074"/>
    <w:rsid w:val="001D218F"/>
    <w:rsid w:val="001D387B"/>
    <w:rsid w:val="001D3F54"/>
    <w:rsid w:val="001D4A3E"/>
    <w:rsid w:val="001D649B"/>
    <w:rsid w:val="001D785F"/>
    <w:rsid w:val="001E0BA6"/>
    <w:rsid w:val="001E0F67"/>
    <w:rsid w:val="001E1BE5"/>
    <w:rsid w:val="001E2D4C"/>
    <w:rsid w:val="001E416D"/>
    <w:rsid w:val="001E42D2"/>
    <w:rsid w:val="001E43EC"/>
    <w:rsid w:val="001E5F94"/>
    <w:rsid w:val="001E7B30"/>
    <w:rsid w:val="001F049E"/>
    <w:rsid w:val="001F3C4A"/>
    <w:rsid w:val="001F4379"/>
    <w:rsid w:val="001F7BEB"/>
    <w:rsid w:val="00201337"/>
    <w:rsid w:val="002022EA"/>
    <w:rsid w:val="00202D80"/>
    <w:rsid w:val="00203FE9"/>
    <w:rsid w:val="002051A5"/>
    <w:rsid w:val="00205942"/>
    <w:rsid w:val="00205B17"/>
    <w:rsid w:val="00205D9B"/>
    <w:rsid w:val="00205F24"/>
    <w:rsid w:val="0020607D"/>
    <w:rsid w:val="0020656A"/>
    <w:rsid w:val="00206974"/>
    <w:rsid w:val="002074A2"/>
    <w:rsid w:val="00210661"/>
    <w:rsid w:val="00210C21"/>
    <w:rsid w:val="00211D16"/>
    <w:rsid w:val="0021274A"/>
    <w:rsid w:val="00213407"/>
    <w:rsid w:val="002204DA"/>
    <w:rsid w:val="0022171D"/>
    <w:rsid w:val="002223CA"/>
    <w:rsid w:val="0022371A"/>
    <w:rsid w:val="0022526D"/>
    <w:rsid w:val="00230CBF"/>
    <w:rsid w:val="00232A98"/>
    <w:rsid w:val="00232D56"/>
    <w:rsid w:val="002332A2"/>
    <w:rsid w:val="002336E5"/>
    <w:rsid w:val="00233D13"/>
    <w:rsid w:val="0023513E"/>
    <w:rsid w:val="002376A6"/>
    <w:rsid w:val="0024549A"/>
    <w:rsid w:val="002469DA"/>
    <w:rsid w:val="00246AA4"/>
    <w:rsid w:val="00247241"/>
    <w:rsid w:val="0025141E"/>
    <w:rsid w:val="00251980"/>
    <w:rsid w:val="00251FAD"/>
    <w:rsid w:val="002520AD"/>
    <w:rsid w:val="00253E9C"/>
    <w:rsid w:val="00254321"/>
    <w:rsid w:val="002557A5"/>
    <w:rsid w:val="002563FC"/>
    <w:rsid w:val="0025648A"/>
    <w:rsid w:val="00257DF8"/>
    <w:rsid w:val="00257E4A"/>
    <w:rsid w:val="0026107C"/>
    <w:rsid w:val="00261B09"/>
    <w:rsid w:val="0026241F"/>
    <w:rsid w:val="0026268A"/>
    <w:rsid w:val="00267DD7"/>
    <w:rsid w:val="0027175D"/>
    <w:rsid w:val="0027207F"/>
    <w:rsid w:val="00272E98"/>
    <w:rsid w:val="00273154"/>
    <w:rsid w:val="00274ADD"/>
    <w:rsid w:val="00274E41"/>
    <w:rsid w:val="00276425"/>
    <w:rsid w:val="00280C7A"/>
    <w:rsid w:val="00280DE0"/>
    <w:rsid w:val="002811DF"/>
    <w:rsid w:val="0028267C"/>
    <w:rsid w:val="002831B2"/>
    <w:rsid w:val="00283723"/>
    <w:rsid w:val="002868C1"/>
    <w:rsid w:val="00290D38"/>
    <w:rsid w:val="00291D66"/>
    <w:rsid w:val="00292085"/>
    <w:rsid w:val="00292C19"/>
    <w:rsid w:val="00296681"/>
    <w:rsid w:val="002974BA"/>
    <w:rsid w:val="002A0616"/>
    <w:rsid w:val="002A0668"/>
    <w:rsid w:val="002A12B3"/>
    <w:rsid w:val="002A29D4"/>
    <w:rsid w:val="002A5EE4"/>
    <w:rsid w:val="002A6974"/>
    <w:rsid w:val="002B2CFF"/>
    <w:rsid w:val="002B36ED"/>
    <w:rsid w:val="002B4DD4"/>
    <w:rsid w:val="002B5364"/>
    <w:rsid w:val="002B598C"/>
    <w:rsid w:val="002C050F"/>
    <w:rsid w:val="002C2429"/>
    <w:rsid w:val="002C2D72"/>
    <w:rsid w:val="002C5134"/>
    <w:rsid w:val="002C582B"/>
    <w:rsid w:val="002C7B21"/>
    <w:rsid w:val="002D0729"/>
    <w:rsid w:val="002D1481"/>
    <w:rsid w:val="002D2279"/>
    <w:rsid w:val="002D52D4"/>
    <w:rsid w:val="002D5AEC"/>
    <w:rsid w:val="002D6B5E"/>
    <w:rsid w:val="002D72A4"/>
    <w:rsid w:val="002D7E86"/>
    <w:rsid w:val="002E1B88"/>
    <w:rsid w:val="002E22F4"/>
    <w:rsid w:val="002E4993"/>
    <w:rsid w:val="002E5BAC"/>
    <w:rsid w:val="002E5D65"/>
    <w:rsid w:val="002E7635"/>
    <w:rsid w:val="002F0678"/>
    <w:rsid w:val="002F1850"/>
    <w:rsid w:val="002F2138"/>
    <w:rsid w:val="002F265A"/>
    <w:rsid w:val="002F3536"/>
    <w:rsid w:val="002F5C70"/>
    <w:rsid w:val="002F648C"/>
    <w:rsid w:val="00300441"/>
    <w:rsid w:val="003014A8"/>
    <w:rsid w:val="003028AF"/>
    <w:rsid w:val="00304209"/>
    <w:rsid w:val="00305EFE"/>
    <w:rsid w:val="003067C4"/>
    <w:rsid w:val="00306A8C"/>
    <w:rsid w:val="0031149C"/>
    <w:rsid w:val="00312192"/>
    <w:rsid w:val="00313BFA"/>
    <w:rsid w:val="00313C76"/>
    <w:rsid w:val="00313D85"/>
    <w:rsid w:val="00313FCF"/>
    <w:rsid w:val="0031400E"/>
    <w:rsid w:val="00315CE3"/>
    <w:rsid w:val="0031682C"/>
    <w:rsid w:val="00320639"/>
    <w:rsid w:val="00321D25"/>
    <w:rsid w:val="00323764"/>
    <w:rsid w:val="00324BEC"/>
    <w:rsid w:val="003251B2"/>
    <w:rsid w:val="003251FE"/>
    <w:rsid w:val="003264CF"/>
    <w:rsid w:val="00326FE6"/>
    <w:rsid w:val="003274DB"/>
    <w:rsid w:val="003276F6"/>
    <w:rsid w:val="00327FBF"/>
    <w:rsid w:val="00330A8A"/>
    <w:rsid w:val="00331E1C"/>
    <w:rsid w:val="00332C61"/>
    <w:rsid w:val="003340CB"/>
    <w:rsid w:val="003416DE"/>
    <w:rsid w:val="00342BDE"/>
    <w:rsid w:val="0034384F"/>
    <w:rsid w:val="003467DB"/>
    <w:rsid w:val="00351653"/>
    <w:rsid w:val="003519BF"/>
    <w:rsid w:val="00351AC5"/>
    <w:rsid w:val="003528EB"/>
    <w:rsid w:val="003530E3"/>
    <w:rsid w:val="00357E93"/>
    <w:rsid w:val="0036382D"/>
    <w:rsid w:val="0036478B"/>
    <w:rsid w:val="00364856"/>
    <w:rsid w:val="00364950"/>
    <w:rsid w:val="003663C1"/>
    <w:rsid w:val="00367C91"/>
    <w:rsid w:val="00370C43"/>
    <w:rsid w:val="00372164"/>
    <w:rsid w:val="00373A5B"/>
    <w:rsid w:val="00375F6E"/>
    <w:rsid w:val="003776DA"/>
    <w:rsid w:val="00380350"/>
    <w:rsid w:val="00380B4E"/>
    <w:rsid w:val="003816E4"/>
    <w:rsid w:val="00383152"/>
    <w:rsid w:val="00383EE9"/>
    <w:rsid w:val="003840BF"/>
    <w:rsid w:val="0038528A"/>
    <w:rsid w:val="003857AE"/>
    <w:rsid w:val="00385F39"/>
    <w:rsid w:val="0038629E"/>
    <w:rsid w:val="003863DA"/>
    <w:rsid w:val="00386971"/>
    <w:rsid w:val="00386979"/>
    <w:rsid w:val="00387E09"/>
    <w:rsid w:val="00392BB9"/>
    <w:rsid w:val="003943E2"/>
    <w:rsid w:val="00396090"/>
    <w:rsid w:val="003A052C"/>
    <w:rsid w:val="003A0ACD"/>
    <w:rsid w:val="003A0FBF"/>
    <w:rsid w:val="003A20F2"/>
    <w:rsid w:val="003A368B"/>
    <w:rsid w:val="003A3B47"/>
    <w:rsid w:val="003A51B9"/>
    <w:rsid w:val="003A5D30"/>
    <w:rsid w:val="003A7759"/>
    <w:rsid w:val="003B03EA"/>
    <w:rsid w:val="003B07D0"/>
    <w:rsid w:val="003B18D5"/>
    <w:rsid w:val="003B2AD9"/>
    <w:rsid w:val="003B5B51"/>
    <w:rsid w:val="003B629F"/>
    <w:rsid w:val="003C011E"/>
    <w:rsid w:val="003C47B5"/>
    <w:rsid w:val="003C7767"/>
    <w:rsid w:val="003C7C34"/>
    <w:rsid w:val="003D0670"/>
    <w:rsid w:val="003D0F37"/>
    <w:rsid w:val="003D3306"/>
    <w:rsid w:val="003D4415"/>
    <w:rsid w:val="003D50F9"/>
    <w:rsid w:val="003D5150"/>
    <w:rsid w:val="003D5AC0"/>
    <w:rsid w:val="003D7DDE"/>
    <w:rsid w:val="003E02B0"/>
    <w:rsid w:val="003E199D"/>
    <w:rsid w:val="003E3151"/>
    <w:rsid w:val="003E3A65"/>
    <w:rsid w:val="003E4EA6"/>
    <w:rsid w:val="003E7226"/>
    <w:rsid w:val="003F033F"/>
    <w:rsid w:val="003F10F7"/>
    <w:rsid w:val="003F191B"/>
    <w:rsid w:val="003F1C3A"/>
    <w:rsid w:val="003F1ECC"/>
    <w:rsid w:val="003F39C5"/>
    <w:rsid w:val="003F3A6D"/>
    <w:rsid w:val="003F3E42"/>
    <w:rsid w:val="003F4C01"/>
    <w:rsid w:val="003F58C5"/>
    <w:rsid w:val="003F5FBC"/>
    <w:rsid w:val="003F6709"/>
    <w:rsid w:val="003F67B6"/>
    <w:rsid w:val="00400BD7"/>
    <w:rsid w:val="00400D57"/>
    <w:rsid w:val="00404598"/>
    <w:rsid w:val="00406C1F"/>
    <w:rsid w:val="00406CD7"/>
    <w:rsid w:val="00414069"/>
    <w:rsid w:val="00414D1B"/>
    <w:rsid w:val="004156F7"/>
    <w:rsid w:val="00415EA0"/>
    <w:rsid w:val="00416749"/>
    <w:rsid w:val="004206E8"/>
    <w:rsid w:val="00420BE3"/>
    <w:rsid w:val="00421C3B"/>
    <w:rsid w:val="00422C08"/>
    <w:rsid w:val="00423646"/>
    <w:rsid w:val="0042403B"/>
    <w:rsid w:val="0042518D"/>
    <w:rsid w:val="004255C1"/>
    <w:rsid w:val="00425AF1"/>
    <w:rsid w:val="00425C6B"/>
    <w:rsid w:val="0042639D"/>
    <w:rsid w:val="004264F6"/>
    <w:rsid w:val="00432424"/>
    <w:rsid w:val="00433616"/>
    <w:rsid w:val="00434423"/>
    <w:rsid w:val="00434A89"/>
    <w:rsid w:val="00436CF3"/>
    <w:rsid w:val="004400DF"/>
    <w:rsid w:val="00441393"/>
    <w:rsid w:val="00447CF0"/>
    <w:rsid w:val="00452A37"/>
    <w:rsid w:val="00453EF3"/>
    <w:rsid w:val="00455952"/>
    <w:rsid w:val="00456927"/>
    <w:rsid w:val="00456F10"/>
    <w:rsid w:val="00461126"/>
    <w:rsid w:val="00462120"/>
    <w:rsid w:val="0046500C"/>
    <w:rsid w:val="00465491"/>
    <w:rsid w:val="004663F5"/>
    <w:rsid w:val="004673D7"/>
    <w:rsid w:val="004679DF"/>
    <w:rsid w:val="00470876"/>
    <w:rsid w:val="00473F79"/>
    <w:rsid w:val="00475533"/>
    <w:rsid w:val="00476225"/>
    <w:rsid w:val="00476A58"/>
    <w:rsid w:val="00477B4F"/>
    <w:rsid w:val="00480C58"/>
    <w:rsid w:val="00480D65"/>
    <w:rsid w:val="00485242"/>
    <w:rsid w:val="00490CC5"/>
    <w:rsid w:val="00491058"/>
    <w:rsid w:val="00492A8D"/>
    <w:rsid w:val="00496F6D"/>
    <w:rsid w:val="004A0764"/>
    <w:rsid w:val="004A0BE9"/>
    <w:rsid w:val="004A22CB"/>
    <w:rsid w:val="004A3A3E"/>
    <w:rsid w:val="004A432A"/>
    <w:rsid w:val="004A56C2"/>
    <w:rsid w:val="004A57C7"/>
    <w:rsid w:val="004B17F8"/>
    <w:rsid w:val="004B1F82"/>
    <w:rsid w:val="004B2DCF"/>
    <w:rsid w:val="004B3C5B"/>
    <w:rsid w:val="004B458D"/>
    <w:rsid w:val="004B4CD6"/>
    <w:rsid w:val="004B5245"/>
    <w:rsid w:val="004B616D"/>
    <w:rsid w:val="004B6968"/>
    <w:rsid w:val="004B7832"/>
    <w:rsid w:val="004C3135"/>
    <w:rsid w:val="004C3D10"/>
    <w:rsid w:val="004C4497"/>
    <w:rsid w:val="004C65F3"/>
    <w:rsid w:val="004C7289"/>
    <w:rsid w:val="004D0655"/>
    <w:rsid w:val="004D0799"/>
    <w:rsid w:val="004D17A5"/>
    <w:rsid w:val="004D1C02"/>
    <w:rsid w:val="004D2547"/>
    <w:rsid w:val="004D377B"/>
    <w:rsid w:val="004D4979"/>
    <w:rsid w:val="004D4D95"/>
    <w:rsid w:val="004D5102"/>
    <w:rsid w:val="004D57E6"/>
    <w:rsid w:val="004D5CA4"/>
    <w:rsid w:val="004E0B3C"/>
    <w:rsid w:val="004E1D57"/>
    <w:rsid w:val="004E2F16"/>
    <w:rsid w:val="004E34F4"/>
    <w:rsid w:val="004E38D4"/>
    <w:rsid w:val="004F08DD"/>
    <w:rsid w:val="004F0DA4"/>
    <w:rsid w:val="004F15F9"/>
    <w:rsid w:val="004F3244"/>
    <w:rsid w:val="00500752"/>
    <w:rsid w:val="00502A3A"/>
    <w:rsid w:val="00503044"/>
    <w:rsid w:val="00503C05"/>
    <w:rsid w:val="00504281"/>
    <w:rsid w:val="00504EA0"/>
    <w:rsid w:val="00505CC1"/>
    <w:rsid w:val="0050630C"/>
    <w:rsid w:val="0050639D"/>
    <w:rsid w:val="00510A91"/>
    <w:rsid w:val="005129C3"/>
    <w:rsid w:val="00513460"/>
    <w:rsid w:val="0051798A"/>
    <w:rsid w:val="00523005"/>
    <w:rsid w:val="00523666"/>
    <w:rsid w:val="00524518"/>
    <w:rsid w:val="00525B83"/>
    <w:rsid w:val="00526234"/>
    <w:rsid w:val="00532885"/>
    <w:rsid w:val="00532A79"/>
    <w:rsid w:val="0054285F"/>
    <w:rsid w:val="00543C49"/>
    <w:rsid w:val="0054534D"/>
    <w:rsid w:val="005505EC"/>
    <w:rsid w:val="0055336C"/>
    <w:rsid w:val="00553E4B"/>
    <w:rsid w:val="00553FE5"/>
    <w:rsid w:val="00554AA4"/>
    <w:rsid w:val="00557131"/>
    <w:rsid w:val="00557434"/>
    <w:rsid w:val="005579C2"/>
    <w:rsid w:val="00560022"/>
    <w:rsid w:val="00561E39"/>
    <w:rsid w:val="00564F37"/>
    <w:rsid w:val="00566481"/>
    <w:rsid w:val="00573E83"/>
    <w:rsid w:val="00574B2C"/>
    <w:rsid w:val="0057577D"/>
    <w:rsid w:val="00575E73"/>
    <w:rsid w:val="005766A9"/>
    <w:rsid w:val="005773CC"/>
    <w:rsid w:val="00580763"/>
    <w:rsid w:val="00580B6D"/>
    <w:rsid w:val="00581508"/>
    <w:rsid w:val="00581E22"/>
    <w:rsid w:val="00587A38"/>
    <w:rsid w:val="00590C8F"/>
    <w:rsid w:val="005923B8"/>
    <w:rsid w:val="005925CC"/>
    <w:rsid w:val="005949A8"/>
    <w:rsid w:val="0059504D"/>
    <w:rsid w:val="00595415"/>
    <w:rsid w:val="00597652"/>
    <w:rsid w:val="00597DE5"/>
    <w:rsid w:val="00597FE6"/>
    <w:rsid w:val="005A080B"/>
    <w:rsid w:val="005A0A58"/>
    <w:rsid w:val="005A1DC7"/>
    <w:rsid w:val="005A28C1"/>
    <w:rsid w:val="005A3AED"/>
    <w:rsid w:val="005A552F"/>
    <w:rsid w:val="005A689B"/>
    <w:rsid w:val="005A6A7B"/>
    <w:rsid w:val="005A7821"/>
    <w:rsid w:val="005A7F22"/>
    <w:rsid w:val="005B12A5"/>
    <w:rsid w:val="005B17F5"/>
    <w:rsid w:val="005B2163"/>
    <w:rsid w:val="005B35CD"/>
    <w:rsid w:val="005B4F95"/>
    <w:rsid w:val="005C0703"/>
    <w:rsid w:val="005C161A"/>
    <w:rsid w:val="005C1BCB"/>
    <w:rsid w:val="005C2312"/>
    <w:rsid w:val="005C299E"/>
    <w:rsid w:val="005C3CBC"/>
    <w:rsid w:val="005C4735"/>
    <w:rsid w:val="005C5C63"/>
    <w:rsid w:val="005C71FF"/>
    <w:rsid w:val="005D16C2"/>
    <w:rsid w:val="005D27B8"/>
    <w:rsid w:val="005D2BC0"/>
    <w:rsid w:val="005D304B"/>
    <w:rsid w:val="005D62E8"/>
    <w:rsid w:val="005D6E5D"/>
    <w:rsid w:val="005D7B4A"/>
    <w:rsid w:val="005D7C8B"/>
    <w:rsid w:val="005D7E6E"/>
    <w:rsid w:val="005E207F"/>
    <w:rsid w:val="005E2CAB"/>
    <w:rsid w:val="005E2F26"/>
    <w:rsid w:val="005E3989"/>
    <w:rsid w:val="005E417F"/>
    <w:rsid w:val="005E4659"/>
    <w:rsid w:val="005E489D"/>
    <w:rsid w:val="005E489E"/>
    <w:rsid w:val="005E4994"/>
    <w:rsid w:val="005E5683"/>
    <w:rsid w:val="005E5EB5"/>
    <w:rsid w:val="005E6557"/>
    <w:rsid w:val="005E77C2"/>
    <w:rsid w:val="005F1386"/>
    <w:rsid w:val="005F17C2"/>
    <w:rsid w:val="005F241D"/>
    <w:rsid w:val="005F3D69"/>
    <w:rsid w:val="005F4195"/>
    <w:rsid w:val="005F7EC9"/>
    <w:rsid w:val="00600196"/>
    <w:rsid w:val="00600A54"/>
    <w:rsid w:val="00603908"/>
    <w:rsid w:val="006039FF"/>
    <w:rsid w:val="00603FDF"/>
    <w:rsid w:val="00604239"/>
    <w:rsid w:val="006062AD"/>
    <w:rsid w:val="00610DCD"/>
    <w:rsid w:val="006127AC"/>
    <w:rsid w:val="006134D0"/>
    <w:rsid w:val="00614D16"/>
    <w:rsid w:val="00616807"/>
    <w:rsid w:val="00616ED4"/>
    <w:rsid w:val="00617F1B"/>
    <w:rsid w:val="0062047B"/>
    <w:rsid w:val="006237FF"/>
    <w:rsid w:val="0062391F"/>
    <w:rsid w:val="00623F8D"/>
    <w:rsid w:val="00626292"/>
    <w:rsid w:val="00627543"/>
    <w:rsid w:val="00630646"/>
    <w:rsid w:val="00630CF0"/>
    <w:rsid w:val="00631A90"/>
    <w:rsid w:val="00632422"/>
    <w:rsid w:val="006344EA"/>
    <w:rsid w:val="00634A78"/>
    <w:rsid w:val="00635089"/>
    <w:rsid w:val="0064125B"/>
    <w:rsid w:val="00641356"/>
    <w:rsid w:val="00642025"/>
    <w:rsid w:val="00646C94"/>
    <w:rsid w:val="00646EC0"/>
    <w:rsid w:val="00647F62"/>
    <w:rsid w:val="006500D0"/>
    <w:rsid w:val="0065107F"/>
    <w:rsid w:val="00651526"/>
    <w:rsid w:val="00655B0A"/>
    <w:rsid w:val="00662DB6"/>
    <w:rsid w:val="00664AB9"/>
    <w:rsid w:val="0066568A"/>
    <w:rsid w:val="00666061"/>
    <w:rsid w:val="00667424"/>
    <w:rsid w:val="006676BA"/>
    <w:rsid w:val="00667792"/>
    <w:rsid w:val="00670BE4"/>
    <w:rsid w:val="00670F81"/>
    <w:rsid w:val="00671677"/>
    <w:rsid w:val="006717C5"/>
    <w:rsid w:val="0067219B"/>
    <w:rsid w:val="006742C7"/>
    <w:rsid w:val="00674DCF"/>
    <w:rsid w:val="00674E07"/>
    <w:rsid w:val="006750F2"/>
    <w:rsid w:val="006778C1"/>
    <w:rsid w:val="00683453"/>
    <w:rsid w:val="0068553C"/>
    <w:rsid w:val="00685596"/>
    <w:rsid w:val="00685F34"/>
    <w:rsid w:val="00686307"/>
    <w:rsid w:val="0068782B"/>
    <w:rsid w:val="0068785F"/>
    <w:rsid w:val="00690B32"/>
    <w:rsid w:val="006917D8"/>
    <w:rsid w:val="00692EE0"/>
    <w:rsid w:val="006931BC"/>
    <w:rsid w:val="00694DF1"/>
    <w:rsid w:val="006960E4"/>
    <w:rsid w:val="006975A8"/>
    <w:rsid w:val="006A2EC5"/>
    <w:rsid w:val="006A3F04"/>
    <w:rsid w:val="006A4355"/>
    <w:rsid w:val="006A48C0"/>
    <w:rsid w:val="006A7CCA"/>
    <w:rsid w:val="006B0203"/>
    <w:rsid w:val="006B0311"/>
    <w:rsid w:val="006B0473"/>
    <w:rsid w:val="006B152C"/>
    <w:rsid w:val="006B2437"/>
    <w:rsid w:val="006B33E8"/>
    <w:rsid w:val="006B4BB3"/>
    <w:rsid w:val="006C2F8B"/>
    <w:rsid w:val="006C39A9"/>
    <w:rsid w:val="006C44CF"/>
    <w:rsid w:val="006C5AA4"/>
    <w:rsid w:val="006C7859"/>
    <w:rsid w:val="006C7F1F"/>
    <w:rsid w:val="006D0C20"/>
    <w:rsid w:val="006D15CF"/>
    <w:rsid w:val="006D1686"/>
    <w:rsid w:val="006D21AF"/>
    <w:rsid w:val="006D4A90"/>
    <w:rsid w:val="006D50F0"/>
    <w:rsid w:val="006E0818"/>
    <w:rsid w:val="006E0E7D"/>
    <w:rsid w:val="006E1BC9"/>
    <w:rsid w:val="006E2164"/>
    <w:rsid w:val="006E2AB1"/>
    <w:rsid w:val="006E3723"/>
    <w:rsid w:val="006E4826"/>
    <w:rsid w:val="006E7930"/>
    <w:rsid w:val="006F032D"/>
    <w:rsid w:val="006F15B6"/>
    <w:rsid w:val="006F1C14"/>
    <w:rsid w:val="006F585D"/>
    <w:rsid w:val="006F58DD"/>
    <w:rsid w:val="006F6B62"/>
    <w:rsid w:val="006F79DB"/>
    <w:rsid w:val="007002D1"/>
    <w:rsid w:val="007009CD"/>
    <w:rsid w:val="0070108E"/>
    <w:rsid w:val="007012F8"/>
    <w:rsid w:val="00701526"/>
    <w:rsid w:val="00702197"/>
    <w:rsid w:val="0070239E"/>
    <w:rsid w:val="0070464F"/>
    <w:rsid w:val="00704FE0"/>
    <w:rsid w:val="00705F56"/>
    <w:rsid w:val="00707716"/>
    <w:rsid w:val="007077C8"/>
    <w:rsid w:val="00707888"/>
    <w:rsid w:val="00713865"/>
    <w:rsid w:val="007153A4"/>
    <w:rsid w:val="007211A9"/>
    <w:rsid w:val="00722185"/>
    <w:rsid w:val="00724509"/>
    <w:rsid w:val="007251A6"/>
    <w:rsid w:val="0072582E"/>
    <w:rsid w:val="0072591F"/>
    <w:rsid w:val="0072636D"/>
    <w:rsid w:val="0072737A"/>
    <w:rsid w:val="007277F8"/>
    <w:rsid w:val="007279C5"/>
    <w:rsid w:val="00730492"/>
    <w:rsid w:val="00730638"/>
    <w:rsid w:val="007306B4"/>
    <w:rsid w:val="007318A6"/>
    <w:rsid w:val="00731DEE"/>
    <w:rsid w:val="00732315"/>
    <w:rsid w:val="007323D6"/>
    <w:rsid w:val="007342FE"/>
    <w:rsid w:val="007348B3"/>
    <w:rsid w:val="00734F4E"/>
    <w:rsid w:val="00735A51"/>
    <w:rsid w:val="00741F0A"/>
    <w:rsid w:val="0074641B"/>
    <w:rsid w:val="0074704E"/>
    <w:rsid w:val="007479DB"/>
    <w:rsid w:val="00750AF1"/>
    <w:rsid w:val="00751118"/>
    <w:rsid w:val="007519FD"/>
    <w:rsid w:val="00751F98"/>
    <w:rsid w:val="0075202E"/>
    <w:rsid w:val="0075218C"/>
    <w:rsid w:val="007525F4"/>
    <w:rsid w:val="00753022"/>
    <w:rsid w:val="00753297"/>
    <w:rsid w:val="0075390D"/>
    <w:rsid w:val="007542FF"/>
    <w:rsid w:val="007560BA"/>
    <w:rsid w:val="007560C3"/>
    <w:rsid w:val="0076035F"/>
    <w:rsid w:val="007605DF"/>
    <w:rsid w:val="007668E9"/>
    <w:rsid w:val="007715E8"/>
    <w:rsid w:val="007734C8"/>
    <w:rsid w:val="00773F7D"/>
    <w:rsid w:val="007740B3"/>
    <w:rsid w:val="00776004"/>
    <w:rsid w:val="00777CAD"/>
    <w:rsid w:val="0078486B"/>
    <w:rsid w:val="00784C2D"/>
    <w:rsid w:val="00784F89"/>
    <w:rsid w:val="00785046"/>
    <w:rsid w:val="00785879"/>
    <w:rsid w:val="00785A39"/>
    <w:rsid w:val="00786B4A"/>
    <w:rsid w:val="00787965"/>
    <w:rsid w:val="00787D8A"/>
    <w:rsid w:val="00790277"/>
    <w:rsid w:val="00791683"/>
    <w:rsid w:val="00791A49"/>
    <w:rsid w:val="00791EBC"/>
    <w:rsid w:val="00793577"/>
    <w:rsid w:val="00793FB4"/>
    <w:rsid w:val="007954E6"/>
    <w:rsid w:val="007970B9"/>
    <w:rsid w:val="007974AF"/>
    <w:rsid w:val="007A1943"/>
    <w:rsid w:val="007A36CA"/>
    <w:rsid w:val="007A446A"/>
    <w:rsid w:val="007A4D7D"/>
    <w:rsid w:val="007A6476"/>
    <w:rsid w:val="007A6741"/>
    <w:rsid w:val="007B0857"/>
    <w:rsid w:val="007B0C9F"/>
    <w:rsid w:val="007B29A6"/>
    <w:rsid w:val="007B32C0"/>
    <w:rsid w:val="007B3AD3"/>
    <w:rsid w:val="007B64BE"/>
    <w:rsid w:val="007B6754"/>
    <w:rsid w:val="007B6A93"/>
    <w:rsid w:val="007B7FEC"/>
    <w:rsid w:val="007C3669"/>
    <w:rsid w:val="007C3798"/>
    <w:rsid w:val="007C3D51"/>
    <w:rsid w:val="007C3EB8"/>
    <w:rsid w:val="007C72E5"/>
    <w:rsid w:val="007D2107"/>
    <w:rsid w:val="007D3EAE"/>
    <w:rsid w:val="007D4F18"/>
    <w:rsid w:val="007D5895"/>
    <w:rsid w:val="007D6311"/>
    <w:rsid w:val="007D674E"/>
    <w:rsid w:val="007D6B1C"/>
    <w:rsid w:val="007D6D78"/>
    <w:rsid w:val="007D6D87"/>
    <w:rsid w:val="007D713E"/>
    <w:rsid w:val="007D747F"/>
    <w:rsid w:val="007D77AB"/>
    <w:rsid w:val="007E30DF"/>
    <w:rsid w:val="007E6F8B"/>
    <w:rsid w:val="007E724C"/>
    <w:rsid w:val="007F2382"/>
    <w:rsid w:val="007F4626"/>
    <w:rsid w:val="007F747A"/>
    <w:rsid w:val="007F7544"/>
    <w:rsid w:val="00800995"/>
    <w:rsid w:val="00801A39"/>
    <w:rsid w:val="00802B2D"/>
    <w:rsid w:val="00802D62"/>
    <w:rsid w:val="00803B93"/>
    <w:rsid w:val="00804226"/>
    <w:rsid w:val="00806501"/>
    <w:rsid w:val="00807D43"/>
    <w:rsid w:val="0081058D"/>
    <w:rsid w:val="00810809"/>
    <w:rsid w:val="00812295"/>
    <w:rsid w:val="00812618"/>
    <w:rsid w:val="00813258"/>
    <w:rsid w:val="00815E10"/>
    <w:rsid w:val="00817C6E"/>
    <w:rsid w:val="00821A0D"/>
    <w:rsid w:val="00822EEB"/>
    <w:rsid w:val="00823025"/>
    <w:rsid w:val="00823625"/>
    <w:rsid w:val="00823B68"/>
    <w:rsid w:val="00825BE4"/>
    <w:rsid w:val="008263B3"/>
    <w:rsid w:val="00826A1B"/>
    <w:rsid w:val="00827B43"/>
    <w:rsid w:val="008326B2"/>
    <w:rsid w:val="00835C0B"/>
    <w:rsid w:val="00835E5C"/>
    <w:rsid w:val="008410DD"/>
    <w:rsid w:val="0084118C"/>
    <w:rsid w:val="008449B8"/>
    <w:rsid w:val="00846831"/>
    <w:rsid w:val="0084683E"/>
    <w:rsid w:val="00846D1F"/>
    <w:rsid w:val="008500F3"/>
    <w:rsid w:val="00850852"/>
    <w:rsid w:val="008533FB"/>
    <w:rsid w:val="00853A9B"/>
    <w:rsid w:val="008546FC"/>
    <w:rsid w:val="00855AE8"/>
    <w:rsid w:val="00857A48"/>
    <w:rsid w:val="00857B0D"/>
    <w:rsid w:val="0086075F"/>
    <w:rsid w:val="00864E45"/>
    <w:rsid w:val="00864F85"/>
    <w:rsid w:val="00865303"/>
    <w:rsid w:val="00865532"/>
    <w:rsid w:val="00865E58"/>
    <w:rsid w:val="00870EEA"/>
    <w:rsid w:val="00871929"/>
    <w:rsid w:val="0087271C"/>
    <w:rsid w:val="00872BCC"/>
    <w:rsid w:val="008736F9"/>
    <w:rsid w:val="008737D3"/>
    <w:rsid w:val="008746A5"/>
    <w:rsid w:val="008747E0"/>
    <w:rsid w:val="00874862"/>
    <w:rsid w:val="00875D28"/>
    <w:rsid w:val="00876841"/>
    <w:rsid w:val="0087790B"/>
    <w:rsid w:val="00880457"/>
    <w:rsid w:val="008825DA"/>
    <w:rsid w:val="008827A8"/>
    <w:rsid w:val="00882B3C"/>
    <w:rsid w:val="00883AE3"/>
    <w:rsid w:val="0088489E"/>
    <w:rsid w:val="008867AC"/>
    <w:rsid w:val="00887DF3"/>
    <w:rsid w:val="00890E10"/>
    <w:rsid w:val="00892C57"/>
    <w:rsid w:val="0089335D"/>
    <w:rsid w:val="00893A14"/>
    <w:rsid w:val="00894714"/>
    <w:rsid w:val="00894DAC"/>
    <w:rsid w:val="008968EC"/>
    <w:rsid w:val="008972C3"/>
    <w:rsid w:val="008A0F75"/>
    <w:rsid w:val="008A6F5C"/>
    <w:rsid w:val="008B0683"/>
    <w:rsid w:val="008B1D10"/>
    <w:rsid w:val="008B38AF"/>
    <w:rsid w:val="008B3D5A"/>
    <w:rsid w:val="008B517C"/>
    <w:rsid w:val="008B6AB9"/>
    <w:rsid w:val="008C127B"/>
    <w:rsid w:val="008C33B5"/>
    <w:rsid w:val="008C3975"/>
    <w:rsid w:val="008C4757"/>
    <w:rsid w:val="008C4B6D"/>
    <w:rsid w:val="008C4ECA"/>
    <w:rsid w:val="008C5032"/>
    <w:rsid w:val="008C53D4"/>
    <w:rsid w:val="008C70B4"/>
    <w:rsid w:val="008C7EBA"/>
    <w:rsid w:val="008D1B79"/>
    <w:rsid w:val="008D1E3F"/>
    <w:rsid w:val="008D21C5"/>
    <w:rsid w:val="008D2314"/>
    <w:rsid w:val="008D56C2"/>
    <w:rsid w:val="008D66D5"/>
    <w:rsid w:val="008D677A"/>
    <w:rsid w:val="008E02C3"/>
    <w:rsid w:val="008E0774"/>
    <w:rsid w:val="008E0E81"/>
    <w:rsid w:val="008E1BB7"/>
    <w:rsid w:val="008E1F69"/>
    <w:rsid w:val="008E54F8"/>
    <w:rsid w:val="008E5E93"/>
    <w:rsid w:val="008F010B"/>
    <w:rsid w:val="008F035C"/>
    <w:rsid w:val="008F3638"/>
    <w:rsid w:val="008F42D5"/>
    <w:rsid w:val="008F57D8"/>
    <w:rsid w:val="008F6D04"/>
    <w:rsid w:val="008F7807"/>
    <w:rsid w:val="008F7910"/>
    <w:rsid w:val="008F7E9E"/>
    <w:rsid w:val="0090013C"/>
    <w:rsid w:val="009003D7"/>
    <w:rsid w:val="009013EB"/>
    <w:rsid w:val="00902834"/>
    <w:rsid w:val="00904F03"/>
    <w:rsid w:val="00905D6C"/>
    <w:rsid w:val="009102A3"/>
    <w:rsid w:val="0091160F"/>
    <w:rsid w:val="00911CD7"/>
    <w:rsid w:val="0091224E"/>
    <w:rsid w:val="00912760"/>
    <w:rsid w:val="00913B44"/>
    <w:rsid w:val="00914431"/>
    <w:rsid w:val="00914E26"/>
    <w:rsid w:val="009153E3"/>
    <w:rsid w:val="0091590F"/>
    <w:rsid w:val="009249A2"/>
    <w:rsid w:val="00924ABF"/>
    <w:rsid w:val="009250F6"/>
    <w:rsid w:val="0092540C"/>
    <w:rsid w:val="00925E0F"/>
    <w:rsid w:val="00926E83"/>
    <w:rsid w:val="0092777B"/>
    <w:rsid w:val="00931A57"/>
    <w:rsid w:val="00931B48"/>
    <w:rsid w:val="00932C9D"/>
    <w:rsid w:val="00933560"/>
    <w:rsid w:val="00934580"/>
    <w:rsid w:val="00936154"/>
    <w:rsid w:val="00936A95"/>
    <w:rsid w:val="009414E6"/>
    <w:rsid w:val="00942C44"/>
    <w:rsid w:val="0094549B"/>
    <w:rsid w:val="00945B52"/>
    <w:rsid w:val="00950122"/>
    <w:rsid w:val="009522CA"/>
    <w:rsid w:val="00953F5E"/>
    <w:rsid w:val="00954CCE"/>
    <w:rsid w:val="00955585"/>
    <w:rsid w:val="009610A6"/>
    <w:rsid w:val="0096397B"/>
    <w:rsid w:val="00966FC5"/>
    <w:rsid w:val="009672E7"/>
    <w:rsid w:val="00970A45"/>
    <w:rsid w:val="00971591"/>
    <w:rsid w:val="00973FD9"/>
    <w:rsid w:val="0097455F"/>
    <w:rsid w:val="00974564"/>
    <w:rsid w:val="00974BC7"/>
    <w:rsid w:val="00974D44"/>
    <w:rsid w:val="00974E99"/>
    <w:rsid w:val="009764FA"/>
    <w:rsid w:val="00976AEE"/>
    <w:rsid w:val="009773B0"/>
    <w:rsid w:val="00980192"/>
    <w:rsid w:val="00981087"/>
    <w:rsid w:val="0098220E"/>
    <w:rsid w:val="009826A4"/>
    <w:rsid w:val="00982D62"/>
    <w:rsid w:val="0098341B"/>
    <w:rsid w:val="00983796"/>
    <w:rsid w:val="00985E48"/>
    <w:rsid w:val="009862C5"/>
    <w:rsid w:val="009865F4"/>
    <w:rsid w:val="0098661F"/>
    <w:rsid w:val="00990F8A"/>
    <w:rsid w:val="00991CDC"/>
    <w:rsid w:val="00992928"/>
    <w:rsid w:val="00993E11"/>
    <w:rsid w:val="00994D97"/>
    <w:rsid w:val="009954E7"/>
    <w:rsid w:val="00995AB3"/>
    <w:rsid w:val="0099629B"/>
    <w:rsid w:val="00996F7C"/>
    <w:rsid w:val="009977A0"/>
    <w:rsid w:val="009A1FCD"/>
    <w:rsid w:val="009A2739"/>
    <w:rsid w:val="009A3336"/>
    <w:rsid w:val="009A479F"/>
    <w:rsid w:val="009A5EC5"/>
    <w:rsid w:val="009A7C17"/>
    <w:rsid w:val="009B16C4"/>
    <w:rsid w:val="009B74FA"/>
    <w:rsid w:val="009B785E"/>
    <w:rsid w:val="009C00C9"/>
    <w:rsid w:val="009C0860"/>
    <w:rsid w:val="009C0B27"/>
    <w:rsid w:val="009C25D3"/>
    <w:rsid w:val="009C26F8"/>
    <w:rsid w:val="009C29E7"/>
    <w:rsid w:val="009C4530"/>
    <w:rsid w:val="009C609E"/>
    <w:rsid w:val="009C68C3"/>
    <w:rsid w:val="009C73CB"/>
    <w:rsid w:val="009D0E1C"/>
    <w:rsid w:val="009D13A2"/>
    <w:rsid w:val="009D1A22"/>
    <w:rsid w:val="009D1A66"/>
    <w:rsid w:val="009D3CB0"/>
    <w:rsid w:val="009D41CF"/>
    <w:rsid w:val="009D6D6A"/>
    <w:rsid w:val="009D7F8F"/>
    <w:rsid w:val="009E16EC"/>
    <w:rsid w:val="009E281E"/>
    <w:rsid w:val="009E472A"/>
    <w:rsid w:val="009E4A4D"/>
    <w:rsid w:val="009E58A1"/>
    <w:rsid w:val="009F0720"/>
    <w:rsid w:val="009F07F2"/>
    <w:rsid w:val="009F081F"/>
    <w:rsid w:val="009F2BEF"/>
    <w:rsid w:val="009F4532"/>
    <w:rsid w:val="009F629C"/>
    <w:rsid w:val="009F798B"/>
    <w:rsid w:val="00A029F0"/>
    <w:rsid w:val="00A03913"/>
    <w:rsid w:val="00A0395E"/>
    <w:rsid w:val="00A13D2C"/>
    <w:rsid w:val="00A13E56"/>
    <w:rsid w:val="00A152FA"/>
    <w:rsid w:val="00A17515"/>
    <w:rsid w:val="00A2061C"/>
    <w:rsid w:val="00A21550"/>
    <w:rsid w:val="00A22C78"/>
    <w:rsid w:val="00A23CC4"/>
    <w:rsid w:val="00A24838"/>
    <w:rsid w:val="00A24A6F"/>
    <w:rsid w:val="00A25EB6"/>
    <w:rsid w:val="00A2603E"/>
    <w:rsid w:val="00A27DDA"/>
    <w:rsid w:val="00A30E7D"/>
    <w:rsid w:val="00A31890"/>
    <w:rsid w:val="00A32A0A"/>
    <w:rsid w:val="00A3542B"/>
    <w:rsid w:val="00A37EE0"/>
    <w:rsid w:val="00A41D75"/>
    <w:rsid w:val="00A4282A"/>
    <w:rsid w:val="00A4308C"/>
    <w:rsid w:val="00A43780"/>
    <w:rsid w:val="00A4469B"/>
    <w:rsid w:val="00A44AA5"/>
    <w:rsid w:val="00A44B9C"/>
    <w:rsid w:val="00A5256E"/>
    <w:rsid w:val="00A538DE"/>
    <w:rsid w:val="00A549B3"/>
    <w:rsid w:val="00A56C8C"/>
    <w:rsid w:val="00A6102A"/>
    <w:rsid w:val="00A619B1"/>
    <w:rsid w:val="00A62F5C"/>
    <w:rsid w:val="00A65C3C"/>
    <w:rsid w:val="00A66024"/>
    <w:rsid w:val="00A662B0"/>
    <w:rsid w:val="00A6652B"/>
    <w:rsid w:val="00A668D2"/>
    <w:rsid w:val="00A67DA0"/>
    <w:rsid w:val="00A72ED7"/>
    <w:rsid w:val="00A73DC4"/>
    <w:rsid w:val="00A74B49"/>
    <w:rsid w:val="00A7537B"/>
    <w:rsid w:val="00A75926"/>
    <w:rsid w:val="00A76A14"/>
    <w:rsid w:val="00A8083F"/>
    <w:rsid w:val="00A823EB"/>
    <w:rsid w:val="00A84CE0"/>
    <w:rsid w:val="00A858B6"/>
    <w:rsid w:val="00A87457"/>
    <w:rsid w:val="00A907C1"/>
    <w:rsid w:val="00A90D86"/>
    <w:rsid w:val="00A915FE"/>
    <w:rsid w:val="00A93103"/>
    <w:rsid w:val="00A937EA"/>
    <w:rsid w:val="00A94CF0"/>
    <w:rsid w:val="00A968F6"/>
    <w:rsid w:val="00A973D4"/>
    <w:rsid w:val="00A973D8"/>
    <w:rsid w:val="00AA0857"/>
    <w:rsid w:val="00AA08A7"/>
    <w:rsid w:val="00AA1028"/>
    <w:rsid w:val="00AA2ADE"/>
    <w:rsid w:val="00AA34F8"/>
    <w:rsid w:val="00AA3E01"/>
    <w:rsid w:val="00AA3FE1"/>
    <w:rsid w:val="00AA686B"/>
    <w:rsid w:val="00AA7005"/>
    <w:rsid w:val="00AB46CD"/>
    <w:rsid w:val="00AB4A21"/>
    <w:rsid w:val="00AB4FB9"/>
    <w:rsid w:val="00AB7363"/>
    <w:rsid w:val="00AC0A93"/>
    <w:rsid w:val="00AC0ECF"/>
    <w:rsid w:val="00AC0FDF"/>
    <w:rsid w:val="00AC12CD"/>
    <w:rsid w:val="00AC1940"/>
    <w:rsid w:val="00AC33A2"/>
    <w:rsid w:val="00AC38FA"/>
    <w:rsid w:val="00AC70BD"/>
    <w:rsid w:val="00AC7481"/>
    <w:rsid w:val="00AC78E3"/>
    <w:rsid w:val="00AD146F"/>
    <w:rsid w:val="00AD1F46"/>
    <w:rsid w:val="00AD2C95"/>
    <w:rsid w:val="00AD3510"/>
    <w:rsid w:val="00AD3708"/>
    <w:rsid w:val="00AD4E86"/>
    <w:rsid w:val="00AD57FD"/>
    <w:rsid w:val="00AD5C3D"/>
    <w:rsid w:val="00AD64D9"/>
    <w:rsid w:val="00AE167E"/>
    <w:rsid w:val="00AE1CC3"/>
    <w:rsid w:val="00AE275E"/>
    <w:rsid w:val="00AE65F1"/>
    <w:rsid w:val="00AE6BB4"/>
    <w:rsid w:val="00AE74AD"/>
    <w:rsid w:val="00AE7B1B"/>
    <w:rsid w:val="00AF159C"/>
    <w:rsid w:val="00AF2640"/>
    <w:rsid w:val="00AF3C9B"/>
    <w:rsid w:val="00AF684C"/>
    <w:rsid w:val="00B01873"/>
    <w:rsid w:val="00B027B4"/>
    <w:rsid w:val="00B03907"/>
    <w:rsid w:val="00B03F1C"/>
    <w:rsid w:val="00B0529E"/>
    <w:rsid w:val="00B07D08"/>
    <w:rsid w:val="00B10B9B"/>
    <w:rsid w:val="00B117A0"/>
    <w:rsid w:val="00B135DD"/>
    <w:rsid w:val="00B15269"/>
    <w:rsid w:val="00B15778"/>
    <w:rsid w:val="00B158A5"/>
    <w:rsid w:val="00B17253"/>
    <w:rsid w:val="00B25CD5"/>
    <w:rsid w:val="00B27AAA"/>
    <w:rsid w:val="00B30F4D"/>
    <w:rsid w:val="00B31A41"/>
    <w:rsid w:val="00B34086"/>
    <w:rsid w:val="00B34EBD"/>
    <w:rsid w:val="00B40199"/>
    <w:rsid w:val="00B406CD"/>
    <w:rsid w:val="00B408EE"/>
    <w:rsid w:val="00B411C7"/>
    <w:rsid w:val="00B416E3"/>
    <w:rsid w:val="00B4208D"/>
    <w:rsid w:val="00B42E95"/>
    <w:rsid w:val="00B43B76"/>
    <w:rsid w:val="00B440A4"/>
    <w:rsid w:val="00B44492"/>
    <w:rsid w:val="00B46EAA"/>
    <w:rsid w:val="00B47045"/>
    <w:rsid w:val="00B50097"/>
    <w:rsid w:val="00B502FF"/>
    <w:rsid w:val="00B53268"/>
    <w:rsid w:val="00B54188"/>
    <w:rsid w:val="00B552CA"/>
    <w:rsid w:val="00B602A1"/>
    <w:rsid w:val="00B62669"/>
    <w:rsid w:val="00B63FC6"/>
    <w:rsid w:val="00B65847"/>
    <w:rsid w:val="00B661E9"/>
    <w:rsid w:val="00B663F7"/>
    <w:rsid w:val="00B67422"/>
    <w:rsid w:val="00B67FEF"/>
    <w:rsid w:val="00B701DF"/>
    <w:rsid w:val="00B70BD4"/>
    <w:rsid w:val="00B73270"/>
    <w:rsid w:val="00B73463"/>
    <w:rsid w:val="00B73FA4"/>
    <w:rsid w:val="00B74245"/>
    <w:rsid w:val="00B7492B"/>
    <w:rsid w:val="00B77A7D"/>
    <w:rsid w:val="00B77E31"/>
    <w:rsid w:val="00B8025C"/>
    <w:rsid w:val="00B80967"/>
    <w:rsid w:val="00B80E3E"/>
    <w:rsid w:val="00B81F33"/>
    <w:rsid w:val="00B82E34"/>
    <w:rsid w:val="00B8375F"/>
    <w:rsid w:val="00B84BF3"/>
    <w:rsid w:val="00B867BF"/>
    <w:rsid w:val="00B87712"/>
    <w:rsid w:val="00B877B1"/>
    <w:rsid w:val="00B87D91"/>
    <w:rsid w:val="00B9016D"/>
    <w:rsid w:val="00B908C2"/>
    <w:rsid w:val="00B93D95"/>
    <w:rsid w:val="00B94E6E"/>
    <w:rsid w:val="00BA0F98"/>
    <w:rsid w:val="00BA1517"/>
    <w:rsid w:val="00BA176A"/>
    <w:rsid w:val="00BA2301"/>
    <w:rsid w:val="00BA2BD0"/>
    <w:rsid w:val="00BA2BF0"/>
    <w:rsid w:val="00BA67FD"/>
    <w:rsid w:val="00BA7C48"/>
    <w:rsid w:val="00BB10EB"/>
    <w:rsid w:val="00BB23A3"/>
    <w:rsid w:val="00BB27A6"/>
    <w:rsid w:val="00BB2DA1"/>
    <w:rsid w:val="00BB2E2F"/>
    <w:rsid w:val="00BB2E66"/>
    <w:rsid w:val="00BB3211"/>
    <w:rsid w:val="00BB3543"/>
    <w:rsid w:val="00BB3663"/>
    <w:rsid w:val="00BB3935"/>
    <w:rsid w:val="00BB4E37"/>
    <w:rsid w:val="00BB714B"/>
    <w:rsid w:val="00BB7165"/>
    <w:rsid w:val="00BB7A2C"/>
    <w:rsid w:val="00BC0309"/>
    <w:rsid w:val="00BC1329"/>
    <w:rsid w:val="00BC189D"/>
    <w:rsid w:val="00BC27F6"/>
    <w:rsid w:val="00BC39F4"/>
    <w:rsid w:val="00BC3FC1"/>
    <w:rsid w:val="00BC4452"/>
    <w:rsid w:val="00BC740C"/>
    <w:rsid w:val="00BD0000"/>
    <w:rsid w:val="00BD1B49"/>
    <w:rsid w:val="00BD218B"/>
    <w:rsid w:val="00BD21FE"/>
    <w:rsid w:val="00BD32BC"/>
    <w:rsid w:val="00BD7EE1"/>
    <w:rsid w:val="00BE050B"/>
    <w:rsid w:val="00BE14EB"/>
    <w:rsid w:val="00BE2219"/>
    <w:rsid w:val="00BE26C3"/>
    <w:rsid w:val="00BE2B62"/>
    <w:rsid w:val="00BE2CC5"/>
    <w:rsid w:val="00BE516A"/>
    <w:rsid w:val="00BE5219"/>
    <w:rsid w:val="00BE5568"/>
    <w:rsid w:val="00BF0206"/>
    <w:rsid w:val="00BF10CC"/>
    <w:rsid w:val="00BF1358"/>
    <w:rsid w:val="00BF25E3"/>
    <w:rsid w:val="00BF3A68"/>
    <w:rsid w:val="00BF3CB4"/>
    <w:rsid w:val="00BF4304"/>
    <w:rsid w:val="00BF4BD6"/>
    <w:rsid w:val="00C0106D"/>
    <w:rsid w:val="00C01863"/>
    <w:rsid w:val="00C02961"/>
    <w:rsid w:val="00C02A60"/>
    <w:rsid w:val="00C0309C"/>
    <w:rsid w:val="00C036DE"/>
    <w:rsid w:val="00C04289"/>
    <w:rsid w:val="00C04338"/>
    <w:rsid w:val="00C0500B"/>
    <w:rsid w:val="00C10EC5"/>
    <w:rsid w:val="00C133BE"/>
    <w:rsid w:val="00C13810"/>
    <w:rsid w:val="00C14B97"/>
    <w:rsid w:val="00C165EB"/>
    <w:rsid w:val="00C2048E"/>
    <w:rsid w:val="00C2069C"/>
    <w:rsid w:val="00C214AE"/>
    <w:rsid w:val="00C21F0E"/>
    <w:rsid w:val="00C22208"/>
    <w:rsid w:val="00C222B4"/>
    <w:rsid w:val="00C2231A"/>
    <w:rsid w:val="00C227BC"/>
    <w:rsid w:val="00C23301"/>
    <w:rsid w:val="00C25739"/>
    <w:rsid w:val="00C2578A"/>
    <w:rsid w:val="00C304F3"/>
    <w:rsid w:val="00C30770"/>
    <w:rsid w:val="00C308F8"/>
    <w:rsid w:val="00C30CA7"/>
    <w:rsid w:val="00C31E5F"/>
    <w:rsid w:val="00C346EC"/>
    <w:rsid w:val="00C34CC8"/>
    <w:rsid w:val="00C352EA"/>
    <w:rsid w:val="00C354B5"/>
    <w:rsid w:val="00C35CF6"/>
    <w:rsid w:val="00C35F0A"/>
    <w:rsid w:val="00C407E7"/>
    <w:rsid w:val="00C4205C"/>
    <w:rsid w:val="00C42E66"/>
    <w:rsid w:val="00C43FDB"/>
    <w:rsid w:val="00C46266"/>
    <w:rsid w:val="00C47A15"/>
    <w:rsid w:val="00C50878"/>
    <w:rsid w:val="00C50C2F"/>
    <w:rsid w:val="00C50D51"/>
    <w:rsid w:val="00C51D90"/>
    <w:rsid w:val="00C51FCD"/>
    <w:rsid w:val="00C52B00"/>
    <w:rsid w:val="00C533EC"/>
    <w:rsid w:val="00C53AE0"/>
    <w:rsid w:val="00C5470E"/>
    <w:rsid w:val="00C555F6"/>
    <w:rsid w:val="00C55EFB"/>
    <w:rsid w:val="00C56585"/>
    <w:rsid w:val="00C56B3F"/>
    <w:rsid w:val="00C60A64"/>
    <w:rsid w:val="00C61E65"/>
    <w:rsid w:val="00C6297F"/>
    <w:rsid w:val="00C671BE"/>
    <w:rsid w:val="00C67FFA"/>
    <w:rsid w:val="00C7000A"/>
    <w:rsid w:val="00C72E29"/>
    <w:rsid w:val="00C7555A"/>
    <w:rsid w:val="00C773D9"/>
    <w:rsid w:val="00C77FA0"/>
    <w:rsid w:val="00C805CB"/>
    <w:rsid w:val="00C80A77"/>
    <w:rsid w:val="00C80ACE"/>
    <w:rsid w:val="00C81162"/>
    <w:rsid w:val="00C815D3"/>
    <w:rsid w:val="00C8192F"/>
    <w:rsid w:val="00C8274F"/>
    <w:rsid w:val="00C829BB"/>
    <w:rsid w:val="00C82D5B"/>
    <w:rsid w:val="00C83234"/>
    <w:rsid w:val="00C83666"/>
    <w:rsid w:val="00C84E66"/>
    <w:rsid w:val="00C868FD"/>
    <w:rsid w:val="00C870B5"/>
    <w:rsid w:val="00C915F9"/>
    <w:rsid w:val="00C91630"/>
    <w:rsid w:val="00C919B0"/>
    <w:rsid w:val="00C936F6"/>
    <w:rsid w:val="00C93C64"/>
    <w:rsid w:val="00C966EB"/>
    <w:rsid w:val="00C96A9D"/>
    <w:rsid w:val="00CA04B1"/>
    <w:rsid w:val="00CA2323"/>
    <w:rsid w:val="00CA236A"/>
    <w:rsid w:val="00CA2DFC"/>
    <w:rsid w:val="00CA3923"/>
    <w:rsid w:val="00CA49ED"/>
    <w:rsid w:val="00CA526E"/>
    <w:rsid w:val="00CA5DFA"/>
    <w:rsid w:val="00CA6105"/>
    <w:rsid w:val="00CA6159"/>
    <w:rsid w:val="00CA6634"/>
    <w:rsid w:val="00CB03D4"/>
    <w:rsid w:val="00CB04E4"/>
    <w:rsid w:val="00CB2FCC"/>
    <w:rsid w:val="00CB3BFE"/>
    <w:rsid w:val="00CB507B"/>
    <w:rsid w:val="00CB5CC9"/>
    <w:rsid w:val="00CC21E1"/>
    <w:rsid w:val="00CC3265"/>
    <w:rsid w:val="00CC35EF"/>
    <w:rsid w:val="00CC5048"/>
    <w:rsid w:val="00CC5B18"/>
    <w:rsid w:val="00CC5CC8"/>
    <w:rsid w:val="00CC5F44"/>
    <w:rsid w:val="00CC6246"/>
    <w:rsid w:val="00CD1431"/>
    <w:rsid w:val="00CD1A5B"/>
    <w:rsid w:val="00CD1DF2"/>
    <w:rsid w:val="00CD4953"/>
    <w:rsid w:val="00CD6A67"/>
    <w:rsid w:val="00CD6F3B"/>
    <w:rsid w:val="00CD751C"/>
    <w:rsid w:val="00CE10AB"/>
    <w:rsid w:val="00CE3AB5"/>
    <w:rsid w:val="00CE4F0B"/>
    <w:rsid w:val="00CE5674"/>
    <w:rsid w:val="00CE5E46"/>
    <w:rsid w:val="00CE5FF5"/>
    <w:rsid w:val="00CE7A38"/>
    <w:rsid w:val="00CF062D"/>
    <w:rsid w:val="00CF0B59"/>
    <w:rsid w:val="00CF346A"/>
    <w:rsid w:val="00CF36A7"/>
    <w:rsid w:val="00CF4F54"/>
    <w:rsid w:val="00CF51D0"/>
    <w:rsid w:val="00CF6412"/>
    <w:rsid w:val="00D01F60"/>
    <w:rsid w:val="00D0394B"/>
    <w:rsid w:val="00D12613"/>
    <w:rsid w:val="00D13222"/>
    <w:rsid w:val="00D1463A"/>
    <w:rsid w:val="00D1624A"/>
    <w:rsid w:val="00D168CC"/>
    <w:rsid w:val="00D16B8E"/>
    <w:rsid w:val="00D1754F"/>
    <w:rsid w:val="00D20F51"/>
    <w:rsid w:val="00D2138C"/>
    <w:rsid w:val="00D216A5"/>
    <w:rsid w:val="00D21F5B"/>
    <w:rsid w:val="00D25A94"/>
    <w:rsid w:val="00D2697A"/>
    <w:rsid w:val="00D2783E"/>
    <w:rsid w:val="00D27E94"/>
    <w:rsid w:val="00D31339"/>
    <w:rsid w:val="00D31BD6"/>
    <w:rsid w:val="00D32876"/>
    <w:rsid w:val="00D32A0B"/>
    <w:rsid w:val="00D33FB2"/>
    <w:rsid w:val="00D347D9"/>
    <w:rsid w:val="00D3501D"/>
    <w:rsid w:val="00D36983"/>
    <w:rsid w:val="00D3700C"/>
    <w:rsid w:val="00D43E9F"/>
    <w:rsid w:val="00D46139"/>
    <w:rsid w:val="00D5364B"/>
    <w:rsid w:val="00D538D7"/>
    <w:rsid w:val="00D569B6"/>
    <w:rsid w:val="00D5740A"/>
    <w:rsid w:val="00D60ACC"/>
    <w:rsid w:val="00D63A04"/>
    <w:rsid w:val="00D63F76"/>
    <w:rsid w:val="00D653B1"/>
    <w:rsid w:val="00D678F8"/>
    <w:rsid w:val="00D70668"/>
    <w:rsid w:val="00D71905"/>
    <w:rsid w:val="00D7339B"/>
    <w:rsid w:val="00D74AE1"/>
    <w:rsid w:val="00D7576E"/>
    <w:rsid w:val="00D76B34"/>
    <w:rsid w:val="00D77B40"/>
    <w:rsid w:val="00D8171E"/>
    <w:rsid w:val="00D83DF2"/>
    <w:rsid w:val="00D83F00"/>
    <w:rsid w:val="00D85124"/>
    <w:rsid w:val="00D865A8"/>
    <w:rsid w:val="00D86C82"/>
    <w:rsid w:val="00D87D5A"/>
    <w:rsid w:val="00D87F0C"/>
    <w:rsid w:val="00D90391"/>
    <w:rsid w:val="00D90489"/>
    <w:rsid w:val="00D91B7A"/>
    <w:rsid w:val="00D92C2D"/>
    <w:rsid w:val="00D930FF"/>
    <w:rsid w:val="00D95BDA"/>
    <w:rsid w:val="00D967BA"/>
    <w:rsid w:val="00DA17CD"/>
    <w:rsid w:val="00DA477C"/>
    <w:rsid w:val="00DA4D9E"/>
    <w:rsid w:val="00DA548E"/>
    <w:rsid w:val="00DA7DB4"/>
    <w:rsid w:val="00DB2219"/>
    <w:rsid w:val="00DB25B3"/>
    <w:rsid w:val="00DB307D"/>
    <w:rsid w:val="00DB4916"/>
    <w:rsid w:val="00DB50E4"/>
    <w:rsid w:val="00DB5880"/>
    <w:rsid w:val="00DB642C"/>
    <w:rsid w:val="00DB665E"/>
    <w:rsid w:val="00DB6C69"/>
    <w:rsid w:val="00DB6E1E"/>
    <w:rsid w:val="00DB73C8"/>
    <w:rsid w:val="00DC0578"/>
    <w:rsid w:val="00DC0D1B"/>
    <w:rsid w:val="00DC0D66"/>
    <w:rsid w:val="00DC12B0"/>
    <w:rsid w:val="00DC1663"/>
    <w:rsid w:val="00DC19AB"/>
    <w:rsid w:val="00DC2CF3"/>
    <w:rsid w:val="00DC48A5"/>
    <w:rsid w:val="00DC542F"/>
    <w:rsid w:val="00DC5EE5"/>
    <w:rsid w:val="00DC6B3F"/>
    <w:rsid w:val="00DC6D2F"/>
    <w:rsid w:val="00DC734E"/>
    <w:rsid w:val="00DD5E22"/>
    <w:rsid w:val="00DD723B"/>
    <w:rsid w:val="00DE0409"/>
    <w:rsid w:val="00DE0893"/>
    <w:rsid w:val="00DE2814"/>
    <w:rsid w:val="00DE2FA1"/>
    <w:rsid w:val="00DE3E10"/>
    <w:rsid w:val="00DE73D5"/>
    <w:rsid w:val="00DE79B2"/>
    <w:rsid w:val="00DE7A0E"/>
    <w:rsid w:val="00DF005D"/>
    <w:rsid w:val="00DF29C9"/>
    <w:rsid w:val="00DF2DFF"/>
    <w:rsid w:val="00DF2E96"/>
    <w:rsid w:val="00DF3B16"/>
    <w:rsid w:val="00DF3BFD"/>
    <w:rsid w:val="00DF59F6"/>
    <w:rsid w:val="00DF5C68"/>
    <w:rsid w:val="00DF63DA"/>
    <w:rsid w:val="00DF663A"/>
    <w:rsid w:val="00DF7A12"/>
    <w:rsid w:val="00E005D3"/>
    <w:rsid w:val="00E01272"/>
    <w:rsid w:val="00E02A0A"/>
    <w:rsid w:val="00E03846"/>
    <w:rsid w:val="00E064E9"/>
    <w:rsid w:val="00E0773B"/>
    <w:rsid w:val="00E10BDA"/>
    <w:rsid w:val="00E14AC9"/>
    <w:rsid w:val="00E1506A"/>
    <w:rsid w:val="00E172B0"/>
    <w:rsid w:val="00E17B47"/>
    <w:rsid w:val="00E2032E"/>
    <w:rsid w:val="00E20A7D"/>
    <w:rsid w:val="00E2214B"/>
    <w:rsid w:val="00E2540A"/>
    <w:rsid w:val="00E258F6"/>
    <w:rsid w:val="00E27A2F"/>
    <w:rsid w:val="00E31396"/>
    <w:rsid w:val="00E358C4"/>
    <w:rsid w:val="00E37635"/>
    <w:rsid w:val="00E40AEF"/>
    <w:rsid w:val="00E4122C"/>
    <w:rsid w:val="00E41415"/>
    <w:rsid w:val="00E42319"/>
    <w:rsid w:val="00E42A94"/>
    <w:rsid w:val="00E44BE8"/>
    <w:rsid w:val="00E458BF"/>
    <w:rsid w:val="00E46C29"/>
    <w:rsid w:val="00E4733B"/>
    <w:rsid w:val="00E47F7F"/>
    <w:rsid w:val="00E5002E"/>
    <w:rsid w:val="00E50540"/>
    <w:rsid w:val="00E512CC"/>
    <w:rsid w:val="00E5198B"/>
    <w:rsid w:val="00E51A8E"/>
    <w:rsid w:val="00E53355"/>
    <w:rsid w:val="00E55A84"/>
    <w:rsid w:val="00E56440"/>
    <w:rsid w:val="00E56D95"/>
    <w:rsid w:val="00E61315"/>
    <w:rsid w:val="00E622E8"/>
    <w:rsid w:val="00E6406D"/>
    <w:rsid w:val="00E6445F"/>
    <w:rsid w:val="00E6473A"/>
    <w:rsid w:val="00E658CB"/>
    <w:rsid w:val="00E659F5"/>
    <w:rsid w:val="00E65EE0"/>
    <w:rsid w:val="00E6723E"/>
    <w:rsid w:val="00E67A5C"/>
    <w:rsid w:val="00E67BBC"/>
    <w:rsid w:val="00E704D1"/>
    <w:rsid w:val="00E706E7"/>
    <w:rsid w:val="00E72F8D"/>
    <w:rsid w:val="00E731CF"/>
    <w:rsid w:val="00E734BE"/>
    <w:rsid w:val="00E76036"/>
    <w:rsid w:val="00E760A3"/>
    <w:rsid w:val="00E770F6"/>
    <w:rsid w:val="00E81220"/>
    <w:rsid w:val="00E81AA0"/>
    <w:rsid w:val="00E84229"/>
    <w:rsid w:val="00E86D30"/>
    <w:rsid w:val="00E8766C"/>
    <w:rsid w:val="00E90E4E"/>
    <w:rsid w:val="00E91682"/>
    <w:rsid w:val="00E92108"/>
    <w:rsid w:val="00E92AF2"/>
    <w:rsid w:val="00E92F1E"/>
    <w:rsid w:val="00E9391E"/>
    <w:rsid w:val="00E93CD8"/>
    <w:rsid w:val="00E93D6C"/>
    <w:rsid w:val="00E942AE"/>
    <w:rsid w:val="00E9698E"/>
    <w:rsid w:val="00E97138"/>
    <w:rsid w:val="00E97323"/>
    <w:rsid w:val="00EA1052"/>
    <w:rsid w:val="00EA218F"/>
    <w:rsid w:val="00EA2904"/>
    <w:rsid w:val="00EA3C9B"/>
    <w:rsid w:val="00EA4632"/>
    <w:rsid w:val="00EA4F29"/>
    <w:rsid w:val="00EA5F83"/>
    <w:rsid w:val="00EA668C"/>
    <w:rsid w:val="00EA6F9D"/>
    <w:rsid w:val="00EB35B2"/>
    <w:rsid w:val="00EB3A38"/>
    <w:rsid w:val="00EB5510"/>
    <w:rsid w:val="00EB6784"/>
    <w:rsid w:val="00EB6F3C"/>
    <w:rsid w:val="00EC1E2C"/>
    <w:rsid w:val="00EC24B7"/>
    <w:rsid w:val="00EC284D"/>
    <w:rsid w:val="00EC5E1D"/>
    <w:rsid w:val="00ED030E"/>
    <w:rsid w:val="00ED1C7D"/>
    <w:rsid w:val="00ED2A8D"/>
    <w:rsid w:val="00ED2B45"/>
    <w:rsid w:val="00ED2F49"/>
    <w:rsid w:val="00ED5F97"/>
    <w:rsid w:val="00ED7D5F"/>
    <w:rsid w:val="00EE0984"/>
    <w:rsid w:val="00EE1F49"/>
    <w:rsid w:val="00EE239E"/>
    <w:rsid w:val="00EE54CB"/>
    <w:rsid w:val="00EF1C54"/>
    <w:rsid w:val="00EF23C8"/>
    <w:rsid w:val="00EF404B"/>
    <w:rsid w:val="00EF490D"/>
    <w:rsid w:val="00EF538A"/>
    <w:rsid w:val="00EF5517"/>
    <w:rsid w:val="00EF616E"/>
    <w:rsid w:val="00EF7AB3"/>
    <w:rsid w:val="00F00011"/>
    <w:rsid w:val="00F00376"/>
    <w:rsid w:val="00F00D83"/>
    <w:rsid w:val="00F02991"/>
    <w:rsid w:val="00F02F1F"/>
    <w:rsid w:val="00F02F9B"/>
    <w:rsid w:val="00F04A53"/>
    <w:rsid w:val="00F06B06"/>
    <w:rsid w:val="00F06E71"/>
    <w:rsid w:val="00F0705C"/>
    <w:rsid w:val="00F070AF"/>
    <w:rsid w:val="00F10209"/>
    <w:rsid w:val="00F124DA"/>
    <w:rsid w:val="00F15682"/>
    <w:rsid w:val="00F157E2"/>
    <w:rsid w:val="00F211ED"/>
    <w:rsid w:val="00F240B2"/>
    <w:rsid w:val="00F24385"/>
    <w:rsid w:val="00F24870"/>
    <w:rsid w:val="00F25249"/>
    <w:rsid w:val="00F27C5C"/>
    <w:rsid w:val="00F32F86"/>
    <w:rsid w:val="00F33A86"/>
    <w:rsid w:val="00F3517E"/>
    <w:rsid w:val="00F366CD"/>
    <w:rsid w:val="00F370B7"/>
    <w:rsid w:val="00F403F4"/>
    <w:rsid w:val="00F41744"/>
    <w:rsid w:val="00F42554"/>
    <w:rsid w:val="00F4462B"/>
    <w:rsid w:val="00F453B6"/>
    <w:rsid w:val="00F46310"/>
    <w:rsid w:val="00F472BC"/>
    <w:rsid w:val="00F47DAD"/>
    <w:rsid w:val="00F527AC"/>
    <w:rsid w:val="00F52FC5"/>
    <w:rsid w:val="00F54242"/>
    <w:rsid w:val="00F56C26"/>
    <w:rsid w:val="00F61D83"/>
    <w:rsid w:val="00F64B31"/>
    <w:rsid w:val="00F64E3C"/>
    <w:rsid w:val="00F65DD1"/>
    <w:rsid w:val="00F65F03"/>
    <w:rsid w:val="00F67BA3"/>
    <w:rsid w:val="00F70611"/>
    <w:rsid w:val="00F707B3"/>
    <w:rsid w:val="00F71135"/>
    <w:rsid w:val="00F73BFC"/>
    <w:rsid w:val="00F74785"/>
    <w:rsid w:val="00F74E65"/>
    <w:rsid w:val="00F75498"/>
    <w:rsid w:val="00F77615"/>
    <w:rsid w:val="00F80841"/>
    <w:rsid w:val="00F814EE"/>
    <w:rsid w:val="00F834EA"/>
    <w:rsid w:val="00F85E4F"/>
    <w:rsid w:val="00F90461"/>
    <w:rsid w:val="00F90A8A"/>
    <w:rsid w:val="00F91044"/>
    <w:rsid w:val="00F97068"/>
    <w:rsid w:val="00FA0275"/>
    <w:rsid w:val="00FA29B6"/>
    <w:rsid w:val="00FA478F"/>
    <w:rsid w:val="00FA5260"/>
    <w:rsid w:val="00FA5EDF"/>
    <w:rsid w:val="00FA670D"/>
    <w:rsid w:val="00FB0921"/>
    <w:rsid w:val="00FB16A8"/>
    <w:rsid w:val="00FB40A0"/>
    <w:rsid w:val="00FB51A6"/>
    <w:rsid w:val="00FB55B7"/>
    <w:rsid w:val="00FB574D"/>
    <w:rsid w:val="00FC08C2"/>
    <w:rsid w:val="00FC378B"/>
    <w:rsid w:val="00FC3977"/>
    <w:rsid w:val="00FC3BB9"/>
    <w:rsid w:val="00FC3BF5"/>
    <w:rsid w:val="00FC7368"/>
    <w:rsid w:val="00FD0569"/>
    <w:rsid w:val="00FD172D"/>
    <w:rsid w:val="00FD1E43"/>
    <w:rsid w:val="00FD2F16"/>
    <w:rsid w:val="00FD5561"/>
    <w:rsid w:val="00FD6065"/>
    <w:rsid w:val="00FD7E61"/>
    <w:rsid w:val="00FE0F29"/>
    <w:rsid w:val="00FE36CA"/>
    <w:rsid w:val="00FE3FC4"/>
    <w:rsid w:val="00FE6ADB"/>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926E83"/>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926E83"/>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4"/>
      </w:numPr>
      <w:spacing w:after="120"/>
      <w:jc w:val="both"/>
    </w:pPr>
    <w:rPr>
      <w:rFonts w:eastAsia="Times New Roman"/>
      <w:sz w:val="22"/>
      <w:szCs w:val="20"/>
    </w:rPr>
  </w:style>
  <w:style w:type="paragraph" w:customStyle="1" w:styleId="Lista">
    <w:name w:val="List a"/>
    <w:basedOn w:val="Normal"/>
    <w:qFormat/>
    <w:rsid w:val="00C52B00"/>
    <w:pPr>
      <w:numPr>
        <w:ilvl w:val="1"/>
        <w:numId w:val="24"/>
      </w:num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6"/>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1"/>
      </w:numPr>
      <w:contextualSpacing/>
    </w:pPr>
  </w:style>
  <w:style w:type="paragraph" w:customStyle="1" w:styleId="AnnexTable">
    <w:name w:val="Annex Table"/>
    <w:basedOn w:val="Normal"/>
    <w:next w:val="Normal"/>
    <w:uiPriority w:val="99"/>
    <w:rsid w:val="00D90489"/>
    <w:pPr>
      <w:numPr>
        <w:numId w:val="27"/>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9"/>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30"/>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microsoft.com/office/2018/08/relationships/commentsExtensible" Target="commentsExtensible.xml"/><Relationship Id="rId26" Type="http://schemas.openxmlformats.org/officeDocument/2006/relationships/header" Target="header7.xml"/><Relationship Id="rId39" Type="http://schemas.openxmlformats.org/officeDocument/2006/relationships/header" Target="header19.xml"/><Relationship Id="rId21" Type="http://schemas.openxmlformats.org/officeDocument/2006/relationships/hyperlink" Target="http://www.iala-aism.org" TargetMode="External"/><Relationship Id="rId34" Type="http://schemas.openxmlformats.org/officeDocument/2006/relationships/header" Target="header14.xml"/><Relationship Id="rId42" Type="http://schemas.openxmlformats.org/officeDocument/2006/relationships/header" Target="header22.xml"/><Relationship Id="rId47" Type="http://schemas.openxmlformats.org/officeDocument/2006/relationships/hyperlink" Target="http://www.imo.org"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1/relationships/commentsExtended" Target="commentsExtended.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3.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eader" Target="header5.xml"/><Relationship Id="rId28" Type="http://schemas.openxmlformats.org/officeDocument/2006/relationships/footer" Target="footer4.xml"/><Relationship Id="rId36" Type="http://schemas.openxmlformats.org/officeDocument/2006/relationships/header" Target="header16.xml"/><Relationship Id="rId49"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1.xml"/><Relationship Id="rId44" Type="http://schemas.openxmlformats.org/officeDocument/2006/relationships/header" Target="header24.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header" Target="header26.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eader" Target="header6.xm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hyperlink" Target="mailto:sales@imo.org" TargetMode="External"/><Relationship Id="rId20" Type="http://schemas.openxmlformats.org/officeDocument/2006/relationships/hyperlink" Target="mailto:academy@iala-aism.org" TargetMode="Externa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3.png"/></Relationships>
</file>

<file path=word/_rels/header24.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FB073-7E06-4A24-9FCD-6C592F847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AF24B-9B32-4B74-B313-1F73EBAFA313}">
  <ds:schemaRefs>
    <ds:schemaRef ds:uri="http://schemas.openxmlformats.org/officeDocument/2006/bibliography"/>
  </ds:schemaRefs>
</ds:datastoreItem>
</file>

<file path=customXml/itemProps4.xml><?xml version="1.0" encoding="utf-8"?>
<ds:datastoreItem xmlns:ds="http://schemas.openxmlformats.org/officeDocument/2006/customXml" ds:itemID="{32598722-AC58-482D-863F-02AB5064C8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18756</Words>
  <Characters>106915</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125421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cp:lastPrinted>2021-08-28T04:08:00Z</cp:lastPrinted>
  <dcterms:created xsi:type="dcterms:W3CDTF">2021-09-08T06:41:00Z</dcterms:created>
  <dcterms:modified xsi:type="dcterms:W3CDTF">2021-09-10T07:48:00Z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